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246CB" w14:textId="58452EA1" w:rsidR="00415D5F" w:rsidRDefault="00BD6073" w:rsidP="0B8FE603">
      <w:pPr>
        <w:spacing w:after="160" w:line="259" w:lineRule="auto"/>
        <w:jc w:val="both"/>
        <w:rPr>
          <w:rFonts w:eastAsiaTheme="minorEastAsia"/>
          <w:b/>
          <w:bCs/>
          <w:color w:val="C00000"/>
          <w:sz w:val="28"/>
          <w:szCs w:val="28"/>
        </w:rPr>
      </w:pPr>
      <w:r w:rsidRPr="0B8FE603">
        <w:rPr>
          <w:rFonts w:eastAsiaTheme="minorEastAsia"/>
          <w:b/>
          <w:bCs/>
          <w:color w:val="C00000"/>
          <w:sz w:val="28"/>
          <w:szCs w:val="28"/>
        </w:rPr>
        <w:t>Załącznik nr 5 do Regulaminu</w:t>
      </w:r>
      <w:r w:rsidR="1A1F6F2D" w:rsidRPr="0B8FE603">
        <w:rPr>
          <w:rFonts w:eastAsiaTheme="minorEastAsia"/>
          <w:b/>
          <w:bCs/>
          <w:color w:val="C00000"/>
          <w:sz w:val="28"/>
          <w:szCs w:val="28"/>
        </w:rPr>
        <w:t xml:space="preserve"> </w:t>
      </w:r>
      <w:r w:rsidRPr="0B8FE603">
        <w:rPr>
          <w:rFonts w:eastAsiaTheme="minorEastAsia"/>
          <w:b/>
          <w:bCs/>
          <w:color w:val="C00000"/>
          <w:sz w:val="28"/>
          <w:szCs w:val="28"/>
        </w:rPr>
        <w:t xml:space="preserve">– </w:t>
      </w:r>
      <w:r w:rsidR="005825AC" w:rsidRPr="0B8FE603">
        <w:rPr>
          <w:rFonts w:eastAsiaTheme="minorEastAsia"/>
          <w:b/>
          <w:bCs/>
          <w:color w:val="C00000"/>
          <w:sz w:val="28"/>
          <w:szCs w:val="28"/>
        </w:rPr>
        <w:t xml:space="preserve">Kryteria </w:t>
      </w:r>
      <w:r w:rsidR="0DFB0A70" w:rsidRPr="0B8FE603">
        <w:rPr>
          <w:rFonts w:eastAsiaTheme="minorEastAsia"/>
          <w:b/>
          <w:bCs/>
          <w:color w:val="C00000"/>
          <w:sz w:val="28"/>
          <w:szCs w:val="28"/>
        </w:rPr>
        <w:t xml:space="preserve">oceny Wniosków </w:t>
      </w:r>
      <w:r w:rsidR="6C4D7B9D" w:rsidRPr="0B8FE603">
        <w:rPr>
          <w:rFonts w:eastAsiaTheme="minorEastAsia"/>
          <w:b/>
          <w:bCs/>
          <w:color w:val="C00000"/>
          <w:sz w:val="28"/>
          <w:szCs w:val="28"/>
        </w:rPr>
        <w:t xml:space="preserve">i </w:t>
      </w:r>
      <w:r w:rsidR="005825AC" w:rsidRPr="0B8FE603">
        <w:rPr>
          <w:rFonts w:eastAsiaTheme="minorEastAsia"/>
          <w:b/>
          <w:bCs/>
          <w:color w:val="C00000"/>
          <w:sz w:val="28"/>
          <w:szCs w:val="28"/>
        </w:rPr>
        <w:t>Kryteria</w:t>
      </w:r>
      <w:r w:rsidRPr="0B8FE603">
        <w:rPr>
          <w:rFonts w:eastAsiaTheme="minorEastAsia"/>
          <w:b/>
          <w:bCs/>
          <w:color w:val="C00000"/>
          <w:sz w:val="28"/>
          <w:szCs w:val="28"/>
        </w:rPr>
        <w:t xml:space="preserve"> </w:t>
      </w:r>
      <w:r w:rsidR="6D3F4557" w:rsidRPr="0B8FE603">
        <w:rPr>
          <w:rFonts w:eastAsiaTheme="minorEastAsia"/>
          <w:b/>
          <w:bCs/>
          <w:color w:val="C00000"/>
          <w:sz w:val="28"/>
          <w:szCs w:val="28"/>
        </w:rPr>
        <w:t>Selekcji</w:t>
      </w:r>
    </w:p>
    <w:p w14:paraId="711AB558" w14:textId="77777777" w:rsidR="008532C0" w:rsidRPr="005E7E0B" w:rsidRDefault="008532C0" w:rsidP="0B8FE603">
      <w:pPr>
        <w:spacing w:after="160" w:line="259" w:lineRule="auto"/>
        <w:jc w:val="both"/>
        <w:rPr>
          <w:rFonts w:eastAsiaTheme="minorEastAsia"/>
          <w:b/>
          <w:bCs/>
          <w:color w:val="C00000"/>
          <w:sz w:val="28"/>
          <w:szCs w:val="28"/>
        </w:rPr>
      </w:pPr>
    </w:p>
    <w:sdt>
      <w:sdtPr>
        <w:id w:val="460466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2CA6688" w14:textId="564F7861" w:rsidR="008532C0" w:rsidRDefault="008532C0" w:rsidP="008532C0">
          <w:r>
            <w:t>Spis treści</w:t>
          </w:r>
        </w:p>
        <w:p w14:paraId="3E302CC2" w14:textId="21A5F69E" w:rsidR="00DE0F2D" w:rsidRPr="009E0F1B" w:rsidRDefault="008532C0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 w:rsidRPr="009E0F1B">
            <w:rPr>
              <w:sz w:val="22"/>
              <w:szCs w:val="22"/>
            </w:rPr>
            <w:fldChar w:fldCharType="begin"/>
          </w:r>
          <w:r w:rsidRPr="009E0F1B">
            <w:rPr>
              <w:sz w:val="22"/>
              <w:szCs w:val="22"/>
            </w:rPr>
            <w:instrText xml:space="preserve"> TOC \o "1-3" \h \z \u </w:instrText>
          </w:r>
          <w:r w:rsidRPr="009E0F1B">
            <w:rPr>
              <w:sz w:val="22"/>
              <w:szCs w:val="22"/>
            </w:rPr>
            <w:fldChar w:fldCharType="separate"/>
          </w:r>
          <w:hyperlink w:anchor="_Toc73360180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Informacje ogólne – Działanie 1 „Wentylacja sal lekcyjnych”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_Toc73360180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2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931DA3A" w14:textId="24157CDB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1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Kryteria Wyboru Uczestników Przedsięwzięcia do Etapu I – Działanie 1 – „Wentylacja sal lekcyjnych”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_Toc73360181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88DD569" w14:textId="61265B83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2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2.1.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Podstawa oceny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_Toc73360182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440FE07" w14:textId="14383CBF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3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2.2.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Ocena Wniosków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_Toc73360183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5E270F" w14:textId="6A7E1B1B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4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2.3.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Wynik oceny merytorycznej Wniosków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_Toc73360184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30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30D6674" w14:textId="4F0401C9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5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Kryteria Wyboru Uczestników Przedsięwzięcia do Etapu II – Działanie 1: Wentylacja sal lekcyjnych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_Toc73360185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31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2061A8" w14:textId="2A3E58BE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6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3.1.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Weryfikacja złożenia Wyników Prac Etapu I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_Toc73360186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31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94F4B10" w14:textId="00165EDF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7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3.2.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Weryfikacja wyników Testów Prototypów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_Toc73360187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31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FF8746" w14:textId="765F42CC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8" w:history="1">
            <w:r w:rsidR="00DE0F2D" w:rsidRPr="009E0F1B">
              <w:rPr>
                <w:rStyle w:val="Hipercze"/>
                <w:noProof/>
                <w:sz w:val="22"/>
                <w:szCs w:val="22"/>
              </w:rPr>
              <w:t>3.3.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Ocena zaktualizowanej Oferty Uczestnika Przedsięwzięcia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_Toc73360188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32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2F52F78" w14:textId="0DB19F86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9" w:history="1">
            <w:r w:rsidR="00DE0F2D" w:rsidRPr="009E0F1B">
              <w:rPr>
                <w:rStyle w:val="Hipercze"/>
                <w:noProof/>
                <w:sz w:val="22"/>
                <w:szCs w:val="22"/>
              </w:rPr>
              <w:t>3.4.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Wynik oceny merytorycznej Wyników Prac Etapu I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_Toc73360189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2ADA6C" w14:textId="370EB651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0" w:history="1">
            <w:r w:rsidR="00DE0F2D" w:rsidRPr="009E0F1B">
              <w:rPr>
                <w:rStyle w:val="Hipercze"/>
                <w:noProof/>
                <w:sz w:val="22"/>
                <w:szCs w:val="22"/>
                <w:lang w:eastAsia="pl-PL"/>
              </w:rPr>
              <w:t>4.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Times New Roman"/>
                <w:noProof/>
                <w:sz w:val="22"/>
                <w:szCs w:val="22"/>
                <w:lang w:eastAsia="pl-PL"/>
              </w:rPr>
              <w:t xml:space="preserve">Ocena Wyników Prac Etapu II – </w:t>
            </w:r>
            <w:r w:rsidR="00DE0F2D" w:rsidRPr="009E0F1B">
              <w:rPr>
                <w:rStyle w:val="Hipercze"/>
                <w:noProof/>
                <w:sz w:val="22"/>
                <w:szCs w:val="22"/>
                <w:lang w:eastAsia="pl-PL"/>
              </w:rPr>
              <w:t>Działanie 1 „Wentylacja sal lekcyjnych”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_Toc73360190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34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E0A4B2F" w14:textId="61530CE1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1" w:history="1">
            <w:r w:rsidR="00DE0F2D" w:rsidRPr="009E0F1B">
              <w:rPr>
                <w:rStyle w:val="Hipercze"/>
                <w:rFonts w:eastAsia="Times New Roman"/>
                <w:noProof/>
                <w:sz w:val="22"/>
                <w:szCs w:val="22"/>
                <w:lang w:eastAsia="pl-PL"/>
              </w:rPr>
              <w:t>5.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Times New Roman"/>
                <w:noProof/>
                <w:sz w:val="22"/>
                <w:szCs w:val="22"/>
                <w:lang w:eastAsia="pl-PL"/>
              </w:rPr>
              <w:t>Informacje ogólne – Działanie 2 „Wentylacja mieszkań”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_Toc73360191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35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BF31DC5" w14:textId="36D04AAB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2" w:history="1">
            <w:r w:rsidR="00DE0F2D" w:rsidRPr="009E0F1B">
              <w:rPr>
                <w:rStyle w:val="Hipercze"/>
                <w:rFonts w:eastAsia="Times New Roman" w:cstheme="minorHAnsi"/>
                <w:noProof/>
                <w:sz w:val="22"/>
                <w:szCs w:val="22"/>
                <w:lang w:eastAsia="pl-PL"/>
              </w:rPr>
              <w:t>6.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Times New Roman" w:cstheme="minorHAnsi"/>
                <w:noProof/>
                <w:sz w:val="22"/>
                <w:szCs w:val="22"/>
                <w:lang w:eastAsia="pl-PL"/>
              </w:rPr>
              <w:t>Kryteria Wyboru Uczestników Przedsięwzięcia do Etapu I – Działanie 2 „Wentylacja mieszkań”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_Toc73360192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36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8C9E449" w14:textId="33E58C5C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3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6.1.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Podstawa oceny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_Toc73360193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36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4479692" w14:textId="07B08D9F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4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6.2.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Ocena Wniosków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_Toc73360194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36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680E8C" w14:textId="06985E59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5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6.3.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Wynik oceny merytorycznej Wniosków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_Toc73360195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62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02CA7B" w14:textId="5373E87C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6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7.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Kryteria Wyboru Uczestników Przedsięwzięcia do Etapu II – Działanie 2: Wentylacja mieszkań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_Toc73360196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E1E9E50" w14:textId="483FB1F7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7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7.1.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Weryfikacja złożenia Wyników Prac Etapu I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_Toc73360197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64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7AC1D6E" w14:textId="049FA04A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8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7.2.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Weryfikacja wyników Testów Prototypów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_Toc73360198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64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0F1F1E8" w14:textId="6403E98F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9" w:history="1"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7.3.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Ocena zaktualizowanej Oferty Uczestnika Przedsięwzięcia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_Toc73360199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65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DA2F2A" w14:textId="7B4980E5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200" w:history="1">
            <w:r w:rsidR="00DE0F2D" w:rsidRPr="009E0F1B">
              <w:rPr>
                <w:rStyle w:val="Hipercze"/>
                <w:noProof/>
                <w:sz w:val="22"/>
                <w:szCs w:val="22"/>
              </w:rPr>
              <w:t>7.4.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Wynik oceny merytorycznej Wyników Prac Etapu I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_Toc73360200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65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504EF4" w14:textId="746A2F93" w:rsidR="00DE0F2D" w:rsidRPr="009E0F1B" w:rsidRDefault="00427E5E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201" w:history="1">
            <w:r w:rsidR="00DE0F2D" w:rsidRPr="009E0F1B">
              <w:rPr>
                <w:rStyle w:val="Hipercze"/>
                <w:noProof/>
                <w:sz w:val="22"/>
                <w:szCs w:val="22"/>
                <w:lang w:eastAsia="pl-PL"/>
              </w:rPr>
              <w:t>8.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Times New Roman"/>
                <w:noProof/>
                <w:sz w:val="22"/>
                <w:szCs w:val="22"/>
                <w:lang w:eastAsia="pl-PL"/>
              </w:rPr>
              <w:t>Ocena Wyników Prac Etapu II – Działanie 2 „Wentylacja mieszkań”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_Toc73360201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66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CC3C5B" w14:textId="56FCE027" w:rsidR="008532C0" w:rsidRDefault="008532C0">
          <w:r w:rsidRPr="009E0F1B">
            <w:rPr>
              <w:b/>
              <w:bCs/>
              <w:sz w:val="22"/>
              <w:szCs w:val="22"/>
            </w:rPr>
            <w:fldChar w:fldCharType="end"/>
          </w:r>
        </w:p>
      </w:sdtContent>
    </w:sdt>
    <w:p w14:paraId="385DA09E" w14:textId="07AC2AB3" w:rsidR="008532C0" w:rsidRDefault="008532C0">
      <w:pPr>
        <w:rPr>
          <w:rFonts w:eastAsiaTheme="minorEastAsia"/>
          <w:b/>
          <w:bCs/>
          <w:color w:val="C00000"/>
          <w:sz w:val="28"/>
          <w:szCs w:val="28"/>
        </w:rPr>
      </w:pPr>
      <w:r>
        <w:rPr>
          <w:rFonts w:eastAsiaTheme="minorEastAsia"/>
          <w:b/>
          <w:bCs/>
          <w:color w:val="C00000"/>
          <w:sz w:val="28"/>
          <w:szCs w:val="28"/>
        </w:rPr>
        <w:br w:type="page"/>
      </w:r>
    </w:p>
    <w:p w14:paraId="01D2BEAD" w14:textId="1746DBF0" w:rsidR="00415D5F" w:rsidRPr="005E7E0B" w:rsidRDefault="00D318F9" w:rsidP="0B8FE603">
      <w:pPr>
        <w:spacing w:after="160" w:line="259" w:lineRule="auto"/>
        <w:rPr>
          <w:rFonts w:eastAsiaTheme="minorEastAsia"/>
          <w:b/>
          <w:bCs/>
          <w:color w:val="C00000"/>
          <w:sz w:val="22"/>
          <w:szCs w:val="22"/>
          <w:lang w:eastAsia="pl-PL"/>
        </w:rPr>
      </w:pPr>
      <w:r w:rsidRPr="0B8FE603">
        <w:rPr>
          <w:rFonts w:eastAsiaTheme="minorEastAsia"/>
          <w:b/>
          <w:bCs/>
          <w:color w:val="C00000"/>
          <w:sz w:val="22"/>
          <w:szCs w:val="22"/>
          <w:lang w:eastAsia="pl-PL"/>
        </w:rPr>
        <w:lastRenderedPageBreak/>
        <w:t>CZĘŚĆ A – Działanie 1 „Wentylacja sal lekcyjnych”</w:t>
      </w:r>
    </w:p>
    <w:p w14:paraId="59492916" w14:textId="406195F9" w:rsidR="00BD6073" w:rsidRPr="005E7E0B" w:rsidRDefault="00BD6073" w:rsidP="00DC7CAA">
      <w:pPr>
        <w:keepNext/>
        <w:keepLines/>
        <w:numPr>
          <w:ilvl w:val="0"/>
          <w:numId w:val="9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0" w:name="_Toc63816997"/>
      <w:bookmarkStart w:id="1" w:name="_Toc73360180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Informacje ogólne</w:t>
      </w:r>
      <w:bookmarkEnd w:id="0"/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– Działanie 1 „Wentylacja sal lekcyjnych”</w:t>
      </w:r>
      <w:bookmarkEnd w:id="1"/>
    </w:p>
    <w:p w14:paraId="66BA1E63" w14:textId="0475D359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Nabór </w:t>
      </w:r>
      <w:r w:rsidR="002F528D" w:rsidRPr="005E7E0B">
        <w:rPr>
          <w:rFonts w:eastAsiaTheme="minorEastAsia" w:cstheme="minorHAnsi"/>
          <w:sz w:val="22"/>
          <w:szCs w:val="22"/>
          <w:lang w:eastAsia="pl-PL"/>
        </w:rPr>
        <w:t xml:space="preserve">Wnioskodawców </w:t>
      </w:r>
      <w:r w:rsidRPr="005E7E0B">
        <w:rPr>
          <w:rFonts w:eastAsiaTheme="minorEastAsia" w:cstheme="minorHAnsi"/>
          <w:sz w:val="22"/>
          <w:szCs w:val="22"/>
          <w:lang w:eastAsia="pl-PL"/>
        </w:rPr>
        <w:t>do zawarcia Umowy i przystąpienia do realizacji Etapu I będzie opierał się na podstawie oceny Wniosków o dopuszczenie do udziału w postępowaniu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>,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złożonych przez podmioty zainteresowane realizacją Przedsięwzięcia. Ocena Wniosków zostanie przeprowadzona zgodnie z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Kryteriami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Wyboru </w:t>
      </w:r>
      <w:r w:rsidR="00B3699A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DB2323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z którymi Zamawiający zawrze Umowę. </w:t>
      </w:r>
    </w:p>
    <w:p w14:paraId="0D2C9D4D" w14:textId="6857F1B6" w:rsidR="00BD6073" w:rsidRPr="005E7E0B" w:rsidRDefault="00BD6073" w:rsidP="3C4DF2D0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3C4DF2D0">
        <w:rPr>
          <w:rFonts w:eastAsiaTheme="minorEastAsia"/>
          <w:sz w:val="22"/>
          <w:szCs w:val="22"/>
          <w:lang w:eastAsia="pl-PL"/>
        </w:rPr>
        <w:t xml:space="preserve">Po zakończeniu Etapu I, Zamawiający </w:t>
      </w:r>
      <w:r w:rsidR="002F528D" w:rsidRPr="3C4DF2D0">
        <w:rPr>
          <w:rFonts w:eastAsiaTheme="minorEastAsia"/>
          <w:sz w:val="22"/>
          <w:szCs w:val="22"/>
          <w:lang w:eastAsia="pl-PL"/>
        </w:rPr>
        <w:t xml:space="preserve">wybierze </w:t>
      </w:r>
      <w:r w:rsidR="005D33EA" w:rsidRPr="3C4DF2D0">
        <w:rPr>
          <w:rFonts w:eastAsiaTheme="minorEastAsia"/>
          <w:sz w:val="22"/>
          <w:szCs w:val="22"/>
          <w:lang w:eastAsia="pl-PL"/>
        </w:rPr>
        <w:t>Uczestników Przedsięwzięcia</w:t>
      </w:r>
      <w:r w:rsidRPr="3C4DF2D0">
        <w:rPr>
          <w:rFonts w:eastAsiaTheme="minorEastAsia"/>
          <w:sz w:val="22"/>
          <w:szCs w:val="22"/>
          <w:lang w:eastAsia="pl-PL"/>
        </w:rPr>
        <w:t xml:space="preserve"> do Etapu II </w:t>
      </w:r>
      <w:r w:rsidR="002F528D" w:rsidRPr="3C4DF2D0">
        <w:rPr>
          <w:rFonts w:eastAsiaTheme="minorEastAsia"/>
          <w:sz w:val="22"/>
          <w:szCs w:val="22"/>
          <w:lang w:eastAsia="pl-PL"/>
        </w:rPr>
        <w:t xml:space="preserve">wskutek Selekcji Etapu I, </w:t>
      </w:r>
      <w:r w:rsidRPr="3C4DF2D0">
        <w:rPr>
          <w:rFonts w:eastAsiaTheme="minorEastAsia"/>
          <w:sz w:val="22"/>
          <w:szCs w:val="22"/>
          <w:lang w:eastAsia="pl-PL"/>
        </w:rPr>
        <w:t xml:space="preserve">zgodnie z </w:t>
      </w:r>
      <w:r w:rsidR="005825AC" w:rsidRPr="3C4DF2D0">
        <w:rPr>
          <w:rFonts w:eastAsiaTheme="minorEastAsia"/>
          <w:sz w:val="22"/>
          <w:szCs w:val="22"/>
          <w:lang w:eastAsia="pl-PL"/>
        </w:rPr>
        <w:t xml:space="preserve">Kryteriami </w:t>
      </w:r>
      <w:r w:rsidRPr="3C4DF2D0">
        <w:rPr>
          <w:rFonts w:eastAsiaTheme="minorEastAsia"/>
          <w:sz w:val="22"/>
          <w:szCs w:val="22"/>
          <w:lang w:eastAsia="pl-PL"/>
        </w:rPr>
        <w:t xml:space="preserve">Wyboru </w:t>
      </w:r>
      <w:r w:rsidR="005D33EA" w:rsidRPr="3C4DF2D0">
        <w:rPr>
          <w:rFonts w:eastAsiaTheme="minorEastAsia"/>
          <w:sz w:val="22"/>
          <w:szCs w:val="22"/>
          <w:lang w:eastAsia="pl-PL"/>
        </w:rPr>
        <w:t xml:space="preserve">Uczestników Przedsięwzięcia </w:t>
      </w:r>
      <w:r w:rsidRPr="3C4DF2D0">
        <w:rPr>
          <w:rFonts w:eastAsiaTheme="minorEastAsia"/>
          <w:sz w:val="22"/>
          <w:szCs w:val="22"/>
          <w:lang w:eastAsia="pl-PL"/>
        </w:rPr>
        <w:t xml:space="preserve">do Etapu II - szczegółowe informacje dotyczące opisu poszczególnych Kryteriów </w:t>
      </w:r>
      <w:r w:rsidR="00E66BB3" w:rsidRPr="3C4DF2D0">
        <w:rPr>
          <w:rFonts w:eastAsiaTheme="minorEastAsia"/>
          <w:sz w:val="22"/>
          <w:szCs w:val="22"/>
          <w:lang w:eastAsia="pl-PL"/>
        </w:rPr>
        <w:t>Wyboru</w:t>
      </w:r>
      <w:r w:rsidRPr="3C4DF2D0">
        <w:rPr>
          <w:rFonts w:eastAsiaTheme="minorEastAsia"/>
          <w:sz w:val="22"/>
          <w:szCs w:val="22"/>
          <w:lang w:eastAsia="pl-PL"/>
        </w:rPr>
        <w:t xml:space="preserve">, a także sposobu oceny i przyznawania punktów w ramach </w:t>
      </w:r>
      <w:r w:rsidR="00E66BB3" w:rsidRPr="3C4DF2D0">
        <w:rPr>
          <w:rFonts w:eastAsiaTheme="minorEastAsia"/>
          <w:sz w:val="22"/>
          <w:szCs w:val="22"/>
          <w:lang w:eastAsia="pl-PL"/>
        </w:rPr>
        <w:t>Oceny</w:t>
      </w:r>
      <w:r w:rsidRPr="3C4DF2D0">
        <w:rPr>
          <w:rFonts w:eastAsiaTheme="minorEastAsia"/>
          <w:sz w:val="22"/>
          <w:szCs w:val="22"/>
          <w:lang w:eastAsia="pl-PL"/>
        </w:rPr>
        <w:t xml:space="preserve"> Wniosków i </w:t>
      </w:r>
      <w:r w:rsidR="62BDBA0D" w:rsidRPr="3C4DF2D0">
        <w:rPr>
          <w:rFonts w:eastAsiaTheme="minorEastAsia"/>
          <w:sz w:val="22"/>
          <w:szCs w:val="22"/>
          <w:lang w:eastAsia="pl-PL"/>
        </w:rPr>
        <w:t>Wyników Prac</w:t>
      </w:r>
      <w:r w:rsidR="001577DE" w:rsidRPr="3C4DF2D0">
        <w:rPr>
          <w:rFonts w:eastAsiaTheme="minorEastAsia"/>
          <w:sz w:val="22"/>
          <w:szCs w:val="22"/>
          <w:lang w:eastAsia="pl-PL"/>
        </w:rPr>
        <w:t xml:space="preserve"> </w:t>
      </w:r>
      <w:r w:rsidR="004F731C" w:rsidRPr="3C4DF2D0">
        <w:rPr>
          <w:rFonts w:eastAsiaTheme="minorEastAsia"/>
          <w:sz w:val="22"/>
          <w:szCs w:val="22"/>
          <w:lang w:eastAsia="pl-PL"/>
        </w:rPr>
        <w:t>Etap</w:t>
      </w:r>
      <w:r w:rsidRPr="3C4DF2D0">
        <w:rPr>
          <w:rFonts w:eastAsiaTheme="minorEastAsia"/>
          <w:sz w:val="22"/>
          <w:szCs w:val="22"/>
          <w:lang w:eastAsia="pl-PL"/>
        </w:rPr>
        <w:t xml:space="preserve">ów I </w:t>
      </w:r>
      <w:proofErr w:type="spellStart"/>
      <w:r w:rsidRPr="3C4DF2D0">
        <w:rPr>
          <w:rFonts w:eastAsiaTheme="minorEastAsia"/>
          <w:sz w:val="22"/>
          <w:szCs w:val="22"/>
          <w:lang w:eastAsia="pl-PL"/>
        </w:rPr>
        <w:t>i</w:t>
      </w:r>
      <w:proofErr w:type="spellEnd"/>
      <w:r w:rsidRPr="3C4DF2D0">
        <w:rPr>
          <w:rFonts w:eastAsiaTheme="minorEastAsia"/>
          <w:sz w:val="22"/>
          <w:szCs w:val="22"/>
          <w:lang w:eastAsia="pl-PL"/>
        </w:rPr>
        <w:t xml:space="preserve"> II zostały przedstawione w rozdziałach poniżej. Po zakończeniu Etapu II, Zamawiający dokona Oceny</w:t>
      </w:r>
      <w:r w:rsidR="00AD4DA2" w:rsidRPr="3C4DF2D0">
        <w:rPr>
          <w:rFonts w:eastAsiaTheme="minorEastAsia"/>
          <w:sz w:val="22"/>
          <w:szCs w:val="22"/>
          <w:lang w:eastAsia="pl-PL"/>
        </w:rPr>
        <w:t xml:space="preserve"> </w:t>
      </w:r>
      <w:r w:rsidR="006A3972" w:rsidRPr="3C4DF2D0">
        <w:rPr>
          <w:rFonts w:eastAsiaTheme="minorEastAsia"/>
          <w:sz w:val="22"/>
          <w:szCs w:val="22"/>
          <w:lang w:eastAsia="pl-PL"/>
        </w:rPr>
        <w:t>Wyników Prac Etapu</w:t>
      </w:r>
      <w:r w:rsidR="005825AC" w:rsidRPr="3C4DF2D0">
        <w:rPr>
          <w:rFonts w:eastAsiaTheme="minorEastAsia"/>
          <w:sz w:val="22"/>
          <w:szCs w:val="22"/>
          <w:lang w:eastAsia="pl-PL"/>
        </w:rPr>
        <w:t xml:space="preserve"> II</w:t>
      </w:r>
      <w:r w:rsidR="00A176EA" w:rsidRPr="3C4DF2D0">
        <w:rPr>
          <w:rFonts w:eastAsiaTheme="minorEastAsia"/>
          <w:sz w:val="22"/>
          <w:szCs w:val="22"/>
          <w:lang w:eastAsia="pl-PL"/>
        </w:rPr>
        <w:t>.</w:t>
      </w:r>
    </w:p>
    <w:p w14:paraId="3CAA6500" w14:textId="365D929B" w:rsidR="00BD6073" w:rsidRDefault="00BD6073" w:rsidP="0B8FE603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7CE91D22">
        <w:rPr>
          <w:rFonts w:eastAsiaTheme="minorEastAsia"/>
          <w:sz w:val="22"/>
          <w:szCs w:val="22"/>
          <w:lang w:eastAsia="pl-PL"/>
        </w:rPr>
        <w:t>Zamawiający</w:t>
      </w:r>
      <w:r w:rsidR="007F6308" w:rsidRPr="7CE91D22">
        <w:rPr>
          <w:rFonts w:eastAsiaTheme="minorEastAsia"/>
          <w:sz w:val="22"/>
          <w:szCs w:val="22"/>
          <w:lang w:eastAsia="pl-PL"/>
        </w:rPr>
        <w:t xml:space="preserve"> w trakcie prowadzonych ocen</w:t>
      </w:r>
      <w:r w:rsidRPr="7CE91D22">
        <w:rPr>
          <w:rFonts w:eastAsiaTheme="minorEastAsia"/>
          <w:sz w:val="22"/>
          <w:szCs w:val="22"/>
          <w:lang w:eastAsia="pl-PL"/>
        </w:rPr>
        <w:t xml:space="preserve"> będzie weryfikował spełnienie </w:t>
      </w:r>
      <w:r w:rsidR="00785829" w:rsidRPr="7CE91D22">
        <w:rPr>
          <w:rFonts w:eastAsiaTheme="minorEastAsia"/>
          <w:sz w:val="22"/>
          <w:szCs w:val="22"/>
          <w:lang w:eastAsia="pl-PL"/>
        </w:rPr>
        <w:t>Wymagań Obligatoryjnych</w:t>
      </w:r>
      <w:r w:rsidRPr="7CE91D22">
        <w:rPr>
          <w:rFonts w:eastAsiaTheme="minorEastAsia"/>
          <w:sz w:val="22"/>
          <w:szCs w:val="22"/>
          <w:lang w:eastAsia="pl-PL"/>
        </w:rPr>
        <w:t>, będzie stosował punktowane Kryteria Konkursowe, będzie przyznawał punkty za spełnienie</w:t>
      </w:r>
      <w:r w:rsidR="2434DF41" w:rsidRPr="7CE91D22">
        <w:rPr>
          <w:rFonts w:eastAsiaTheme="minorEastAsia"/>
          <w:sz w:val="22"/>
          <w:szCs w:val="22"/>
          <w:lang w:eastAsia="pl-PL"/>
        </w:rPr>
        <w:t xml:space="preserve"> </w:t>
      </w:r>
      <w:r w:rsidRPr="7CE91D22">
        <w:rPr>
          <w:rFonts w:eastAsiaTheme="minorEastAsia"/>
          <w:sz w:val="22"/>
          <w:szCs w:val="22"/>
          <w:lang w:eastAsia="pl-PL"/>
        </w:rPr>
        <w:t>Wymagań Jakościowych</w:t>
      </w:r>
      <w:r w:rsidR="00B71665" w:rsidRPr="7CE91D22">
        <w:rPr>
          <w:rFonts w:eastAsiaTheme="minorEastAsia"/>
          <w:sz w:val="22"/>
          <w:szCs w:val="22"/>
          <w:lang w:eastAsia="pl-PL"/>
        </w:rPr>
        <w:t>,</w:t>
      </w:r>
      <w:r w:rsidRPr="7CE91D22">
        <w:rPr>
          <w:rFonts w:eastAsiaTheme="minorEastAsia"/>
          <w:sz w:val="22"/>
          <w:szCs w:val="22"/>
          <w:lang w:eastAsia="pl-PL"/>
        </w:rPr>
        <w:t xml:space="preserve"> odpowiednio dla Wniosku lub </w:t>
      </w:r>
      <w:r w:rsidR="00B71665" w:rsidRPr="7CE91D22">
        <w:rPr>
          <w:rFonts w:eastAsiaTheme="minorEastAsia"/>
          <w:sz w:val="22"/>
          <w:szCs w:val="22"/>
          <w:lang w:eastAsia="pl-PL"/>
        </w:rPr>
        <w:t>z</w:t>
      </w:r>
      <w:r w:rsidRPr="7CE91D22">
        <w:rPr>
          <w:rFonts w:eastAsiaTheme="minorEastAsia"/>
          <w:sz w:val="22"/>
          <w:szCs w:val="22"/>
          <w:lang w:eastAsia="pl-PL"/>
        </w:rPr>
        <w:t>aktualizowane</w:t>
      </w:r>
      <w:r w:rsidR="00B71665" w:rsidRPr="7CE91D22">
        <w:rPr>
          <w:rFonts w:eastAsiaTheme="minorEastAsia"/>
          <w:sz w:val="22"/>
          <w:szCs w:val="22"/>
          <w:lang w:eastAsia="pl-PL"/>
        </w:rPr>
        <w:t>j</w:t>
      </w:r>
      <w:r w:rsidRPr="7CE91D22">
        <w:rPr>
          <w:rFonts w:eastAsiaTheme="minorEastAsia"/>
          <w:sz w:val="22"/>
          <w:szCs w:val="22"/>
          <w:lang w:eastAsia="pl-PL"/>
        </w:rPr>
        <w:t xml:space="preserve"> </w:t>
      </w:r>
      <w:r w:rsidR="00B71665" w:rsidRPr="7CE91D22">
        <w:rPr>
          <w:rFonts w:eastAsiaTheme="minorEastAsia"/>
          <w:sz w:val="22"/>
          <w:szCs w:val="22"/>
          <w:lang w:eastAsia="pl-PL"/>
        </w:rPr>
        <w:t>Oferty</w:t>
      </w:r>
      <w:r w:rsidR="74A455EA" w:rsidRPr="7CE91D22">
        <w:rPr>
          <w:rFonts w:ascii="Calibri" w:eastAsia="Calibri" w:hAnsi="Calibri" w:cs="Calibri"/>
          <w:sz w:val="22"/>
          <w:szCs w:val="22"/>
        </w:rPr>
        <w:t>.</w:t>
      </w:r>
    </w:p>
    <w:p w14:paraId="6331E493" w14:textId="04F34F8F" w:rsidR="00BD6073" w:rsidRDefault="00BD6073" w:rsidP="0B8FE603">
      <w:pPr>
        <w:spacing w:after="20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3C4DF2D0">
        <w:rPr>
          <w:rFonts w:eastAsiaTheme="minorEastAsia"/>
          <w:sz w:val="22"/>
          <w:szCs w:val="22"/>
          <w:lang w:eastAsia="pl-PL"/>
        </w:rPr>
        <w:t xml:space="preserve">W ramach Przedsięwzięcia i realizacji poszczególnych Etapów, </w:t>
      </w:r>
      <w:r w:rsidR="006D26C8" w:rsidRPr="3C4DF2D0">
        <w:rPr>
          <w:rFonts w:eastAsiaTheme="minorEastAsia"/>
          <w:sz w:val="22"/>
          <w:szCs w:val="22"/>
          <w:lang w:eastAsia="pl-PL"/>
        </w:rPr>
        <w:t>Uczestnik Przedsięwzięcia</w:t>
      </w:r>
      <w:r w:rsidRPr="3C4DF2D0">
        <w:rPr>
          <w:rFonts w:eastAsiaTheme="minorEastAsia"/>
          <w:sz w:val="22"/>
          <w:szCs w:val="22"/>
          <w:lang w:eastAsia="pl-PL"/>
        </w:rPr>
        <w:t xml:space="preserve"> będzie zobligowany do przedstawienia do oceny odpowiednio </w:t>
      </w:r>
      <w:r w:rsidR="006A3972" w:rsidRPr="3C4DF2D0">
        <w:rPr>
          <w:rFonts w:eastAsiaTheme="minorEastAsia"/>
          <w:sz w:val="22"/>
          <w:szCs w:val="22"/>
          <w:lang w:eastAsia="pl-PL"/>
        </w:rPr>
        <w:t>Wyników Prac Etapu</w:t>
      </w:r>
      <w:r w:rsidRPr="3C4DF2D0">
        <w:rPr>
          <w:rFonts w:eastAsiaTheme="minorEastAsia"/>
          <w:sz w:val="22"/>
          <w:szCs w:val="22"/>
          <w:lang w:eastAsia="pl-PL"/>
        </w:rPr>
        <w:t xml:space="preserve"> I </w:t>
      </w:r>
      <w:proofErr w:type="spellStart"/>
      <w:r w:rsidRPr="3C4DF2D0">
        <w:rPr>
          <w:rFonts w:eastAsiaTheme="minorEastAsia"/>
          <w:sz w:val="22"/>
          <w:szCs w:val="22"/>
          <w:lang w:eastAsia="pl-PL"/>
        </w:rPr>
        <w:t>i</w:t>
      </w:r>
      <w:proofErr w:type="spellEnd"/>
      <w:r w:rsidRPr="3C4DF2D0">
        <w:rPr>
          <w:rFonts w:eastAsiaTheme="minorEastAsia"/>
          <w:sz w:val="22"/>
          <w:szCs w:val="22"/>
          <w:lang w:eastAsia="pl-PL"/>
        </w:rPr>
        <w:t xml:space="preserve"> Etapu II. W przypadku niespełnienia powyższego, </w:t>
      </w:r>
      <w:r w:rsidR="3FAD06D5" w:rsidRPr="3C4DF2D0">
        <w:rPr>
          <w:rFonts w:ascii="Calibri" w:eastAsia="Calibri" w:hAnsi="Calibri" w:cs="Calibri"/>
          <w:sz w:val="22"/>
          <w:szCs w:val="22"/>
        </w:rPr>
        <w:t xml:space="preserve">Zamawiający odstąpi od przeprowadzenia oceny merytorycznej Wyników Prac Etapu, a tym samym odpowiednio uwzględnienia Wykonawcy w procesie Selekcji do Etapu II lub Oceny </w:t>
      </w:r>
      <w:r w:rsidR="1B6AA310" w:rsidRPr="3C4DF2D0">
        <w:rPr>
          <w:rFonts w:ascii="Calibri" w:eastAsia="Calibri" w:hAnsi="Calibri" w:cs="Calibri"/>
          <w:sz w:val="22"/>
          <w:szCs w:val="22"/>
        </w:rPr>
        <w:t>T</w:t>
      </w:r>
      <w:r w:rsidR="3FAD06D5" w:rsidRPr="3C4DF2D0">
        <w:rPr>
          <w:rFonts w:ascii="Calibri" w:eastAsia="Calibri" w:hAnsi="Calibri" w:cs="Calibri"/>
          <w:sz w:val="22"/>
          <w:szCs w:val="22"/>
        </w:rPr>
        <w:t xml:space="preserve">echnologii </w:t>
      </w:r>
      <w:r w:rsidR="37F0B094" w:rsidRPr="3C4DF2D0">
        <w:rPr>
          <w:rFonts w:ascii="Calibri" w:eastAsia="Calibri" w:hAnsi="Calibri" w:cs="Calibri"/>
          <w:sz w:val="22"/>
          <w:szCs w:val="22"/>
        </w:rPr>
        <w:t xml:space="preserve">Wentylacji </w:t>
      </w:r>
      <w:r w:rsidR="3FAD06D5" w:rsidRPr="3C4DF2D0">
        <w:rPr>
          <w:rFonts w:ascii="Calibri" w:eastAsia="Calibri" w:hAnsi="Calibri" w:cs="Calibri"/>
          <w:sz w:val="22"/>
          <w:szCs w:val="22"/>
        </w:rPr>
        <w:t>po Etapie II.</w:t>
      </w:r>
    </w:p>
    <w:p w14:paraId="57AE6CE6" w14:textId="63E0D8D7" w:rsidR="00BD6073" w:rsidRPr="005E7E0B" w:rsidRDefault="00BD6073" w:rsidP="0B8FE603">
      <w:p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0B8FE603">
        <w:rPr>
          <w:rFonts w:eastAsiaTheme="minorEastAsia"/>
          <w:sz w:val="22"/>
          <w:szCs w:val="22"/>
        </w:rPr>
        <w:t xml:space="preserve">Liczba </w:t>
      </w:r>
      <w:r w:rsidR="006D26C8" w:rsidRPr="0B8FE603">
        <w:rPr>
          <w:rFonts w:eastAsiaTheme="minorEastAsia"/>
          <w:sz w:val="22"/>
          <w:szCs w:val="22"/>
          <w:lang w:eastAsia="pl-PL"/>
        </w:rPr>
        <w:t>Uczestników Przedsięwzięcia</w:t>
      </w:r>
      <w:r w:rsidRPr="0B8FE603">
        <w:rPr>
          <w:rFonts w:eastAsiaTheme="minorEastAsia"/>
          <w:sz w:val="22"/>
          <w:szCs w:val="22"/>
        </w:rPr>
        <w:t xml:space="preserve"> dopuszczonych do udziału w poszczególnych Etapach </w:t>
      </w:r>
      <w:r w:rsidR="00E66BB3" w:rsidRPr="0B8FE603">
        <w:rPr>
          <w:rFonts w:eastAsiaTheme="minorEastAsia"/>
          <w:sz w:val="22"/>
          <w:szCs w:val="22"/>
        </w:rPr>
        <w:t>każdego z</w:t>
      </w:r>
      <w:r w:rsidR="00A07D00">
        <w:rPr>
          <w:rFonts w:eastAsiaTheme="minorEastAsia"/>
          <w:sz w:val="22"/>
          <w:szCs w:val="22"/>
        </w:rPr>
        <w:t xml:space="preserve"> Działań </w:t>
      </w:r>
      <w:r w:rsidR="00E66BB3" w:rsidRPr="0B8FE603">
        <w:rPr>
          <w:rFonts w:eastAsiaTheme="minorEastAsia"/>
          <w:sz w:val="22"/>
          <w:szCs w:val="22"/>
        </w:rPr>
        <w:t xml:space="preserve">Przedsięwzięcia </w:t>
      </w:r>
      <w:r w:rsidRPr="0B8FE603">
        <w:rPr>
          <w:rFonts w:eastAsiaTheme="minorEastAsia"/>
          <w:sz w:val="22"/>
          <w:szCs w:val="22"/>
        </w:rPr>
        <w:t>będzie następująca:</w:t>
      </w:r>
    </w:p>
    <w:p w14:paraId="59949EC7" w14:textId="6C162C1E" w:rsidR="00BD6073" w:rsidRPr="005E7E0B" w:rsidRDefault="00BD6073" w:rsidP="00DC7CA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Do Etapu I zostanie dopuszczonych maksymalnie </w:t>
      </w:r>
      <w:r w:rsidR="00606DA8">
        <w:rPr>
          <w:rFonts w:eastAsiaTheme="minorEastAsia" w:cstheme="minorHAnsi"/>
          <w:sz w:val="22"/>
          <w:szCs w:val="22"/>
        </w:rPr>
        <w:t>3</w:t>
      </w:r>
      <w:r w:rsidR="000A1C2F" w:rsidRPr="005E7E0B">
        <w:rPr>
          <w:rFonts w:eastAsiaTheme="minorEastAsia" w:cstheme="minorHAnsi"/>
          <w:sz w:val="22"/>
          <w:szCs w:val="22"/>
        </w:rPr>
        <w:t xml:space="preserve">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>;</w:t>
      </w:r>
    </w:p>
    <w:p w14:paraId="359C0F5C" w14:textId="6CBE9F1B" w:rsidR="00BD6073" w:rsidRPr="005E7E0B" w:rsidRDefault="00BD6073" w:rsidP="66F690FD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eastAsiaTheme="minorEastAsia"/>
          <w:sz w:val="22"/>
          <w:szCs w:val="22"/>
        </w:rPr>
      </w:pPr>
      <w:r w:rsidRPr="66F690FD">
        <w:rPr>
          <w:rFonts w:eastAsiaTheme="minorEastAsia"/>
          <w:sz w:val="22"/>
          <w:szCs w:val="22"/>
        </w:rPr>
        <w:t>Do Etapu II zostanie dopuszczony</w:t>
      </w:r>
      <w:r w:rsidR="006D26C8" w:rsidRPr="66F690FD">
        <w:rPr>
          <w:rFonts w:eastAsiaTheme="minorEastAsia"/>
          <w:sz w:val="22"/>
          <w:szCs w:val="22"/>
        </w:rPr>
        <w:t>, z zastrzeżeniem postanowień Rozdziału X Regulaminu,</w:t>
      </w:r>
      <w:r w:rsidRPr="66F690FD">
        <w:rPr>
          <w:rFonts w:eastAsiaTheme="minorEastAsia"/>
          <w:sz w:val="22"/>
          <w:szCs w:val="22"/>
        </w:rPr>
        <w:t xml:space="preserve"> </w:t>
      </w:r>
      <w:r w:rsidR="001E3648" w:rsidRPr="66F690FD">
        <w:rPr>
          <w:rFonts w:eastAsiaTheme="minorEastAsia"/>
          <w:sz w:val="22"/>
          <w:szCs w:val="22"/>
        </w:rPr>
        <w:t>maksymalnie</w:t>
      </w:r>
      <w:r w:rsidRPr="66F690FD">
        <w:rPr>
          <w:rFonts w:eastAsiaTheme="minorEastAsia"/>
          <w:sz w:val="22"/>
          <w:szCs w:val="22"/>
        </w:rPr>
        <w:t xml:space="preserve"> </w:t>
      </w:r>
      <w:r w:rsidR="054ED8F8" w:rsidRPr="66F690FD">
        <w:rPr>
          <w:rFonts w:eastAsiaTheme="minorEastAsia"/>
          <w:sz w:val="22"/>
          <w:szCs w:val="22"/>
        </w:rPr>
        <w:t>2</w:t>
      </w:r>
      <w:r w:rsidRPr="66F690FD">
        <w:rPr>
          <w:rFonts w:eastAsiaTheme="minorEastAsia"/>
          <w:sz w:val="22"/>
          <w:szCs w:val="22"/>
        </w:rPr>
        <w:t xml:space="preserve"> </w:t>
      </w:r>
      <w:r w:rsidR="006D26C8" w:rsidRPr="66F690FD">
        <w:rPr>
          <w:rFonts w:eastAsiaTheme="minorEastAsia"/>
          <w:sz w:val="22"/>
          <w:szCs w:val="22"/>
        </w:rPr>
        <w:t>Uczestnik Przedsięwzięcia</w:t>
      </w:r>
      <w:r w:rsidRPr="66F690FD">
        <w:rPr>
          <w:rFonts w:eastAsiaTheme="minorEastAsia"/>
          <w:sz w:val="22"/>
          <w:szCs w:val="22"/>
        </w:rPr>
        <w:t>.</w:t>
      </w:r>
    </w:p>
    <w:p w14:paraId="6CBA4FD1" w14:textId="715ABE34" w:rsidR="0B8FE603" w:rsidRDefault="0B8FE603" w:rsidP="0B8FE603">
      <w:pPr>
        <w:spacing w:after="200" w:line="259" w:lineRule="auto"/>
        <w:jc w:val="both"/>
        <w:rPr>
          <w:rFonts w:eastAsiaTheme="minorEastAsia"/>
          <w:sz w:val="22"/>
          <w:szCs w:val="22"/>
        </w:rPr>
      </w:pPr>
    </w:p>
    <w:p w14:paraId="67F2959D" w14:textId="4344FEF8" w:rsidR="00BD6073" w:rsidRPr="005E7E0B" w:rsidRDefault="00BD6073" w:rsidP="7CE91D22">
      <w:p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7CE91D22">
        <w:rPr>
          <w:rFonts w:eastAsiaTheme="minorEastAsia"/>
          <w:sz w:val="22"/>
          <w:szCs w:val="22"/>
        </w:rPr>
        <w:t xml:space="preserve">Szczegółowy przebieg Przedsięwzięcia oraz Wyniki Prac poszczególnych Etapów zostały opisane w Załączniku nr 4 do Regulaminu - </w:t>
      </w:r>
      <w:r w:rsidRPr="7CE91D22">
        <w:rPr>
          <w:rFonts w:eastAsiaTheme="minorEastAsia"/>
          <w:i/>
          <w:iCs/>
          <w:sz w:val="22"/>
          <w:szCs w:val="22"/>
        </w:rPr>
        <w:t>Harmonogram Przedsięwzięcia</w:t>
      </w:r>
      <w:r w:rsidR="7C0C764B" w:rsidRPr="7CE91D22">
        <w:rPr>
          <w:rFonts w:eastAsiaTheme="minorEastAsia"/>
          <w:i/>
          <w:iCs/>
          <w:sz w:val="22"/>
          <w:szCs w:val="22"/>
        </w:rPr>
        <w:t>, opis Wyników Prac Etapu oraz Założeń Testów</w:t>
      </w:r>
      <w:r w:rsidRPr="7CE91D22">
        <w:rPr>
          <w:rFonts w:eastAsiaTheme="minorEastAsia"/>
          <w:sz w:val="22"/>
          <w:szCs w:val="22"/>
        </w:rPr>
        <w:t>.</w:t>
      </w:r>
    </w:p>
    <w:p w14:paraId="05496D1D" w14:textId="77777777" w:rsidR="008D5C62" w:rsidRPr="005E7E0B" w:rsidRDefault="008D5C62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CEBA84E" w14:textId="7B055BD7" w:rsidR="008D5C62" w:rsidRPr="005E7E0B" w:rsidRDefault="008D5C62" w:rsidP="3C4DF2D0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4DF2D0">
        <w:rPr>
          <w:rFonts w:eastAsiaTheme="minorEastAsia"/>
          <w:sz w:val="22"/>
          <w:szCs w:val="22"/>
        </w:rPr>
        <w:t xml:space="preserve">jeśli w zakresie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Wniosek/Wynik Prac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 xml:space="preserve">u przedstawia zgodnie z opisem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 pełnym zakresie najniższy poziom określonych cech albo odpowiednio brak danej cechy, do wyliczenia punktów dla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stosuje się mnożnik „0”;</w:t>
      </w:r>
    </w:p>
    <w:p w14:paraId="27A4B013" w14:textId="46E0B2CF" w:rsidR="008D5C62" w:rsidRPr="005E7E0B" w:rsidRDefault="008D5C62" w:rsidP="3C4DF2D0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4DF2D0">
        <w:rPr>
          <w:rFonts w:eastAsiaTheme="minorEastAsia"/>
          <w:sz w:val="22"/>
          <w:szCs w:val="22"/>
        </w:rPr>
        <w:t xml:space="preserve">jeśli w zakresie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Wniosek/Wynik Prac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 xml:space="preserve">u przedstawia zgodnie z opisem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 pełnym zakresie najwyższy poziom określonych cech, do wyliczenia punktów dla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stosuje się mnożnik „1”;</w:t>
      </w:r>
    </w:p>
    <w:p w14:paraId="74038691" w14:textId="2E98A1EC" w:rsidR="008D5C62" w:rsidRPr="005E7E0B" w:rsidRDefault="008D5C62" w:rsidP="3C4DF2D0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4DF2D0">
        <w:rPr>
          <w:rFonts w:eastAsiaTheme="minorEastAsia"/>
          <w:sz w:val="22"/>
          <w:szCs w:val="22"/>
        </w:rPr>
        <w:t xml:space="preserve">jeśli w zakresie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Wniosek/Wynik Prac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 xml:space="preserve">u przedstawia zgodnie z opisem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cechy charakterystyczne dla poziomu pośredniego pomiędzy najniższym (lit. a)) oraz najwyższym (lit. b)) poziomem zakresów przyznawanych mnożników, to określenie </w:t>
      </w:r>
      <w:r w:rsidRPr="3C4DF2D0">
        <w:rPr>
          <w:rFonts w:eastAsiaTheme="minorEastAsia"/>
          <w:sz w:val="22"/>
          <w:szCs w:val="22"/>
        </w:rPr>
        <w:lastRenderedPageBreak/>
        <w:t>mnożnika następuje dwuetapowo: (i) w pierwszej kolejności ustala się poziom zakresu przyznawanych mnożników, którego opis w przeważającym stopniu odpowiada charakterystyce Wniosku/Wyniku Prac</w:t>
      </w:r>
      <w:r w:rsidR="006C615F" w:rsidRPr="3C4DF2D0">
        <w:rPr>
          <w:rFonts w:eastAsia="Calibri"/>
          <w:color w:val="000000" w:themeColor="text1"/>
          <w:sz w:val="22"/>
          <w:szCs w:val="22"/>
        </w:rPr>
        <w:t xml:space="preserve">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 xml:space="preserve">u w zakresie relewantnym dla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i przyjmuje się wstępnie mnożnik pośredni pomiędzy najwyższym a najniższym zakresem w ramach danego poziomu. Jeśli Wniosek/Wynik Prac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>u:</w:t>
      </w:r>
    </w:p>
    <w:p w14:paraId="464E5552" w14:textId="0D42E05A" w:rsidR="008D5C62" w:rsidRPr="005E7E0B" w:rsidRDefault="008D5C62" w:rsidP="00DC7CAA">
      <w:pPr>
        <w:pStyle w:val="Akapitzlist"/>
        <w:numPr>
          <w:ilvl w:val="1"/>
          <w:numId w:val="13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w pełnym zakresie odpowiada cechom charakterystycznym dla danego zakresu, to wstępna wartość mnożnika przyjęta w pierwszym kroku staje się ostatecznym mnożnikiem punktowym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albo</w:t>
      </w:r>
    </w:p>
    <w:p w14:paraId="462C1350" w14:textId="0F7B8876" w:rsidR="008D5C62" w:rsidRPr="005E7E0B" w:rsidRDefault="008D5C62" w:rsidP="36CA86B9">
      <w:pPr>
        <w:pStyle w:val="Akapitzlist"/>
        <w:numPr>
          <w:ilvl w:val="1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6CA86B9">
        <w:rPr>
          <w:rFonts w:eastAsiaTheme="minorEastAsia"/>
          <w:sz w:val="22"/>
          <w:szCs w:val="22"/>
        </w:rPr>
        <w:t>jeśli Wniosek/Wynik Prac</w:t>
      </w:r>
      <w:r w:rsidR="006C615F" w:rsidRPr="36CA86B9">
        <w:rPr>
          <w:rFonts w:eastAsia="Calibri"/>
          <w:color w:val="000000" w:themeColor="text1"/>
          <w:sz w:val="22"/>
          <w:szCs w:val="22"/>
        </w:rPr>
        <w:t xml:space="preserve"> </w:t>
      </w:r>
      <w:r w:rsidR="004F731C" w:rsidRPr="36CA86B9">
        <w:rPr>
          <w:rFonts w:eastAsia="Calibri"/>
          <w:color w:val="000000" w:themeColor="text1"/>
          <w:sz w:val="22"/>
          <w:szCs w:val="22"/>
        </w:rPr>
        <w:t>Etap</w:t>
      </w:r>
      <w:r w:rsidRPr="36CA86B9">
        <w:rPr>
          <w:rFonts w:eastAsiaTheme="minorEastAsia"/>
          <w:sz w:val="22"/>
          <w:szCs w:val="22"/>
        </w:rPr>
        <w:t>u przejawia częściowo cechy charakterystyczne dla innych zakresów przyznawanych mnożników, to w drugiej kolejności ustala się w jakim stopniu Wniosek/Wynik Prac</w:t>
      </w:r>
      <w:r w:rsidR="006C615F" w:rsidRPr="36CA86B9">
        <w:rPr>
          <w:rFonts w:eastAsia="Calibri"/>
          <w:color w:val="000000" w:themeColor="text1"/>
          <w:sz w:val="22"/>
          <w:szCs w:val="22"/>
        </w:rPr>
        <w:t xml:space="preserve"> </w:t>
      </w:r>
      <w:r w:rsidR="004F731C" w:rsidRPr="36CA86B9">
        <w:rPr>
          <w:rFonts w:eastAsia="Calibri"/>
          <w:color w:val="000000" w:themeColor="text1"/>
          <w:sz w:val="22"/>
          <w:szCs w:val="22"/>
        </w:rPr>
        <w:t>Etap</w:t>
      </w:r>
      <w:r w:rsidRPr="36CA86B9">
        <w:rPr>
          <w:rFonts w:eastAsiaTheme="minorEastAsia"/>
          <w:sz w:val="22"/>
          <w:szCs w:val="22"/>
        </w:rPr>
        <w:t xml:space="preserve">u w zakresie relewantnym dla danego </w:t>
      </w:r>
      <w:r w:rsidR="09E313A8" w:rsidRPr="36CA86B9">
        <w:rPr>
          <w:rFonts w:eastAsiaTheme="minorEastAsia"/>
          <w:sz w:val="22"/>
          <w:szCs w:val="22"/>
        </w:rPr>
        <w:t>Wymagania</w:t>
      </w:r>
      <w:r w:rsidRPr="36CA86B9">
        <w:rPr>
          <w:rFonts w:eastAsiaTheme="minorEastAsia"/>
          <w:sz w:val="22"/>
          <w:szCs w:val="22"/>
        </w:rPr>
        <w:t xml:space="preserve"> spełnia cechy charakterystyczne dla wyższego poziomu i niższego, a następnie w zależności od natężenia tych cech ustala się mnożnik w zakresie niższym lub wyższym danego poziomu punktowego.</w:t>
      </w:r>
    </w:p>
    <w:p w14:paraId="23EDCCD0" w14:textId="4C3638FC" w:rsidR="008D5C62" w:rsidRDefault="008D5C62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Dla przykładu: w ramach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X oceniane są cechy (i), (ii), (iii). </w:t>
      </w:r>
      <w:r w:rsidR="09E313A8" w:rsidRPr="005E7E0B">
        <w:rPr>
          <w:rFonts w:eastAsiaTheme="minorEastAsia" w:cstheme="minorHAnsi"/>
          <w:sz w:val="22"/>
          <w:szCs w:val="22"/>
        </w:rPr>
        <w:t>Wymagani</w:t>
      </w:r>
      <w:r w:rsidR="006C615F" w:rsidRPr="005E7E0B">
        <w:rPr>
          <w:rFonts w:eastAsiaTheme="minorEastAsia" w:cstheme="minorHAnsi"/>
          <w:sz w:val="22"/>
          <w:szCs w:val="22"/>
        </w:rPr>
        <w:t>e</w:t>
      </w:r>
      <w:r w:rsidRPr="005E7E0B">
        <w:rPr>
          <w:rFonts w:eastAsiaTheme="minorEastAsia" w:cstheme="minorHAnsi"/>
          <w:sz w:val="22"/>
          <w:szCs w:val="22"/>
        </w:rPr>
        <w:t xml:space="preserve"> przewiduje poziomy mnożników od niedostatecznego do doskonałego. Wniosek B w zakresie tego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ma cechy odpowiadające cechom uznawanym za doskonałe w pełnym zakresie (i)-(iii), przyznaje mu się punkty z mnożnikiem 1. Wniosek C nie spełnia w ogóle tego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przyznaje się Wnioskowi A punkty z wykorzystaniem mnożnika 0,42.</w:t>
      </w:r>
    </w:p>
    <w:p w14:paraId="5734E726" w14:textId="77777777" w:rsidR="008532C0" w:rsidRPr="005E7E0B" w:rsidRDefault="008532C0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400BA9CE" w14:textId="79CED6EA" w:rsidR="00BD6073" w:rsidRPr="005E7E0B" w:rsidRDefault="00D71D21" w:rsidP="008532C0">
      <w:pPr>
        <w:keepNext/>
        <w:keepLines/>
        <w:numPr>
          <w:ilvl w:val="0"/>
          <w:numId w:val="9"/>
        </w:numPr>
        <w:spacing w:before="240"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2" w:name="_Toc63816998"/>
      <w:bookmarkStart w:id="3" w:name="_Toc73360181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Kryteria 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Wyboru </w:t>
      </w:r>
      <w:r w:rsidR="006D26C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Uczestników Przedsięwzięcia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do Etapu I</w:t>
      </w:r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</w:t>
      </w:r>
      <w:r w:rsidR="00A75995">
        <w:rPr>
          <w:rFonts w:eastAsiaTheme="minorEastAsia" w:cstheme="minorHAnsi"/>
          <w:color w:val="C00000"/>
          <w:sz w:val="26"/>
          <w:szCs w:val="26"/>
          <w:lang w:eastAsia="pl-PL"/>
        </w:rPr>
        <w:t>–</w:t>
      </w:r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</w:t>
      </w:r>
      <w:bookmarkEnd w:id="2"/>
      <w:r w:rsidR="00A75995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Działanie 1 – </w:t>
      </w:r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>„</w:t>
      </w:r>
      <w:r w:rsidR="00A75995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Wentylacja </w:t>
      </w:r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>sal lekcyjnych”</w:t>
      </w:r>
      <w:bookmarkEnd w:id="3"/>
    </w:p>
    <w:p w14:paraId="1A7E0AF2" w14:textId="77777777" w:rsidR="00BD6073" w:rsidRPr="005E7E0B" w:rsidRDefault="00BD6073" w:rsidP="00DC7CAA">
      <w:pPr>
        <w:keepNext/>
        <w:keepLines/>
        <w:numPr>
          <w:ilvl w:val="1"/>
          <w:numId w:val="9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4" w:name="_Toc63816999"/>
      <w:bookmarkStart w:id="5" w:name="_Toc73360182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Podstawa oceny</w:t>
      </w:r>
      <w:bookmarkEnd w:id="4"/>
      <w:bookmarkEnd w:id="5"/>
    </w:p>
    <w:p w14:paraId="7076A7D9" w14:textId="0500B484" w:rsidR="00BD6073" w:rsidRPr="005E7E0B" w:rsidRDefault="00BD6073" w:rsidP="0683365B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59A715FF">
        <w:rPr>
          <w:rFonts w:eastAsiaTheme="minorEastAsia"/>
          <w:sz w:val="22"/>
          <w:szCs w:val="22"/>
          <w:lang w:eastAsia="pl-PL"/>
        </w:rPr>
        <w:t xml:space="preserve">Podstawą Wyboru </w:t>
      </w:r>
      <w:r w:rsidR="006D26C8" w:rsidRPr="59A715FF">
        <w:rPr>
          <w:rFonts w:eastAsiaTheme="minorEastAsia"/>
          <w:sz w:val="22"/>
          <w:szCs w:val="22"/>
          <w:lang w:eastAsia="pl-PL"/>
        </w:rPr>
        <w:t>Uczestników Przedsięwzięcia</w:t>
      </w:r>
      <w:r w:rsidRPr="59A715FF">
        <w:rPr>
          <w:rFonts w:eastAsiaTheme="minorEastAsia"/>
          <w:sz w:val="22"/>
          <w:szCs w:val="22"/>
          <w:lang w:eastAsia="pl-PL"/>
        </w:rPr>
        <w:t xml:space="preserve"> do Etapu I są złożone przez </w:t>
      </w:r>
      <w:r w:rsidR="000D7EFD" w:rsidRPr="59A715FF">
        <w:rPr>
          <w:rFonts w:eastAsiaTheme="minorEastAsia"/>
          <w:sz w:val="22"/>
          <w:szCs w:val="22"/>
          <w:lang w:eastAsia="pl-PL"/>
        </w:rPr>
        <w:t>Wnioskodawców</w:t>
      </w:r>
      <w:r w:rsidR="00D71D21" w:rsidRPr="59A715FF">
        <w:rPr>
          <w:rFonts w:eastAsiaTheme="minorEastAsia"/>
          <w:sz w:val="22"/>
          <w:szCs w:val="22"/>
          <w:lang w:eastAsia="pl-PL"/>
        </w:rPr>
        <w:t xml:space="preserve"> </w:t>
      </w:r>
      <w:r w:rsidRPr="59A715FF">
        <w:rPr>
          <w:rFonts w:eastAsiaTheme="minorEastAsia"/>
          <w:sz w:val="22"/>
          <w:szCs w:val="22"/>
          <w:lang w:eastAsia="pl-PL"/>
        </w:rPr>
        <w:t xml:space="preserve">Wnioski o dopuszczenie do udziału w </w:t>
      </w:r>
      <w:r w:rsidR="006D26C8" w:rsidRPr="59A715FF">
        <w:rPr>
          <w:rFonts w:eastAsiaTheme="minorEastAsia"/>
          <w:sz w:val="22"/>
          <w:szCs w:val="22"/>
          <w:lang w:eastAsia="pl-PL"/>
        </w:rPr>
        <w:t>P</w:t>
      </w:r>
      <w:r w:rsidRPr="59A715FF">
        <w:rPr>
          <w:rFonts w:eastAsiaTheme="minorEastAsia"/>
          <w:sz w:val="22"/>
          <w:szCs w:val="22"/>
          <w:lang w:eastAsia="pl-PL"/>
        </w:rPr>
        <w:t>ostępowaniu. Wnioski muszą zostać złożone zgodnie z zasadami i w terminie określonym przez Regulamin</w:t>
      </w:r>
      <w:r w:rsidR="00D71D21" w:rsidRPr="59A715FF">
        <w:rPr>
          <w:rFonts w:eastAsiaTheme="minorEastAsia"/>
          <w:sz w:val="22"/>
          <w:szCs w:val="22"/>
          <w:lang w:eastAsia="pl-PL"/>
        </w:rPr>
        <w:t xml:space="preserve"> Przedsięwzięcia</w:t>
      </w:r>
      <w:r w:rsidRPr="59A715FF">
        <w:rPr>
          <w:rFonts w:eastAsiaTheme="minorEastAsia"/>
          <w:sz w:val="22"/>
          <w:szCs w:val="22"/>
          <w:lang w:eastAsia="pl-PL"/>
        </w:rPr>
        <w:t xml:space="preserve">. W ramach Wniosku złożonego </w:t>
      </w:r>
      <w:r w:rsidR="006D26C8" w:rsidRPr="59A715FF">
        <w:rPr>
          <w:rFonts w:eastAsiaTheme="minorEastAsia"/>
          <w:sz w:val="22"/>
          <w:szCs w:val="22"/>
          <w:lang w:eastAsia="pl-PL"/>
        </w:rPr>
        <w:t xml:space="preserve">zgodnie ze wzorem </w:t>
      </w:r>
      <w:r w:rsidRPr="59A715FF">
        <w:rPr>
          <w:rFonts w:eastAsiaTheme="minorEastAsia"/>
          <w:sz w:val="22"/>
          <w:szCs w:val="22"/>
          <w:lang w:eastAsia="pl-PL"/>
        </w:rPr>
        <w:t xml:space="preserve">stanowiącym Załącznik nr 3 do Regulaminu, </w:t>
      </w:r>
      <w:r w:rsidR="001E3648" w:rsidRPr="59A715FF">
        <w:rPr>
          <w:rFonts w:eastAsiaTheme="minorEastAsia"/>
          <w:sz w:val="22"/>
          <w:szCs w:val="22"/>
          <w:lang w:eastAsia="pl-PL"/>
        </w:rPr>
        <w:t>W</w:t>
      </w:r>
      <w:r w:rsidR="00D71D21" w:rsidRPr="59A715FF">
        <w:rPr>
          <w:rFonts w:eastAsiaTheme="minorEastAsia"/>
          <w:sz w:val="22"/>
          <w:szCs w:val="22"/>
          <w:lang w:eastAsia="pl-PL"/>
        </w:rPr>
        <w:t xml:space="preserve">nioskodawcy </w:t>
      </w:r>
      <w:r w:rsidRPr="59A715FF">
        <w:rPr>
          <w:rFonts w:eastAsiaTheme="minorEastAsia"/>
          <w:sz w:val="22"/>
          <w:szCs w:val="22"/>
          <w:lang w:eastAsia="pl-PL"/>
        </w:rPr>
        <w:t>przedstawiają w szczególności opis proponowane</w:t>
      </w:r>
      <w:r w:rsidR="79A7816C" w:rsidRPr="59A715FF">
        <w:rPr>
          <w:rFonts w:eastAsiaTheme="minorEastAsia"/>
          <w:sz w:val="22"/>
          <w:szCs w:val="22"/>
          <w:lang w:eastAsia="pl-PL"/>
        </w:rPr>
        <w:t>go systemu wentylacji</w:t>
      </w:r>
      <w:r w:rsidRPr="59A715FF">
        <w:rPr>
          <w:rFonts w:eastAsiaTheme="minorEastAsia"/>
          <w:sz w:val="22"/>
          <w:szCs w:val="22"/>
          <w:lang w:eastAsia="pl-PL"/>
        </w:rPr>
        <w:t>, deklarację parametrów</w:t>
      </w:r>
      <w:r w:rsidR="001176E3" w:rsidRPr="59A715FF">
        <w:rPr>
          <w:rFonts w:eastAsiaTheme="minorEastAsia"/>
          <w:sz w:val="22"/>
          <w:szCs w:val="22"/>
          <w:lang w:eastAsia="pl-PL"/>
        </w:rPr>
        <w:t xml:space="preserve"> Wymagań </w:t>
      </w:r>
      <w:r w:rsidR="006D26C8" w:rsidRPr="59A715FF">
        <w:rPr>
          <w:rFonts w:eastAsiaTheme="minorEastAsia"/>
          <w:sz w:val="22"/>
          <w:szCs w:val="22"/>
          <w:lang w:eastAsia="pl-PL"/>
        </w:rPr>
        <w:t>Konkursowych</w:t>
      </w:r>
      <w:r w:rsidRPr="59A715FF">
        <w:rPr>
          <w:rFonts w:eastAsiaTheme="minorEastAsia"/>
          <w:sz w:val="22"/>
          <w:szCs w:val="22"/>
          <w:lang w:eastAsia="pl-PL"/>
        </w:rPr>
        <w:t>, opis innowacji planowanych do zaimplementowania w Demon</w:t>
      </w:r>
      <w:r w:rsidR="001176E3" w:rsidRPr="59A715FF">
        <w:rPr>
          <w:rFonts w:eastAsiaTheme="minorEastAsia"/>
          <w:sz w:val="22"/>
          <w:szCs w:val="22"/>
          <w:lang w:eastAsia="pl-PL"/>
        </w:rPr>
        <w:t>stratorze</w:t>
      </w:r>
      <w:r w:rsidR="00EC0B03" w:rsidRPr="59A715FF">
        <w:rPr>
          <w:rFonts w:eastAsiaTheme="minorEastAsia"/>
          <w:sz w:val="22"/>
          <w:szCs w:val="22"/>
          <w:lang w:eastAsia="pl-PL"/>
        </w:rPr>
        <w:t xml:space="preserve"> </w:t>
      </w:r>
      <w:r w:rsidRPr="59A715FF">
        <w:rPr>
          <w:rFonts w:eastAsiaTheme="minorEastAsia"/>
          <w:sz w:val="22"/>
          <w:szCs w:val="22"/>
          <w:lang w:eastAsia="pl-PL"/>
        </w:rPr>
        <w:t xml:space="preserve">pozwalających na osiągnięcie oczekiwanych założeń Przedsięwzięcia oraz spełnienie </w:t>
      </w:r>
      <w:r w:rsidR="00785829" w:rsidRPr="59A715FF">
        <w:rPr>
          <w:rFonts w:eastAsiaTheme="minorEastAsia"/>
          <w:sz w:val="22"/>
          <w:szCs w:val="22"/>
          <w:lang w:eastAsia="pl-PL"/>
        </w:rPr>
        <w:t>Wymagań Obligatoryjnych</w:t>
      </w:r>
      <w:r w:rsidR="00B068B5" w:rsidRPr="59A715FF">
        <w:rPr>
          <w:rFonts w:eastAsiaTheme="minorEastAsia"/>
          <w:sz w:val="22"/>
          <w:szCs w:val="22"/>
          <w:lang w:eastAsia="pl-PL"/>
        </w:rPr>
        <w:t xml:space="preserve"> i Konkursowych</w:t>
      </w:r>
      <w:r w:rsidR="00383F94" w:rsidRPr="59A715FF">
        <w:rPr>
          <w:rFonts w:eastAsiaTheme="minorEastAsia"/>
          <w:sz w:val="22"/>
          <w:szCs w:val="22"/>
          <w:lang w:eastAsia="pl-PL"/>
        </w:rPr>
        <w:t xml:space="preserve"> </w:t>
      </w:r>
      <w:r w:rsidRPr="59A715FF">
        <w:rPr>
          <w:rFonts w:eastAsiaTheme="minorEastAsia"/>
          <w:sz w:val="22"/>
          <w:szCs w:val="22"/>
          <w:lang w:eastAsia="pl-PL"/>
        </w:rPr>
        <w:t>opisanych Załącznikiem nr 1 do Regulaminu</w:t>
      </w:r>
      <w:r w:rsidR="002419CA" w:rsidRPr="59A715FF">
        <w:rPr>
          <w:rFonts w:eastAsiaTheme="minorEastAsia"/>
          <w:sz w:val="22"/>
          <w:szCs w:val="22"/>
          <w:lang w:eastAsia="pl-PL"/>
        </w:rPr>
        <w:t xml:space="preserve"> oraz innych wskazanych we Wniosku elementów</w:t>
      </w:r>
      <w:r w:rsidR="001176E3" w:rsidRPr="59A715FF">
        <w:rPr>
          <w:rFonts w:eastAsiaTheme="minorEastAsia"/>
          <w:sz w:val="22"/>
          <w:szCs w:val="22"/>
          <w:lang w:eastAsia="pl-PL"/>
        </w:rPr>
        <w:t xml:space="preserve"> (Wymagań Jakościowych)</w:t>
      </w:r>
      <w:r w:rsidRPr="59A715FF">
        <w:rPr>
          <w:rFonts w:eastAsiaTheme="minorEastAsia"/>
          <w:sz w:val="22"/>
          <w:szCs w:val="22"/>
          <w:lang w:eastAsia="pl-PL"/>
        </w:rPr>
        <w:t>.</w:t>
      </w:r>
      <w:r w:rsidR="00E03865" w:rsidRPr="59A715FF">
        <w:rPr>
          <w:rFonts w:eastAsiaTheme="minorEastAsia"/>
          <w:sz w:val="22"/>
          <w:szCs w:val="22"/>
          <w:lang w:eastAsia="pl-PL"/>
        </w:rPr>
        <w:t xml:space="preserve"> </w:t>
      </w:r>
    </w:p>
    <w:p w14:paraId="3AE3A55D" w14:textId="77777777" w:rsidR="00BD6073" w:rsidRPr="005E7E0B" w:rsidRDefault="00BD6073" w:rsidP="00DC7CAA">
      <w:pPr>
        <w:keepNext/>
        <w:keepLines/>
        <w:numPr>
          <w:ilvl w:val="1"/>
          <w:numId w:val="9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6" w:name="_Toc63817000"/>
      <w:bookmarkStart w:id="7" w:name="_Toc73360183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Ocena Wniosków</w:t>
      </w:r>
      <w:bookmarkEnd w:id="6"/>
      <w:bookmarkEnd w:id="7"/>
    </w:p>
    <w:p w14:paraId="4A4BB18F" w14:textId="1D705E2B" w:rsidR="00BD6073" w:rsidRPr="005E7E0B" w:rsidRDefault="00CD13CF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Złożone przez </w:t>
      </w:r>
      <w:r w:rsidR="00B63054" w:rsidRPr="005E7E0B">
        <w:rPr>
          <w:rFonts w:eastAsiaTheme="minorEastAsia" w:cstheme="minorHAnsi"/>
          <w:sz w:val="22"/>
          <w:szCs w:val="22"/>
          <w:lang w:eastAsia="pl-PL"/>
        </w:rPr>
        <w:t>Wnioskodawców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Wniosk</w:t>
      </w:r>
      <w:r w:rsidRPr="005E7E0B">
        <w:rPr>
          <w:rFonts w:eastAsiaTheme="minorEastAsia" w:cstheme="minorHAnsi"/>
          <w:sz w:val="22"/>
          <w:szCs w:val="22"/>
          <w:lang w:eastAsia="pl-PL"/>
        </w:rPr>
        <w:t>i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ED3835" w:rsidRPr="005E7E0B">
        <w:rPr>
          <w:rFonts w:eastAsiaTheme="minorEastAsia" w:cstheme="minorHAnsi"/>
          <w:sz w:val="22"/>
          <w:szCs w:val="22"/>
          <w:lang w:eastAsia="pl-PL"/>
        </w:rPr>
        <w:t>zostaną sprawdzone pod kątem formaln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>ym oraz pod kątem merytorycznym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. Ocena formalna złożonych Wniosków będzie prowadzona zgodnie z zasadami przedstawionymi w Regulaminie</w:t>
      </w:r>
      <w:r w:rsidR="00B63054" w:rsidRPr="005E7E0B">
        <w:rPr>
          <w:rFonts w:eastAsiaTheme="minorEastAsia" w:cstheme="minorHAnsi"/>
          <w:sz w:val="22"/>
          <w:szCs w:val="22"/>
          <w:lang w:eastAsia="pl-PL"/>
        </w:rPr>
        <w:t xml:space="preserve"> Przedsięwzięcia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.</w:t>
      </w:r>
    </w:p>
    <w:p w14:paraId="54E78D72" w14:textId="2F990EC6" w:rsidR="00BD6073" w:rsidRPr="005E7E0B" w:rsidRDefault="00BD6073" w:rsidP="0683365B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683365B">
        <w:rPr>
          <w:rFonts w:eastAsiaTheme="minorEastAsia"/>
          <w:sz w:val="22"/>
          <w:szCs w:val="22"/>
          <w:lang w:eastAsia="pl-PL"/>
        </w:rPr>
        <w:t>P</w:t>
      </w:r>
      <w:r w:rsidR="005A32CB" w:rsidRPr="0683365B">
        <w:rPr>
          <w:rFonts w:eastAsiaTheme="minorEastAsia"/>
          <w:sz w:val="22"/>
          <w:szCs w:val="22"/>
          <w:lang w:eastAsia="pl-PL"/>
        </w:rPr>
        <w:t xml:space="preserve">o przeprowadzeniu oceny formalnej oraz </w:t>
      </w:r>
      <w:r w:rsidRPr="0683365B">
        <w:rPr>
          <w:rFonts w:eastAsiaTheme="minorEastAsia"/>
          <w:sz w:val="22"/>
          <w:szCs w:val="22"/>
          <w:lang w:eastAsia="pl-PL"/>
        </w:rPr>
        <w:t xml:space="preserve">merytorycznej, </w:t>
      </w:r>
      <w:r w:rsidR="005A32CB" w:rsidRPr="0683365B">
        <w:rPr>
          <w:rFonts w:eastAsiaTheme="minorEastAsia"/>
          <w:sz w:val="22"/>
          <w:szCs w:val="22"/>
          <w:lang w:eastAsia="pl-PL"/>
        </w:rPr>
        <w:t xml:space="preserve">Zamawiający przygotuje oraz opublikuje </w:t>
      </w:r>
      <w:r w:rsidRPr="0683365B">
        <w:rPr>
          <w:rFonts w:eastAsiaTheme="minorEastAsia"/>
          <w:sz w:val="22"/>
          <w:szCs w:val="22"/>
          <w:lang w:eastAsia="pl-PL"/>
        </w:rPr>
        <w:t>List</w:t>
      </w:r>
      <w:r w:rsidR="005A32CB" w:rsidRPr="0683365B">
        <w:rPr>
          <w:rFonts w:eastAsiaTheme="minorEastAsia"/>
          <w:sz w:val="22"/>
          <w:szCs w:val="22"/>
          <w:lang w:eastAsia="pl-PL"/>
        </w:rPr>
        <w:t>ę</w:t>
      </w:r>
      <w:r w:rsidRPr="0683365B">
        <w:rPr>
          <w:rFonts w:eastAsiaTheme="minorEastAsia"/>
          <w:sz w:val="22"/>
          <w:szCs w:val="22"/>
          <w:lang w:eastAsia="pl-PL"/>
        </w:rPr>
        <w:t xml:space="preserve"> Rankingow</w:t>
      </w:r>
      <w:r w:rsidR="005A32CB" w:rsidRPr="0683365B">
        <w:rPr>
          <w:rFonts w:eastAsiaTheme="minorEastAsia"/>
          <w:sz w:val="22"/>
          <w:szCs w:val="22"/>
          <w:lang w:eastAsia="pl-PL"/>
        </w:rPr>
        <w:t>ą</w:t>
      </w:r>
      <w:r w:rsidRPr="0683365B">
        <w:rPr>
          <w:rFonts w:eastAsiaTheme="minorEastAsia"/>
          <w:sz w:val="22"/>
          <w:szCs w:val="22"/>
          <w:lang w:eastAsia="pl-PL"/>
        </w:rPr>
        <w:t xml:space="preserve">. Przy ocenie Wniosków Zamawiający będzie weryfikował deklarację spełnienia </w:t>
      </w:r>
      <w:r w:rsidR="00785829" w:rsidRPr="0683365B">
        <w:rPr>
          <w:rFonts w:eastAsiaTheme="minorEastAsia"/>
          <w:sz w:val="22"/>
          <w:szCs w:val="22"/>
          <w:lang w:eastAsia="pl-PL"/>
        </w:rPr>
        <w:t>Wymagań Obligatoryjnych</w:t>
      </w:r>
      <w:r w:rsidRPr="0683365B">
        <w:rPr>
          <w:rFonts w:eastAsiaTheme="minorEastAsia"/>
          <w:sz w:val="22"/>
          <w:szCs w:val="22"/>
          <w:lang w:eastAsia="pl-PL"/>
        </w:rPr>
        <w:t xml:space="preserve">, będzie stosował </w:t>
      </w:r>
      <w:r w:rsidR="00B71665" w:rsidRPr="0683365B">
        <w:rPr>
          <w:rFonts w:eastAsiaTheme="minorEastAsia"/>
          <w:sz w:val="22"/>
          <w:szCs w:val="22"/>
          <w:lang w:eastAsia="pl-PL"/>
        </w:rPr>
        <w:t xml:space="preserve">punktowane </w:t>
      </w:r>
      <w:r w:rsidR="00F67DB7" w:rsidRPr="0683365B">
        <w:rPr>
          <w:rFonts w:eastAsiaTheme="minorEastAsia"/>
          <w:sz w:val="22"/>
          <w:szCs w:val="22"/>
          <w:lang w:eastAsia="pl-PL"/>
        </w:rPr>
        <w:t>Kryteria</w:t>
      </w:r>
      <w:r w:rsidRPr="0683365B">
        <w:rPr>
          <w:rFonts w:eastAsiaTheme="minorEastAsia"/>
          <w:sz w:val="22"/>
          <w:szCs w:val="22"/>
          <w:lang w:eastAsia="pl-PL"/>
        </w:rPr>
        <w:t xml:space="preserve"> Konkursowe </w:t>
      </w:r>
      <w:r w:rsidR="002419CA" w:rsidRPr="0683365B">
        <w:rPr>
          <w:rFonts w:eastAsiaTheme="minorEastAsia"/>
          <w:sz w:val="22"/>
          <w:szCs w:val="22"/>
          <w:lang w:eastAsia="pl-PL"/>
        </w:rPr>
        <w:t xml:space="preserve">oraz </w:t>
      </w:r>
      <w:r w:rsidR="00F67DB7" w:rsidRPr="0683365B">
        <w:rPr>
          <w:rFonts w:eastAsiaTheme="minorEastAsia"/>
          <w:sz w:val="22"/>
          <w:szCs w:val="22"/>
          <w:lang w:eastAsia="pl-PL"/>
        </w:rPr>
        <w:t xml:space="preserve">będzie przyznawał </w:t>
      </w:r>
      <w:r w:rsidR="00F67DB7" w:rsidRPr="0683365B">
        <w:rPr>
          <w:rFonts w:eastAsiaTheme="minorEastAsia"/>
          <w:sz w:val="22"/>
          <w:szCs w:val="22"/>
          <w:lang w:eastAsia="pl-PL"/>
        </w:rPr>
        <w:lastRenderedPageBreak/>
        <w:t xml:space="preserve">punkty </w:t>
      </w:r>
      <w:r w:rsidR="002419CA" w:rsidRPr="0683365B">
        <w:rPr>
          <w:rFonts w:eastAsiaTheme="minorEastAsia"/>
          <w:sz w:val="22"/>
          <w:szCs w:val="22"/>
          <w:lang w:eastAsia="pl-PL"/>
        </w:rPr>
        <w:t xml:space="preserve">za przedstawienie do </w:t>
      </w:r>
      <w:r w:rsidR="00DA0467" w:rsidRPr="0683365B">
        <w:rPr>
          <w:rFonts w:eastAsiaTheme="minorEastAsia"/>
          <w:sz w:val="22"/>
          <w:szCs w:val="22"/>
          <w:lang w:eastAsia="pl-PL"/>
        </w:rPr>
        <w:t xml:space="preserve">oceny innych </w:t>
      </w:r>
      <w:r w:rsidR="002419CA" w:rsidRPr="0683365B">
        <w:rPr>
          <w:rFonts w:eastAsiaTheme="minorEastAsia"/>
          <w:sz w:val="22"/>
          <w:szCs w:val="22"/>
          <w:lang w:eastAsia="pl-PL"/>
        </w:rPr>
        <w:t>wymaganych elementów Wniosku</w:t>
      </w:r>
      <w:r w:rsidR="000F15FA" w:rsidRPr="0683365B">
        <w:rPr>
          <w:rFonts w:eastAsiaTheme="minorEastAsia"/>
          <w:sz w:val="22"/>
          <w:szCs w:val="22"/>
          <w:lang w:eastAsia="pl-PL"/>
        </w:rPr>
        <w:t xml:space="preserve"> (Wymagania Jakościowe)</w:t>
      </w:r>
      <w:r w:rsidRPr="0683365B">
        <w:rPr>
          <w:rFonts w:eastAsiaTheme="minorEastAsia"/>
          <w:sz w:val="22"/>
          <w:szCs w:val="22"/>
          <w:lang w:eastAsia="pl-PL"/>
        </w:rPr>
        <w:t xml:space="preserve">. </w:t>
      </w:r>
    </w:p>
    <w:p w14:paraId="42383FAD" w14:textId="4ABCDFAF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Zamawiający będzie oceniał ww. Wnioski wg. następujących zasad i </w:t>
      </w:r>
      <w:r w:rsidR="00F67DB7" w:rsidRPr="005E7E0B">
        <w:rPr>
          <w:rFonts w:eastAsiaTheme="minorEastAsia" w:cstheme="minorHAnsi"/>
          <w:sz w:val="22"/>
          <w:szCs w:val="22"/>
          <w:lang w:eastAsia="pl-PL"/>
        </w:rPr>
        <w:t>Kryteriów</w:t>
      </w:r>
      <w:r w:rsidRPr="005E7E0B">
        <w:rPr>
          <w:rFonts w:eastAsiaTheme="minorEastAsia" w:cstheme="minorHAnsi"/>
          <w:sz w:val="22"/>
          <w:szCs w:val="22"/>
          <w:lang w:eastAsia="pl-PL"/>
        </w:rPr>
        <w:t>:</w:t>
      </w:r>
    </w:p>
    <w:p w14:paraId="02EF9B74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3D2B6F2F" w14:textId="7A2BA284" w:rsidR="00BD6073" w:rsidRPr="005E7E0B" w:rsidRDefault="00BD6073" w:rsidP="0B8FE603">
      <w:pPr>
        <w:spacing w:after="160" w:line="259" w:lineRule="auto"/>
        <w:ind w:left="720"/>
        <w:jc w:val="both"/>
        <w:rPr>
          <w:rFonts w:eastAsiaTheme="minorEastAsia"/>
          <w:b/>
          <w:bCs/>
          <w:sz w:val="22"/>
          <w:szCs w:val="22"/>
          <w:lang w:eastAsia="pl-PL"/>
        </w:rPr>
      </w:pPr>
      <w:r w:rsidRPr="0B8FE603">
        <w:rPr>
          <w:rFonts w:eastAsiaTheme="minorEastAsia"/>
          <w:b/>
          <w:bCs/>
          <w:sz w:val="22"/>
          <w:szCs w:val="22"/>
          <w:lang w:eastAsia="pl-PL"/>
        </w:rPr>
        <w:t xml:space="preserve">I. Spełnienie </w:t>
      </w:r>
      <w:r w:rsidR="00785829" w:rsidRPr="0B8FE603">
        <w:rPr>
          <w:rFonts w:eastAsiaTheme="minorEastAsia"/>
          <w:b/>
          <w:bCs/>
          <w:sz w:val="22"/>
          <w:szCs w:val="22"/>
          <w:lang w:eastAsia="pl-PL"/>
        </w:rPr>
        <w:t>Wymagań Obligatoryjnych</w:t>
      </w:r>
    </w:p>
    <w:p w14:paraId="12352BBE" w14:textId="0F65CAB4" w:rsidR="63A05567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>W ramach oceny merytorycznej, Zamawiający będzie oceniał Wniosek pod kątem deklaracji przez W</w:t>
      </w:r>
      <w:r w:rsidR="00CE21AA" w:rsidRPr="005E7E0B">
        <w:rPr>
          <w:rFonts w:eastAsiaTheme="minorEastAsia" w:cstheme="minorHAnsi"/>
          <w:sz w:val="22"/>
          <w:szCs w:val="22"/>
          <w:lang w:eastAsia="pl-PL"/>
        </w:rPr>
        <w:t>nioskodawcę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przez proponowan</w:t>
      </w:r>
      <w:r w:rsidR="00A030E5" w:rsidRPr="005E7E0B">
        <w:rPr>
          <w:rFonts w:eastAsiaTheme="minorEastAsia" w:cstheme="minorHAnsi"/>
          <w:sz w:val="22"/>
          <w:szCs w:val="22"/>
          <w:lang w:eastAsia="pl-PL"/>
        </w:rPr>
        <w:t>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we Wniosku</w:t>
      </w:r>
      <w:r w:rsidR="00A030E5" w:rsidRPr="005E7E0B">
        <w:rPr>
          <w:rFonts w:eastAsiaTheme="minorEastAsia" w:cstheme="minorHAnsi"/>
          <w:sz w:val="22"/>
          <w:szCs w:val="22"/>
          <w:lang w:eastAsia="pl-PL"/>
        </w:rPr>
        <w:t xml:space="preserve"> rozwiązanie</w:t>
      </w:r>
      <w:r w:rsidR="42FA1A37" w:rsidRPr="005E7E0B">
        <w:rPr>
          <w:rFonts w:eastAsiaTheme="minorEastAsia" w:cstheme="minorHAnsi"/>
          <w:sz w:val="22"/>
          <w:szCs w:val="22"/>
          <w:lang w:eastAsia="pl-PL"/>
        </w:rPr>
        <w:t>.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Ocena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będzie prowadzona na zasadzie „spełniono/nie spełniono” na podstawie</w:t>
      </w:r>
      <w:r w:rsidR="006D07A4" w:rsidRPr="005E7E0B">
        <w:rPr>
          <w:rFonts w:eastAsiaTheme="minorEastAsia" w:cstheme="minorHAnsi"/>
          <w:sz w:val="22"/>
          <w:szCs w:val="22"/>
          <w:lang w:eastAsia="pl-PL"/>
        </w:rPr>
        <w:t xml:space="preserve"> deklaracji i uzasadnień wskazanych we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Wniosku (aby rozwiać wszelkie wątpliwości - Zamawiający nie przyznaje punktów za spełnienie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>).</w:t>
      </w:r>
    </w:p>
    <w:p w14:paraId="0AD6E6FB" w14:textId="652C8324" w:rsidR="63A05567" w:rsidRPr="005E7E0B" w:rsidRDefault="63A05567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19564793" w14:textId="16CA71E0" w:rsidR="00BD6073" w:rsidRPr="00B068B5" w:rsidRDefault="00BD6073" w:rsidP="00F0641A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  <w:bookmarkStart w:id="8" w:name="_Ref57728892"/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Tabela </w:t>
      </w:r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fldChar w:fldCharType="begin"/>
      </w:r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instrText xml:space="preserve"> SEQ Tabela \* ARABIC </w:instrText>
      </w:r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fldChar w:fldCharType="separate"/>
      </w:r>
      <w:r w:rsidR="006A7124">
        <w:rPr>
          <w:rStyle w:val="Domylnaczcionkaakapitu1"/>
          <w:rFonts w:eastAsia="Calibri Light"/>
          <w:i w:val="0"/>
          <w:noProof/>
          <w:color w:val="5A5A5A" w:themeColor="text1" w:themeTint="A5"/>
          <w:spacing w:val="15"/>
          <w:sz w:val="22"/>
          <w:szCs w:val="22"/>
        </w:rPr>
        <w:t>1</w:t>
      </w:r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fldChar w:fldCharType="end"/>
      </w:r>
      <w:bookmarkEnd w:id="8"/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. </w:t>
      </w:r>
      <w:r w:rsidR="008F49D3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Ocena spełnienia Wymagań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</w:t>
      </w:r>
      <w:r w:rsidR="008F49D3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Obligatoryjnych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dla </w:t>
      </w:r>
      <w:r w:rsidR="00A75995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Systemu </w:t>
      </w:r>
      <w:r w:rsidR="0096195D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wentylacji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</w:t>
      </w:r>
      <w:r w:rsidR="008F49D3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A 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w </w:t>
      </w:r>
      <w:r w:rsidR="0056425E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D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ziałaniu 1: „Wentylacja sal lekcyjnych”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1395"/>
        <w:gridCol w:w="1950"/>
        <w:gridCol w:w="3569"/>
        <w:gridCol w:w="2030"/>
      </w:tblGrid>
      <w:tr w:rsidR="001577DE" w:rsidRPr="009E0F1B" w14:paraId="0B324441" w14:textId="77777777" w:rsidTr="0683365B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E04A128" w14:textId="711AB74C" w:rsidR="0096195D" w:rsidRPr="009E0F1B" w:rsidRDefault="0096195D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hAnsiTheme="minorHAnsi" w:cstheme="minorBidi"/>
                <w:b/>
                <w:bCs/>
              </w:rPr>
              <w:t>L.</w:t>
            </w:r>
            <w:r w:rsidR="001577DE" w:rsidRPr="009E0F1B">
              <w:rPr>
                <w:rFonts w:asciiTheme="minorHAnsi" w:hAnsiTheme="minorHAnsi" w:cstheme="minorBidi"/>
                <w:b/>
                <w:bCs/>
              </w:rPr>
              <w:t>p</w:t>
            </w:r>
            <w:r w:rsidRPr="009E0F1B">
              <w:rPr>
                <w:rFonts w:asciiTheme="minorHAnsi" w:hAnsiTheme="minorHAnsi" w:cstheme="minorBidi"/>
                <w:b/>
                <w:bCs/>
              </w:rPr>
              <w:t>.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32A72B56" w14:textId="4E9577DC" w:rsidR="0096195D" w:rsidRPr="009E0F1B" w:rsidRDefault="0096195D" w:rsidP="0096195D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bookmarkStart w:id="9" w:name="RANGE!B2:D6"/>
            <w:r w:rsidRPr="009E0F1B">
              <w:rPr>
                <w:rFonts w:asciiTheme="minorHAnsi" w:hAnsiTheme="minorHAnsi" w:cstheme="minorHAnsi"/>
                <w:b/>
                <w:bCs/>
                <w:color w:val="000000"/>
              </w:rPr>
              <w:t>Kategoria</w:t>
            </w:r>
            <w:bookmarkEnd w:id="9"/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523657BC" w14:textId="1CDF4874" w:rsidR="0096195D" w:rsidRPr="009E0F1B" w:rsidRDefault="0096195D" w:rsidP="0096195D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635" w:type="dxa"/>
            <w:shd w:val="clear" w:color="auto" w:fill="C5E0B3" w:themeFill="accent6" w:themeFillTint="66"/>
            <w:vAlign w:val="center"/>
          </w:tcPr>
          <w:p w14:paraId="383F1BF0" w14:textId="64536653" w:rsidR="0096195D" w:rsidRPr="009E0F1B" w:rsidRDefault="0096195D" w:rsidP="006E29E2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weryfikacji spełnienia</w:t>
            </w:r>
            <w:r w:rsidR="00971059" w:rsidRPr="009E0F1B">
              <w:rPr>
                <w:rFonts w:asciiTheme="minorHAnsi" w:eastAsiaTheme="minorEastAsia" w:hAnsiTheme="minorHAnsi" w:cstheme="minorHAnsi"/>
                <w:b/>
              </w:rPr>
              <w:t xml:space="preserve"> </w:t>
            </w:r>
            <w:r w:rsidRPr="009E0F1B">
              <w:rPr>
                <w:rFonts w:asciiTheme="minorHAnsi" w:eastAsiaTheme="minorEastAsia" w:hAnsiTheme="minorHAnsi" w:cstheme="minorHAnsi"/>
                <w:b/>
              </w:rPr>
              <w:t>Wymagania Obligatoryjnego</w:t>
            </w:r>
          </w:p>
        </w:tc>
        <w:tc>
          <w:tcPr>
            <w:tcW w:w="2066" w:type="dxa"/>
            <w:shd w:val="clear" w:color="auto" w:fill="C5E0B3" w:themeFill="accent6" w:themeFillTint="66"/>
            <w:vAlign w:val="center"/>
          </w:tcPr>
          <w:p w14:paraId="25355CB5" w14:textId="133F1EAB" w:rsidR="0096195D" w:rsidRPr="009E0F1B" w:rsidRDefault="0096195D" w:rsidP="0096195D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oceny</w:t>
            </w:r>
          </w:p>
        </w:tc>
      </w:tr>
      <w:tr w:rsidR="0096195D" w:rsidRPr="009E0F1B" w14:paraId="253A5230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02D9FFD" w14:textId="608AF996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5429D985" w14:textId="77777777" w:rsidR="0096195D" w:rsidRPr="009E0F1B" w:rsidRDefault="0096195D" w:rsidP="00B97D81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15F9477" w14:textId="648AA133" w:rsidR="0096195D" w:rsidRPr="009E0F1B" w:rsidRDefault="0096195D" w:rsidP="00B97D8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4ACF4DC1" w14:textId="6862CF60" w:rsidR="0096195D" w:rsidRPr="009E0F1B" w:rsidRDefault="0096195D" w:rsidP="0096195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Rodzaj systemu wentylacji</w:t>
            </w:r>
          </w:p>
        </w:tc>
        <w:tc>
          <w:tcPr>
            <w:tcW w:w="3635" w:type="dxa"/>
          </w:tcPr>
          <w:p w14:paraId="798426E5" w14:textId="77777777" w:rsidR="00AE65EC" w:rsidRPr="009E0F1B" w:rsidRDefault="0096195D" w:rsidP="00AE65EC">
            <w:r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Zamawiający dokona weryfikacji, czy Wnioskodawca we Wniosku zadeklarował, że </w:t>
            </w:r>
            <w:r w:rsidR="00A647FE"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>spełnia Wymaganie Obligatoryjne</w:t>
            </w:r>
            <w:r w:rsidR="00AE65EC"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0DE6CB9F" w14:textId="0517BF5C" w:rsidR="0096195D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6A1E3DEB" w14:textId="737C45BB" w:rsidR="0096195D" w:rsidRPr="009E0F1B" w:rsidRDefault="0096195D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96195D" w:rsidRPr="009E0F1B" w14:paraId="42FC0B7B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CA3D668" w14:textId="08DD1BFF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31BA7855" w14:textId="7777777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34654107" w14:textId="59A7224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2B7C7D17" w14:textId="7BDAEFFB" w:rsidR="0096195D" w:rsidRPr="009E0F1B" w:rsidRDefault="0096195D" w:rsidP="0096195D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Liczba central wentylacyjnych w Sali lekcyjnej</w:t>
            </w:r>
          </w:p>
        </w:tc>
        <w:tc>
          <w:tcPr>
            <w:tcW w:w="3635" w:type="dxa"/>
          </w:tcPr>
          <w:p w14:paraId="25656651" w14:textId="77777777" w:rsidR="00AE65EC" w:rsidRPr="009E0F1B" w:rsidRDefault="00A647FE" w:rsidP="00AE65EC">
            <w:r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61D7A323" w14:textId="7B14ECC9" w:rsidR="0096195D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289A5001" w14:textId="73F7A472" w:rsidR="0096195D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96195D" w:rsidRPr="009E0F1B" w14:paraId="02C9FD7D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A5154B5" w14:textId="776BBB26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1935697F" w14:textId="7777777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7D2B9A96" w14:textId="311CE39C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0CD66FD8" w14:textId="3C54B389" w:rsidR="0096195D" w:rsidRPr="009E0F1B" w:rsidRDefault="0096195D" w:rsidP="0096195D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Elementy wentylacyjne</w:t>
            </w:r>
          </w:p>
        </w:tc>
        <w:tc>
          <w:tcPr>
            <w:tcW w:w="3635" w:type="dxa"/>
          </w:tcPr>
          <w:p w14:paraId="198D74FB" w14:textId="67CC2DAE" w:rsidR="0096195D" w:rsidRPr="009E0F1B" w:rsidRDefault="00A647FE" w:rsidP="0096195D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2CD8DE9" w14:textId="63FD9878" w:rsidR="0096195D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96195D" w:rsidRPr="009E0F1B" w14:paraId="31F66106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6BAC66A" w14:textId="060CC44D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18785CC6" w14:textId="7777777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265AC2DA" w14:textId="5C8BCEC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02F1DFB8" w14:textId="7A8880A1" w:rsidR="0096195D" w:rsidRPr="009E0F1B" w:rsidRDefault="0096195D" w:rsidP="0096195D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Lokalizacja czerpni i wyrzutni powietrza</w:t>
            </w:r>
          </w:p>
        </w:tc>
        <w:tc>
          <w:tcPr>
            <w:tcW w:w="3635" w:type="dxa"/>
          </w:tcPr>
          <w:p w14:paraId="7D213C2A" w14:textId="77777777" w:rsidR="00AE65EC" w:rsidRPr="009E0F1B" w:rsidRDefault="00A647FE" w:rsidP="00AE65EC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14204401" w14:textId="6CCCCCF9" w:rsidR="0096195D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34DD89A5" w14:textId="46E11440" w:rsidR="0096195D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96195D" w:rsidRPr="009E0F1B" w14:paraId="7463988C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3F4F41A" w14:textId="05042269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61BBA69C" w14:textId="7777777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774569E0" w14:textId="76F38DE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3CFBADD0" w14:textId="7897D1F2" w:rsidR="0096195D" w:rsidRPr="009E0F1B" w:rsidRDefault="0096195D" w:rsidP="0096195D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Zasilanie elektryczne</w:t>
            </w:r>
          </w:p>
        </w:tc>
        <w:tc>
          <w:tcPr>
            <w:tcW w:w="3635" w:type="dxa"/>
          </w:tcPr>
          <w:p w14:paraId="1E47CCB9" w14:textId="5D2623CF" w:rsidR="0096195D" w:rsidRPr="009E0F1B" w:rsidRDefault="00A647FE" w:rsidP="0096195D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4385859C" w14:textId="0E16318F" w:rsidR="0096195D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08E1ED06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3202F6C" w14:textId="5B3C27F6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735E3B01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54C7EBE5" w14:textId="010A8C94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14B189BC" w14:textId="0CBFBCF2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 xml:space="preserve">Hałas </w:t>
            </w:r>
          </w:p>
        </w:tc>
        <w:tc>
          <w:tcPr>
            <w:tcW w:w="3635" w:type="dxa"/>
          </w:tcPr>
          <w:p w14:paraId="79FDA718" w14:textId="317B2ACF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13002D98" w14:textId="603AF5E0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5AC108D5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E4EB99F" w14:textId="258C4AEA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32C045B7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D33FCAE" w14:textId="153F4C7F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1E71529D" w14:textId="38665926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Technicznymi</w:t>
            </w:r>
          </w:p>
        </w:tc>
        <w:tc>
          <w:tcPr>
            <w:tcW w:w="3635" w:type="dxa"/>
          </w:tcPr>
          <w:p w14:paraId="7C7B1BBC" w14:textId="535CFDA3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19E3FF2C" w14:textId="1CA70453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72434801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7CC904" w14:textId="126324C1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4976E10E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60387F09" w14:textId="70A4BAF0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726E5B47" w14:textId="7AA475C1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 xml:space="preserve">Chłodzenie powietrzem wentylacyjnym tzw. </w:t>
            </w:r>
            <w:proofErr w:type="spellStart"/>
            <w:r w:rsidRPr="009E0F1B">
              <w:rPr>
                <w:rFonts w:asciiTheme="minorHAnsi" w:hAnsiTheme="minorHAnsi" w:cstheme="minorHAnsi"/>
              </w:rPr>
              <w:t>Free</w:t>
            </w:r>
            <w:proofErr w:type="spellEnd"/>
            <w:r w:rsidRPr="009E0F1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E0F1B">
              <w:rPr>
                <w:rFonts w:asciiTheme="minorHAnsi" w:hAnsiTheme="minorHAnsi" w:cstheme="minorHAnsi"/>
              </w:rPr>
              <w:t>cooling</w:t>
            </w:r>
            <w:proofErr w:type="spellEnd"/>
          </w:p>
        </w:tc>
        <w:tc>
          <w:tcPr>
            <w:tcW w:w="3635" w:type="dxa"/>
          </w:tcPr>
          <w:p w14:paraId="45AD545A" w14:textId="35764142" w:rsidR="00AE65EC" w:rsidRPr="009E0F1B" w:rsidRDefault="00A647FE" w:rsidP="00AE65EC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0EB098EC" w14:textId="07E06804" w:rsidR="001306E8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27E75F64" w14:textId="2A8D5543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1141A172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A2E55E9" w14:textId="286060A8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124674F6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7EA295BF" w14:textId="3401C0FB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3E57B2E1" w14:textId="42553F31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3635" w:type="dxa"/>
          </w:tcPr>
          <w:p w14:paraId="45762A32" w14:textId="3F4D086D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13D8C70" w14:textId="133670DC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06440948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591E758" w14:textId="634F03BE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5B6604C1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System</w:t>
            </w:r>
          </w:p>
          <w:p w14:paraId="6964D303" w14:textId="73D144AA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5C001532" w14:textId="3E4424D2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 xml:space="preserve">Łączność z bezprzewodowymi siłownikami </w:t>
            </w:r>
            <w:proofErr w:type="spellStart"/>
            <w:r w:rsidRPr="009E0F1B">
              <w:rPr>
                <w:rFonts w:asciiTheme="minorHAnsi" w:hAnsiTheme="minorHAnsi" w:cstheme="minorHAnsi"/>
              </w:rPr>
              <w:t>termostytycznych</w:t>
            </w:r>
            <w:proofErr w:type="spellEnd"/>
            <w:r w:rsidRPr="009E0F1B">
              <w:rPr>
                <w:rFonts w:asciiTheme="minorHAnsi" w:hAnsiTheme="minorHAnsi" w:cstheme="minorHAnsi"/>
              </w:rPr>
              <w:t xml:space="preserve"> zaworów grzejnikowych</w:t>
            </w:r>
          </w:p>
        </w:tc>
        <w:tc>
          <w:tcPr>
            <w:tcW w:w="3635" w:type="dxa"/>
          </w:tcPr>
          <w:p w14:paraId="792A7C1B" w14:textId="77777777" w:rsidR="00AE65EC" w:rsidRPr="009E0F1B" w:rsidRDefault="00A647FE" w:rsidP="00AE65EC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0A3A09B7" w14:textId="47032929" w:rsidR="001306E8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6F937031" w14:textId="507F0BE4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655868AE" w14:textId="77777777" w:rsidR="00B068B5" w:rsidRDefault="00B068B5" w:rsidP="00BA5D90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</w:p>
    <w:p w14:paraId="756E0125" w14:textId="29776B34" w:rsidR="00726C65" w:rsidRPr="00B068B5" w:rsidRDefault="00726C65" w:rsidP="0683365B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2. Ocena spełnienia Wymagań Obligatoryjnych dla Centrali wentylacyjnej A w Działaniu 1: „</w:t>
      </w:r>
      <w:r w:rsidRPr="00A15A8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Wentylacja sal lekcyjnych</w:t>
      </w:r>
      <w:r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665"/>
        <w:gridCol w:w="1879"/>
        <w:gridCol w:w="3297"/>
        <w:gridCol w:w="2094"/>
      </w:tblGrid>
      <w:tr w:rsidR="004164AC" w:rsidRPr="009E0F1B" w14:paraId="3199A852" w14:textId="77777777" w:rsidTr="00D8EC72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36BDC15" w14:textId="0C51B0A5" w:rsidR="004164AC" w:rsidRPr="009E0F1B" w:rsidRDefault="00312173" w:rsidP="00312173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665" w:type="dxa"/>
            <w:shd w:val="clear" w:color="auto" w:fill="C5E0B3" w:themeFill="accent6" w:themeFillTint="66"/>
            <w:vAlign w:val="center"/>
          </w:tcPr>
          <w:p w14:paraId="5BE6D344" w14:textId="72525216" w:rsidR="004164AC" w:rsidRPr="009E0F1B" w:rsidRDefault="004164AC" w:rsidP="008532C0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/>
              </w:rPr>
              <w:t>Kategoria</w:t>
            </w:r>
          </w:p>
        </w:tc>
        <w:tc>
          <w:tcPr>
            <w:tcW w:w="1879" w:type="dxa"/>
            <w:shd w:val="clear" w:color="auto" w:fill="C5E0B3" w:themeFill="accent6" w:themeFillTint="66"/>
            <w:vAlign w:val="center"/>
          </w:tcPr>
          <w:p w14:paraId="4143B60A" w14:textId="136E62BD" w:rsidR="004164AC" w:rsidRPr="009E0F1B" w:rsidRDefault="004164AC" w:rsidP="008532C0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297" w:type="dxa"/>
            <w:shd w:val="clear" w:color="auto" w:fill="C5E0B3" w:themeFill="accent6" w:themeFillTint="66"/>
            <w:vAlign w:val="center"/>
          </w:tcPr>
          <w:p w14:paraId="14446374" w14:textId="37011B6A" w:rsidR="004164AC" w:rsidRPr="009E0F1B" w:rsidRDefault="004164AC" w:rsidP="006E29E2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weryfikacji spełnienia Wymagania</w:t>
            </w:r>
            <w:r w:rsidR="006E29E2" w:rsidRPr="009E0F1B">
              <w:rPr>
                <w:rFonts w:asciiTheme="minorHAnsi" w:eastAsiaTheme="minorEastAsia" w:hAnsiTheme="minorHAnsi" w:cstheme="minorHAnsi"/>
                <w:b/>
              </w:rPr>
              <w:t xml:space="preserve"> </w:t>
            </w:r>
            <w:r w:rsidRPr="009E0F1B">
              <w:rPr>
                <w:rFonts w:asciiTheme="minorHAnsi" w:eastAsiaTheme="minorEastAsia" w:hAnsiTheme="minorHAnsi" w:cstheme="minorHAnsi"/>
                <w:b/>
              </w:rPr>
              <w:t>Obligatoryjnego</w:t>
            </w:r>
          </w:p>
        </w:tc>
        <w:tc>
          <w:tcPr>
            <w:tcW w:w="2094" w:type="dxa"/>
            <w:shd w:val="clear" w:color="auto" w:fill="C5E0B3" w:themeFill="accent6" w:themeFillTint="66"/>
            <w:vAlign w:val="center"/>
          </w:tcPr>
          <w:p w14:paraId="1EA8177C" w14:textId="77777777" w:rsidR="004164AC" w:rsidRPr="009E0F1B" w:rsidRDefault="004164AC" w:rsidP="003A39A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oceny</w:t>
            </w:r>
          </w:p>
        </w:tc>
      </w:tr>
      <w:tr w:rsidR="004164AC" w:rsidRPr="009E0F1B" w14:paraId="588D03D8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EDB1512" w14:textId="453ED961" w:rsidR="004164AC" w:rsidRPr="009E0F1B" w:rsidRDefault="004164AC" w:rsidP="00DC27FC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</w:t>
            </w:r>
            <w:r w:rsidR="001577DE" w:rsidRPr="009E0F1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E0F1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665" w:type="dxa"/>
            <w:vAlign w:val="center"/>
          </w:tcPr>
          <w:p w14:paraId="38742A45" w14:textId="2E0FA4E5" w:rsidR="004164AC" w:rsidRPr="009E0F1B" w:rsidRDefault="004164AC" w:rsidP="00B97D8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5B867095" w14:textId="0A3CB221" w:rsidR="004164AC" w:rsidRPr="009E0F1B" w:rsidRDefault="004164AC" w:rsidP="004164AC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 xml:space="preserve">Zgodność z Dyrektywą </w:t>
            </w:r>
            <w:proofErr w:type="spellStart"/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>Ecodesig</w:t>
            </w:r>
            <w:r w:rsidRPr="009E0F1B">
              <w:rPr>
                <w:rStyle w:val="StopkaZnak"/>
                <w:rFonts w:asciiTheme="minorHAnsi" w:hAnsiTheme="minorHAnsi" w:cstheme="minorHAnsi"/>
                <w:color w:val="000000" w:themeColor="text1"/>
              </w:rPr>
              <w:t>n</w:t>
            </w:r>
            <w:proofErr w:type="spellEnd"/>
          </w:p>
        </w:tc>
        <w:tc>
          <w:tcPr>
            <w:tcW w:w="3297" w:type="dxa"/>
          </w:tcPr>
          <w:p w14:paraId="4F99E3F6" w14:textId="0013E0DD" w:rsidR="004164AC" w:rsidRPr="009E0F1B" w:rsidRDefault="004164AC" w:rsidP="004164A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</w:t>
            </w:r>
            <w:r w:rsidR="00A647FE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spełnia Wymaganie Obligatoryjne.</w:t>
            </w:r>
          </w:p>
        </w:tc>
        <w:tc>
          <w:tcPr>
            <w:tcW w:w="2094" w:type="dxa"/>
          </w:tcPr>
          <w:p w14:paraId="5DCB3A6B" w14:textId="71E6A08C" w:rsidR="004164AC" w:rsidRPr="009E0F1B" w:rsidRDefault="4AEE58D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5862DCCD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4D961AB" w14:textId="4DB50DFE" w:rsidR="001306E8" w:rsidRPr="009E0F1B" w:rsidRDefault="001306E8" w:rsidP="008532C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2.2</w:t>
            </w:r>
          </w:p>
        </w:tc>
        <w:tc>
          <w:tcPr>
            <w:tcW w:w="1665" w:type="dxa"/>
            <w:vAlign w:val="center"/>
          </w:tcPr>
          <w:p w14:paraId="04557C1E" w14:textId="506BB331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5E8741D2" w14:textId="2627155D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Wentylatory</w:t>
            </w:r>
          </w:p>
        </w:tc>
        <w:tc>
          <w:tcPr>
            <w:tcW w:w="3297" w:type="dxa"/>
          </w:tcPr>
          <w:p w14:paraId="4FB4B8D2" w14:textId="7E311553" w:rsidR="00AE65EC" w:rsidRPr="009E0F1B" w:rsidRDefault="00A647FE" w:rsidP="00AE65EC">
            <w:r w:rsidRPr="00D8EC72">
              <w:rPr>
                <w:rFonts w:asciiTheme="minorHAnsi" w:eastAsiaTheme="minorEastAsia" w:hAnsiTheme="minorHAnsi" w:cstheme="minorBid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D8EC72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00AE65EC">
              <w:t xml:space="preserve">oraz </w:t>
            </w:r>
          </w:p>
          <w:p w14:paraId="05F4F49A" w14:textId="6F0BA2AC" w:rsidR="001306E8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21586D39" w14:textId="5F9DFA07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39D74EB3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3BD8E0B" w14:textId="64A7932C" w:rsidR="001306E8" w:rsidRPr="009E0F1B" w:rsidRDefault="001306E8" w:rsidP="008532C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2.3</w:t>
            </w:r>
          </w:p>
        </w:tc>
        <w:tc>
          <w:tcPr>
            <w:tcW w:w="1665" w:type="dxa"/>
            <w:vAlign w:val="center"/>
          </w:tcPr>
          <w:p w14:paraId="4F50A6BA" w14:textId="404CC620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6418FDD1" w14:textId="7469A32A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>Zestaw filtrów powietrza nawiewanego do Sali lekcyjne</w:t>
            </w:r>
            <w:r w:rsidRPr="009E0F1B">
              <w:rPr>
                <w:rStyle w:val="StopkaZnak"/>
                <w:rFonts w:asciiTheme="minorHAnsi" w:hAnsiTheme="minorHAnsi" w:cstheme="minorHAnsi"/>
                <w:color w:val="000000" w:themeColor="text1"/>
              </w:rPr>
              <w:t>j</w:t>
            </w:r>
          </w:p>
        </w:tc>
        <w:tc>
          <w:tcPr>
            <w:tcW w:w="3297" w:type="dxa"/>
          </w:tcPr>
          <w:p w14:paraId="4AF4DCCE" w14:textId="77777777" w:rsidR="00AE65EC" w:rsidRPr="009E0F1B" w:rsidRDefault="00A647FE" w:rsidP="00AE65EC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2DCE295F" w14:textId="2C6C92D4" w:rsidR="001306E8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5915F14F" w14:textId="34B295B5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089B7F1F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3F2EB31" w14:textId="4FF515C1" w:rsidR="001306E8" w:rsidRPr="009E0F1B" w:rsidRDefault="001306E8" w:rsidP="00A15A85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2.4</w:t>
            </w:r>
          </w:p>
        </w:tc>
        <w:tc>
          <w:tcPr>
            <w:tcW w:w="1665" w:type="dxa"/>
            <w:vAlign w:val="center"/>
          </w:tcPr>
          <w:p w14:paraId="4376FDBB" w14:textId="2441DAAB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46F0B9DD" w14:textId="32600FC9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 xml:space="preserve">System </w:t>
            </w:r>
            <w:proofErr w:type="spellStart"/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>antyzamrożeniowy</w:t>
            </w:r>
            <w:proofErr w:type="spellEnd"/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 xml:space="preserve"> A układu odzysku ciepł</w:t>
            </w:r>
            <w:r w:rsidRPr="009E0F1B">
              <w:rPr>
                <w:rStyle w:val="StopkaZnak"/>
                <w:rFonts w:asciiTheme="minorHAnsi" w:hAnsiTheme="minorHAnsi" w:cstheme="minorHAnsi"/>
                <w:color w:val="000000" w:themeColor="text1"/>
              </w:rPr>
              <w:t>a</w:t>
            </w:r>
          </w:p>
        </w:tc>
        <w:tc>
          <w:tcPr>
            <w:tcW w:w="3297" w:type="dxa"/>
          </w:tcPr>
          <w:p w14:paraId="6EE27A1E" w14:textId="77777777" w:rsidR="00C84CDF" w:rsidRPr="009E0F1B" w:rsidRDefault="00A647FE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1C171F57" w14:textId="5C4989AF" w:rsidR="001306E8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3E1A0E18" w14:textId="67CC3A07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4A9F65D3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06877EA" w14:textId="040A493F" w:rsidR="001306E8" w:rsidRPr="009E0F1B" w:rsidRDefault="001306E8" w:rsidP="00A15A85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2.5</w:t>
            </w:r>
          </w:p>
        </w:tc>
        <w:tc>
          <w:tcPr>
            <w:tcW w:w="1665" w:type="dxa"/>
            <w:vAlign w:val="center"/>
          </w:tcPr>
          <w:p w14:paraId="263424D9" w14:textId="73BBA5E1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397653F4" w14:textId="6D00114B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Nieszczelność zewnętrzna</w:t>
            </w:r>
          </w:p>
        </w:tc>
        <w:tc>
          <w:tcPr>
            <w:tcW w:w="3297" w:type="dxa"/>
          </w:tcPr>
          <w:p w14:paraId="0B7F772F" w14:textId="747196C5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</w:t>
            </w: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zadeklarował, że spełnia Wymaganie Obligatoryjne.</w:t>
            </w:r>
          </w:p>
        </w:tc>
        <w:tc>
          <w:tcPr>
            <w:tcW w:w="2094" w:type="dxa"/>
          </w:tcPr>
          <w:p w14:paraId="340BFAC0" w14:textId="5134F3C0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 xml:space="preserve">Ocena na zasadzie „spełniono/nie </w:t>
            </w: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>spełniono” na podstawie Wniosku.</w:t>
            </w:r>
          </w:p>
        </w:tc>
      </w:tr>
      <w:tr w:rsidR="001306E8" w:rsidRPr="009E0F1B" w14:paraId="1EF50ADE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01233D4" w14:textId="58926928" w:rsidR="001306E8" w:rsidRPr="009E0F1B" w:rsidRDefault="001306E8" w:rsidP="00A15A85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lastRenderedPageBreak/>
              <w:t>2.6</w:t>
            </w:r>
          </w:p>
        </w:tc>
        <w:tc>
          <w:tcPr>
            <w:tcW w:w="1665" w:type="dxa"/>
            <w:vAlign w:val="center"/>
          </w:tcPr>
          <w:p w14:paraId="09B03BB8" w14:textId="3846029F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48EFB70B" w14:textId="450F36B2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Nieszczelność wewnętrzna</w:t>
            </w:r>
          </w:p>
        </w:tc>
        <w:tc>
          <w:tcPr>
            <w:tcW w:w="3297" w:type="dxa"/>
          </w:tcPr>
          <w:p w14:paraId="2F4DF97D" w14:textId="18E5B485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94" w:type="dxa"/>
          </w:tcPr>
          <w:p w14:paraId="5D68F7BE" w14:textId="15BB39A7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1C5E7E9D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9AEAE21" w14:textId="1468B7F4" w:rsidR="001306E8" w:rsidRPr="009E0F1B" w:rsidRDefault="001306E8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2.7</w:t>
            </w:r>
          </w:p>
        </w:tc>
        <w:tc>
          <w:tcPr>
            <w:tcW w:w="1665" w:type="dxa"/>
            <w:vAlign w:val="center"/>
          </w:tcPr>
          <w:p w14:paraId="2905A0CF" w14:textId="297BBDEB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57F6E45D" w14:textId="0B5A56F8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Hałas</w:t>
            </w:r>
          </w:p>
        </w:tc>
        <w:tc>
          <w:tcPr>
            <w:tcW w:w="3297" w:type="dxa"/>
          </w:tcPr>
          <w:p w14:paraId="35A3A258" w14:textId="442B8D33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94" w:type="dxa"/>
          </w:tcPr>
          <w:p w14:paraId="6197ECA6" w14:textId="4E83D20E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02D24C7E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2C0C7F" w14:textId="28570344" w:rsidR="001306E8" w:rsidRPr="009E0F1B" w:rsidRDefault="001306E8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2.8</w:t>
            </w:r>
          </w:p>
        </w:tc>
        <w:tc>
          <w:tcPr>
            <w:tcW w:w="1665" w:type="dxa"/>
            <w:vAlign w:val="center"/>
          </w:tcPr>
          <w:p w14:paraId="4180D963" w14:textId="005D1306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07207659" w14:textId="1F60904C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 xml:space="preserve">Obejście odzysku ciepła </w:t>
            </w:r>
          </w:p>
        </w:tc>
        <w:tc>
          <w:tcPr>
            <w:tcW w:w="3297" w:type="dxa"/>
          </w:tcPr>
          <w:p w14:paraId="1E311B87" w14:textId="77777777" w:rsidR="00C84CDF" w:rsidRPr="009E0F1B" w:rsidRDefault="00A647FE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0368DD79" w14:textId="0C33E109" w:rsidR="001306E8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690513B7" w14:textId="3B889537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E0F1B" w14:paraId="2885796D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8CD3EA9" w14:textId="63329286" w:rsidR="00A647FE" w:rsidRPr="009E0F1B" w:rsidRDefault="00A647FE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2.9</w:t>
            </w:r>
          </w:p>
        </w:tc>
        <w:tc>
          <w:tcPr>
            <w:tcW w:w="1665" w:type="dxa"/>
            <w:vAlign w:val="center"/>
          </w:tcPr>
          <w:p w14:paraId="2648998F" w14:textId="0328929E" w:rsidR="00A647FE" w:rsidRPr="009E0F1B" w:rsidRDefault="00A647FE" w:rsidP="00A647F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4A37BE71" w14:textId="39F688CD" w:rsidR="00A647FE" w:rsidRPr="009E0F1B" w:rsidRDefault="00A647FE" w:rsidP="00A647FE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 xml:space="preserve">Instrukcja obsługi </w:t>
            </w:r>
          </w:p>
        </w:tc>
        <w:tc>
          <w:tcPr>
            <w:tcW w:w="3297" w:type="dxa"/>
          </w:tcPr>
          <w:p w14:paraId="5791D76E" w14:textId="085414D4" w:rsidR="00A647FE" w:rsidRPr="009E0F1B" w:rsidRDefault="00A647FE" w:rsidP="00A647FE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94" w:type="dxa"/>
          </w:tcPr>
          <w:p w14:paraId="110283C3" w14:textId="19FDD545" w:rsidR="00A647FE" w:rsidRPr="009E0F1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E0F1B" w14:paraId="4DD4C833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901D2C" w14:textId="6CDCB464" w:rsidR="00A647FE" w:rsidRPr="009E0F1B" w:rsidRDefault="00A647FE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2.10</w:t>
            </w:r>
          </w:p>
        </w:tc>
        <w:tc>
          <w:tcPr>
            <w:tcW w:w="1665" w:type="dxa"/>
            <w:vAlign w:val="center"/>
          </w:tcPr>
          <w:p w14:paraId="43C9B96B" w14:textId="4DF3006B" w:rsidR="00A647FE" w:rsidRPr="009E0F1B" w:rsidRDefault="00A647FE" w:rsidP="00A647F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2CDB0E1F" w14:textId="57A7212D" w:rsidR="00A647FE" w:rsidRPr="009E0F1B" w:rsidRDefault="00A647FE" w:rsidP="00A647FE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>Instrukcja montażu i uruchomienia</w:t>
            </w:r>
          </w:p>
        </w:tc>
        <w:tc>
          <w:tcPr>
            <w:tcW w:w="3297" w:type="dxa"/>
          </w:tcPr>
          <w:p w14:paraId="6AB98357" w14:textId="1CAFBE24" w:rsidR="00A647FE" w:rsidRPr="009E0F1B" w:rsidRDefault="00A647FE" w:rsidP="00A647FE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94" w:type="dxa"/>
          </w:tcPr>
          <w:p w14:paraId="69F096C4" w14:textId="57941665" w:rsidR="00A647FE" w:rsidRPr="009E0F1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E0F1B" w14:paraId="3C89D284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BE1A7B7" w14:textId="32CA70E6" w:rsidR="00A647FE" w:rsidRPr="009E0F1B" w:rsidRDefault="00A647FE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2.11</w:t>
            </w:r>
          </w:p>
        </w:tc>
        <w:tc>
          <w:tcPr>
            <w:tcW w:w="1665" w:type="dxa"/>
            <w:vAlign w:val="center"/>
          </w:tcPr>
          <w:p w14:paraId="5AEBEE3F" w14:textId="63C9B5D5" w:rsidR="00A647FE" w:rsidRPr="009E0F1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281FCDC4" w14:textId="7034D164" w:rsidR="00A647FE" w:rsidRPr="009E0F1B" w:rsidRDefault="00A647FE" w:rsidP="00A647FE">
            <w:pPr>
              <w:spacing w:line="259" w:lineRule="auto"/>
              <w:rPr>
                <w:rFonts w:asciiTheme="minorHAnsi" w:hAnsiTheme="minorHAnsi" w:cstheme="minorHAnsi"/>
                <w:highlight w:val="green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Odprowadzenie skroplin</w:t>
            </w:r>
          </w:p>
        </w:tc>
        <w:tc>
          <w:tcPr>
            <w:tcW w:w="3297" w:type="dxa"/>
          </w:tcPr>
          <w:p w14:paraId="62C5E939" w14:textId="77777777" w:rsidR="00C84CDF" w:rsidRPr="009E0F1B" w:rsidRDefault="00A647FE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67259ABD" w14:textId="3D4CBD4F" w:rsidR="00A647FE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28AE29E4" w14:textId="5BB58780" w:rsidR="00A647FE" w:rsidRPr="009E0F1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7EA86328" w14:textId="77777777" w:rsidR="00B068B5" w:rsidRDefault="00B068B5" w:rsidP="00C460B5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</w:p>
    <w:p w14:paraId="09513863" w14:textId="2855CD0E" w:rsidR="00BA5D90" w:rsidRPr="00B068B5" w:rsidRDefault="00C460B5" w:rsidP="0683365B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3. Ocena spełnienia Wymagań Obligatoryjnych</w:t>
      </w:r>
      <w:r w:rsidR="00B97D81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</w:t>
      </w:r>
      <w:r w:rsidR="00BA5D90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Systemu automatyki A w Działaniu 1: „</w:t>
      </w:r>
      <w:r w:rsidR="00BA5D90" w:rsidRPr="0084310D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Wentylacja sal lekcyjnych</w:t>
      </w:r>
      <w:r w:rsidR="00BA5D90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61"/>
        <w:gridCol w:w="1744"/>
        <w:gridCol w:w="2126"/>
        <w:gridCol w:w="3042"/>
        <w:gridCol w:w="2066"/>
      </w:tblGrid>
      <w:tr w:rsidR="00BA5D90" w:rsidRPr="009E0F1B" w14:paraId="6239A462" w14:textId="77777777" w:rsidTr="59A715FF">
        <w:trPr>
          <w:jc w:val="center"/>
        </w:trPr>
        <w:tc>
          <w:tcPr>
            <w:tcW w:w="661" w:type="dxa"/>
            <w:shd w:val="clear" w:color="auto" w:fill="C5E0B3" w:themeFill="accent6" w:themeFillTint="66"/>
            <w:vAlign w:val="center"/>
          </w:tcPr>
          <w:p w14:paraId="59E89E4B" w14:textId="598B58CD" w:rsidR="00BA5D90" w:rsidRPr="009E0F1B" w:rsidRDefault="00BA5D90" w:rsidP="00DC27FC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</w:rPr>
              <w:t>L.</w:t>
            </w:r>
            <w:r w:rsidR="00DC27FC" w:rsidRPr="009E0F1B">
              <w:rPr>
                <w:rFonts w:asciiTheme="minorHAnsi" w:hAnsiTheme="minorHAnsi" w:cstheme="minorHAnsi"/>
                <w:b/>
              </w:rPr>
              <w:t>p</w:t>
            </w:r>
            <w:r w:rsidRPr="009E0F1B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744" w:type="dxa"/>
            <w:shd w:val="clear" w:color="auto" w:fill="C5E0B3" w:themeFill="accent6" w:themeFillTint="66"/>
            <w:vAlign w:val="center"/>
          </w:tcPr>
          <w:p w14:paraId="4C0D81E1" w14:textId="2634C58A" w:rsidR="00BA5D90" w:rsidRPr="009E0F1B" w:rsidRDefault="00BA5D90" w:rsidP="00BA5D90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color w:val="000000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D3C7E63" w14:textId="5E4FF0E4" w:rsidR="00BA5D90" w:rsidRPr="009E0F1B" w:rsidRDefault="00BA5D90" w:rsidP="00BA5D90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color w:val="000000"/>
              </w:rPr>
              <w:t>Nazwa Wymagania Obligatoryjnego</w:t>
            </w:r>
          </w:p>
        </w:tc>
        <w:tc>
          <w:tcPr>
            <w:tcW w:w="3042" w:type="dxa"/>
            <w:shd w:val="clear" w:color="auto" w:fill="C5E0B3" w:themeFill="accent6" w:themeFillTint="66"/>
            <w:vAlign w:val="center"/>
          </w:tcPr>
          <w:p w14:paraId="505FEA02" w14:textId="55A48DB0" w:rsidR="00BA5D90" w:rsidRPr="009E0F1B" w:rsidRDefault="00BA5D90" w:rsidP="006E29E2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w</w:t>
            </w:r>
            <w:r w:rsidR="006E29E2" w:rsidRPr="009E0F1B">
              <w:rPr>
                <w:rFonts w:asciiTheme="minorHAnsi" w:eastAsiaTheme="minorEastAsia" w:hAnsiTheme="minorHAnsi" w:cstheme="minorHAnsi"/>
                <w:b/>
              </w:rPr>
              <w:t xml:space="preserve">eryfikacji spełnienia Wymagania </w:t>
            </w:r>
            <w:r w:rsidRPr="009E0F1B">
              <w:rPr>
                <w:rFonts w:asciiTheme="minorHAnsi" w:eastAsiaTheme="minorEastAsia" w:hAnsiTheme="minorHAnsi" w:cstheme="minorHAnsi"/>
                <w:b/>
              </w:rPr>
              <w:t>Obligatoryjnego</w:t>
            </w:r>
          </w:p>
        </w:tc>
        <w:tc>
          <w:tcPr>
            <w:tcW w:w="2066" w:type="dxa"/>
            <w:shd w:val="clear" w:color="auto" w:fill="C5E0B3" w:themeFill="accent6" w:themeFillTint="66"/>
            <w:vAlign w:val="center"/>
          </w:tcPr>
          <w:p w14:paraId="0AA11F47" w14:textId="77777777" w:rsidR="00BA5D90" w:rsidRPr="009E0F1B" w:rsidRDefault="00BA5D90" w:rsidP="00BA5D90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oceny</w:t>
            </w:r>
          </w:p>
        </w:tc>
      </w:tr>
      <w:tr w:rsidR="00BA5D90" w:rsidRPr="009E0F1B" w14:paraId="1A957DD7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58642947" w14:textId="162B1CC8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</w:t>
            </w:r>
          </w:p>
        </w:tc>
        <w:tc>
          <w:tcPr>
            <w:tcW w:w="1744" w:type="dxa"/>
            <w:vAlign w:val="center"/>
          </w:tcPr>
          <w:p w14:paraId="1590754B" w14:textId="6D68EFFD" w:rsidR="00BA5D90" w:rsidRPr="009E0F1B" w:rsidRDefault="00BA5D90" w:rsidP="00BA5D9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61F07252" w14:textId="39C72E71" w:rsidR="00BA5D90" w:rsidRPr="009E0F1B" w:rsidRDefault="00BA5D90" w:rsidP="00BA5D9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Programy Systemu automatyki A</w:t>
            </w:r>
          </w:p>
        </w:tc>
        <w:tc>
          <w:tcPr>
            <w:tcW w:w="3042" w:type="dxa"/>
          </w:tcPr>
          <w:p w14:paraId="605E96D8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 </w:t>
            </w:r>
          </w:p>
        </w:tc>
        <w:tc>
          <w:tcPr>
            <w:tcW w:w="2066" w:type="dxa"/>
          </w:tcPr>
          <w:p w14:paraId="27CDBB41" w14:textId="18C79A16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483B7808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740950AF" w14:textId="1B7D1459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3.2</w:t>
            </w:r>
          </w:p>
        </w:tc>
        <w:tc>
          <w:tcPr>
            <w:tcW w:w="1744" w:type="dxa"/>
            <w:vAlign w:val="center"/>
          </w:tcPr>
          <w:p w14:paraId="24693087" w14:textId="2E9B9A13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727774B2" w14:textId="1F21CCFF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Obsługa Programu Praca</w:t>
            </w:r>
          </w:p>
        </w:tc>
        <w:tc>
          <w:tcPr>
            <w:tcW w:w="3042" w:type="dxa"/>
          </w:tcPr>
          <w:p w14:paraId="6BC4BFB5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75FB6415" w14:textId="4B08C01F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52BC3D3F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2C78B53B" w14:textId="2700BAB9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3.3</w:t>
            </w:r>
          </w:p>
        </w:tc>
        <w:tc>
          <w:tcPr>
            <w:tcW w:w="1744" w:type="dxa"/>
            <w:vAlign w:val="center"/>
          </w:tcPr>
          <w:p w14:paraId="2DCD689C" w14:textId="6AA23023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3C32E9C9" w14:textId="69DB20ED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Obsługa Programu Przerwa</w:t>
            </w:r>
          </w:p>
        </w:tc>
        <w:tc>
          <w:tcPr>
            <w:tcW w:w="3042" w:type="dxa"/>
          </w:tcPr>
          <w:p w14:paraId="083F97F1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0AB4BCD0" w14:textId="4C34AD38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</w:t>
            </w: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 xml:space="preserve">spełniono” na podstawie Wniosku </w:t>
            </w:r>
          </w:p>
        </w:tc>
      </w:tr>
      <w:tr w:rsidR="00BA5D90" w:rsidRPr="009E0F1B" w14:paraId="4C0FC1C2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1A8670E2" w14:textId="6E002910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lastRenderedPageBreak/>
              <w:t>3.4</w:t>
            </w:r>
          </w:p>
        </w:tc>
        <w:tc>
          <w:tcPr>
            <w:tcW w:w="1744" w:type="dxa"/>
            <w:vAlign w:val="center"/>
          </w:tcPr>
          <w:p w14:paraId="32A53D28" w14:textId="4A5CFF26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08280412" w14:textId="01157BBA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Obsługa Programu Eco</w:t>
            </w:r>
          </w:p>
        </w:tc>
        <w:tc>
          <w:tcPr>
            <w:tcW w:w="3042" w:type="dxa"/>
          </w:tcPr>
          <w:p w14:paraId="0230E688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2908A787" w14:textId="03C346E6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055A4554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1389068C" w14:textId="7681B81A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3.5</w:t>
            </w:r>
          </w:p>
        </w:tc>
        <w:tc>
          <w:tcPr>
            <w:tcW w:w="1744" w:type="dxa"/>
            <w:vAlign w:val="center"/>
          </w:tcPr>
          <w:p w14:paraId="0ACCDEE3" w14:textId="0A8F6FD0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708F5C84" w14:textId="7EB4CF46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Obsługa Programu Wakacje</w:t>
            </w:r>
          </w:p>
        </w:tc>
        <w:tc>
          <w:tcPr>
            <w:tcW w:w="3042" w:type="dxa"/>
          </w:tcPr>
          <w:p w14:paraId="46DD1AAE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2B556040" w14:textId="35AF5486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0CC0CB3F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73226554" w14:textId="590228CD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3.6</w:t>
            </w:r>
          </w:p>
        </w:tc>
        <w:tc>
          <w:tcPr>
            <w:tcW w:w="1744" w:type="dxa"/>
            <w:vAlign w:val="center"/>
          </w:tcPr>
          <w:p w14:paraId="0996421A" w14:textId="4678A237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537A2F04" w14:textId="77777777" w:rsidR="00BA5D90" w:rsidRPr="009E0F1B" w:rsidRDefault="00BA5D90" w:rsidP="00BA5D9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Przegrzewanie Sali lekcyjnej dla programu Praca</w:t>
            </w:r>
          </w:p>
          <w:p w14:paraId="64729937" w14:textId="1CF3E3E3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42" w:type="dxa"/>
          </w:tcPr>
          <w:p w14:paraId="333DDB2B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1B6CAE8C" w14:textId="025192E1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3370E2FD" w14:textId="3D06ADD9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128F49D9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5B41E05D" w14:textId="3E80BEFD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3.7.</w:t>
            </w:r>
          </w:p>
        </w:tc>
        <w:tc>
          <w:tcPr>
            <w:tcW w:w="1744" w:type="dxa"/>
            <w:vAlign w:val="center"/>
          </w:tcPr>
          <w:p w14:paraId="09493DA2" w14:textId="65386FD2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59CE2E44" w14:textId="032F2DF0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Przechłodzenie Sali lekcyjnej dla Programu Praca</w:t>
            </w:r>
          </w:p>
        </w:tc>
        <w:tc>
          <w:tcPr>
            <w:tcW w:w="3042" w:type="dxa"/>
          </w:tcPr>
          <w:p w14:paraId="2F343A78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55D1CC4E" w14:textId="0E7C7EBC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6C97B1DD" w14:textId="45F680A4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288297EA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1E10C64D" w14:textId="1EA387CB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3.8.</w:t>
            </w:r>
          </w:p>
        </w:tc>
        <w:tc>
          <w:tcPr>
            <w:tcW w:w="1744" w:type="dxa"/>
            <w:vAlign w:val="center"/>
          </w:tcPr>
          <w:p w14:paraId="049441DB" w14:textId="650D1FFC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6AF25C8" w14:textId="2C444D5E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Maksymalna zawartość wilgoci w powietrzu nawiewanym do Sali lekcyjnej dla programu Praca</w:t>
            </w:r>
          </w:p>
        </w:tc>
        <w:tc>
          <w:tcPr>
            <w:tcW w:w="3042" w:type="dxa"/>
          </w:tcPr>
          <w:p w14:paraId="45B3CF8F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48493E7A" w14:textId="5916A03B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3CEE9979" w14:textId="19CD22B9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1B2EA4BC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350AC77F" w14:textId="13EC4F39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3.9</w:t>
            </w:r>
          </w:p>
        </w:tc>
        <w:tc>
          <w:tcPr>
            <w:tcW w:w="1744" w:type="dxa"/>
            <w:vAlign w:val="center"/>
          </w:tcPr>
          <w:p w14:paraId="799424A8" w14:textId="28A23E4B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34F32D9" w14:textId="76CDAD63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 xml:space="preserve">Chłodzenie powietrzem wentylacyjnym tzw. </w:t>
            </w:r>
            <w:proofErr w:type="spellStart"/>
            <w:r w:rsidRPr="009E0F1B">
              <w:rPr>
                <w:rFonts w:asciiTheme="minorHAnsi" w:hAnsiTheme="minorHAnsi" w:cstheme="minorHAnsi"/>
              </w:rPr>
              <w:t>Free</w:t>
            </w:r>
            <w:proofErr w:type="spellEnd"/>
            <w:r w:rsidRPr="009E0F1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E0F1B">
              <w:rPr>
                <w:rFonts w:asciiTheme="minorHAnsi" w:hAnsiTheme="minorHAnsi" w:cstheme="minorHAnsi"/>
              </w:rPr>
              <w:t>cooling</w:t>
            </w:r>
            <w:proofErr w:type="spellEnd"/>
          </w:p>
        </w:tc>
        <w:tc>
          <w:tcPr>
            <w:tcW w:w="3042" w:type="dxa"/>
          </w:tcPr>
          <w:p w14:paraId="51B7FFCC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505E8560" w14:textId="540DCF2C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552F85D8" w14:textId="678ABE3B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64A4597D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67727E09" w14:textId="46BCF24D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3.10</w:t>
            </w:r>
          </w:p>
        </w:tc>
        <w:tc>
          <w:tcPr>
            <w:tcW w:w="1744" w:type="dxa"/>
            <w:vAlign w:val="center"/>
          </w:tcPr>
          <w:p w14:paraId="2E5A12E3" w14:textId="2AE2FD89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50934C5B" w14:textId="6BA11764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Sterowanie według zapotrzebowania w Programie Praca</w:t>
            </w:r>
          </w:p>
        </w:tc>
        <w:tc>
          <w:tcPr>
            <w:tcW w:w="3042" w:type="dxa"/>
          </w:tcPr>
          <w:p w14:paraId="3DE51A3F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192CBEE7" w14:textId="7B32B505" w:rsidR="00BA5D90" w:rsidRPr="009E0F1B" w:rsidRDefault="00BA5D90" w:rsidP="59A715FF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22B788D5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609FA56F" w14:textId="1E0B34FE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3.11</w:t>
            </w:r>
          </w:p>
        </w:tc>
        <w:tc>
          <w:tcPr>
            <w:tcW w:w="1744" w:type="dxa"/>
            <w:vAlign w:val="center"/>
          </w:tcPr>
          <w:p w14:paraId="679A6D89" w14:textId="2EFCA9D9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2A691549" w14:textId="2E0CBECD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Równoważenie strumieni powietrza</w:t>
            </w:r>
          </w:p>
        </w:tc>
        <w:tc>
          <w:tcPr>
            <w:tcW w:w="3042" w:type="dxa"/>
          </w:tcPr>
          <w:p w14:paraId="1C62564E" w14:textId="3D460162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0395BE70" w14:textId="411AD920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12224C81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76092B6B" w14:textId="3A009790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3.12</w:t>
            </w:r>
          </w:p>
        </w:tc>
        <w:tc>
          <w:tcPr>
            <w:tcW w:w="1744" w:type="dxa"/>
            <w:vAlign w:val="center"/>
          </w:tcPr>
          <w:p w14:paraId="58D3921E" w14:textId="43C34807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799789E" w14:textId="35AF10C8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Kody błędów</w:t>
            </w:r>
          </w:p>
        </w:tc>
        <w:tc>
          <w:tcPr>
            <w:tcW w:w="3042" w:type="dxa"/>
          </w:tcPr>
          <w:p w14:paraId="65B51891" w14:textId="1567605F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F7C6457" w14:textId="5388CA62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6C7E67AB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48DD9DBF" w14:textId="18239323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3.13</w:t>
            </w:r>
          </w:p>
        </w:tc>
        <w:tc>
          <w:tcPr>
            <w:tcW w:w="1744" w:type="dxa"/>
            <w:vAlign w:val="center"/>
          </w:tcPr>
          <w:p w14:paraId="78F97AA8" w14:textId="27D06E52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15E369CF" w14:textId="3FECD6B6" w:rsidR="00BA5D90" w:rsidRPr="009E0F1B" w:rsidRDefault="2E582849" w:rsidP="59A715FF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E0F1B">
              <w:rPr>
                <w:rFonts w:asciiTheme="minorHAnsi" w:hAnsiTheme="minorHAnsi" w:cstheme="minorBidi"/>
                <w:color w:val="000000" w:themeColor="text1"/>
              </w:rPr>
              <w:t>Pomiar</w:t>
            </w:r>
            <w:r w:rsidR="00BA5D90" w:rsidRPr="009E0F1B">
              <w:rPr>
                <w:rFonts w:asciiTheme="minorHAnsi" w:hAnsiTheme="minorHAnsi" w:cstheme="minorBidi"/>
                <w:color w:val="000000" w:themeColor="text1"/>
              </w:rPr>
              <w:t xml:space="preserve"> zużycia energii elektrycznej </w:t>
            </w:r>
          </w:p>
        </w:tc>
        <w:tc>
          <w:tcPr>
            <w:tcW w:w="3042" w:type="dxa"/>
          </w:tcPr>
          <w:p w14:paraId="5A51E9C0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505ED788" w14:textId="6C3AC96D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lastRenderedPageBreak/>
              <w:t>zamieścił uzasadnienie spełnienia Wymagania Obligatoryjnego.</w:t>
            </w:r>
          </w:p>
        </w:tc>
        <w:tc>
          <w:tcPr>
            <w:tcW w:w="2066" w:type="dxa"/>
          </w:tcPr>
          <w:p w14:paraId="617F521F" w14:textId="3C3FD197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 xml:space="preserve">Ocena na zasadzie „spełniono/nie </w:t>
            </w: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 xml:space="preserve">spełniono” na podstawie Wniosku </w:t>
            </w:r>
          </w:p>
        </w:tc>
      </w:tr>
      <w:tr w:rsidR="00BA5D90" w:rsidRPr="009E0F1B" w14:paraId="4863398A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485C075A" w14:textId="64636683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lastRenderedPageBreak/>
              <w:t>3.14</w:t>
            </w:r>
          </w:p>
        </w:tc>
        <w:tc>
          <w:tcPr>
            <w:tcW w:w="1744" w:type="dxa"/>
            <w:vAlign w:val="center"/>
          </w:tcPr>
          <w:p w14:paraId="0D92E7D5" w14:textId="54609ABD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57D48B94" w14:textId="191D2BC4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 xml:space="preserve">Odprowadzenie skroplin  </w:t>
            </w:r>
          </w:p>
        </w:tc>
        <w:tc>
          <w:tcPr>
            <w:tcW w:w="3042" w:type="dxa"/>
          </w:tcPr>
          <w:p w14:paraId="0FFB8542" w14:textId="10944A3C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3F33FC4F" w14:textId="498B65FC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0F280B8C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21A350FB" w14:textId="0F24AF49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3.15</w:t>
            </w:r>
          </w:p>
        </w:tc>
        <w:tc>
          <w:tcPr>
            <w:tcW w:w="1744" w:type="dxa"/>
            <w:vAlign w:val="center"/>
          </w:tcPr>
          <w:p w14:paraId="11666B9A" w14:textId="0D653606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213AB230" w14:textId="7ED647FC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Zmiana czasu letni/zimowy</w:t>
            </w:r>
          </w:p>
        </w:tc>
        <w:tc>
          <w:tcPr>
            <w:tcW w:w="3042" w:type="dxa"/>
          </w:tcPr>
          <w:p w14:paraId="63D29A9A" w14:textId="62C6EE23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2181E482" w14:textId="4CDDB0F5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3C021E0D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0E4FB5CE" w14:textId="7D949D82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3.16</w:t>
            </w:r>
          </w:p>
        </w:tc>
        <w:tc>
          <w:tcPr>
            <w:tcW w:w="1744" w:type="dxa"/>
            <w:vAlign w:val="center"/>
          </w:tcPr>
          <w:p w14:paraId="22FE5F4D" w14:textId="496B73F2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139AE10C" w14:textId="3A4BDE29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Możliwość rozbudowy Systemu automatyki A o moduł komunikacji z klimatyzatorami</w:t>
            </w:r>
          </w:p>
        </w:tc>
        <w:tc>
          <w:tcPr>
            <w:tcW w:w="3042" w:type="dxa"/>
          </w:tcPr>
          <w:p w14:paraId="7E4AF591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37B83531" w14:textId="264E53E9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30DD7C9B" w14:textId="675C9561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47A007A2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3847A719" w14:textId="0B969D2B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3.17</w:t>
            </w:r>
          </w:p>
        </w:tc>
        <w:tc>
          <w:tcPr>
            <w:tcW w:w="1744" w:type="dxa"/>
            <w:vAlign w:val="center"/>
          </w:tcPr>
          <w:p w14:paraId="2FE243C6" w14:textId="2C183F08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164EC6AB" w14:textId="3936E987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Możliwość rozbudowy Systemu automatyki A o moduł komunikacji z digestoriami</w:t>
            </w:r>
          </w:p>
        </w:tc>
        <w:tc>
          <w:tcPr>
            <w:tcW w:w="3042" w:type="dxa"/>
          </w:tcPr>
          <w:p w14:paraId="4D2CE4FD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67284963" w14:textId="25F5C81F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0F944ECF" w14:textId="707E6A40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00A378A0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6151A0AD" w14:textId="0AA9AECC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3.18</w:t>
            </w:r>
          </w:p>
        </w:tc>
        <w:tc>
          <w:tcPr>
            <w:tcW w:w="1744" w:type="dxa"/>
            <w:vAlign w:val="center"/>
          </w:tcPr>
          <w:p w14:paraId="138DE9FD" w14:textId="2AA377EA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65639EB" w14:textId="5C3C2180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Możliwość rozbudowy Systemu automatyki A o moduł komunikacji z klimakonwektorami</w:t>
            </w:r>
          </w:p>
        </w:tc>
        <w:tc>
          <w:tcPr>
            <w:tcW w:w="3042" w:type="dxa"/>
          </w:tcPr>
          <w:p w14:paraId="42C0378C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74F8D03F" w14:textId="610B02C2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085A05F7" w14:textId="4DBCD568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53655C6B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1A5745D4" w14:textId="09DE0F02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3.19</w:t>
            </w:r>
          </w:p>
        </w:tc>
        <w:tc>
          <w:tcPr>
            <w:tcW w:w="1744" w:type="dxa"/>
            <w:vAlign w:val="center"/>
          </w:tcPr>
          <w:p w14:paraId="211E963C" w14:textId="26F27B99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2D762DF6" w14:textId="3F7C5514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 xml:space="preserve">Obsługa Programu Praca Profil </w:t>
            </w:r>
          </w:p>
        </w:tc>
        <w:tc>
          <w:tcPr>
            <w:tcW w:w="3042" w:type="dxa"/>
          </w:tcPr>
          <w:p w14:paraId="29CE145E" w14:textId="38D7A84C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1F01BBF" w14:textId="4FB49F1D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135FF132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729757EC" w14:textId="1FD8B875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3.20</w:t>
            </w:r>
          </w:p>
        </w:tc>
        <w:tc>
          <w:tcPr>
            <w:tcW w:w="1744" w:type="dxa"/>
            <w:vAlign w:val="center"/>
          </w:tcPr>
          <w:p w14:paraId="3314FDE2" w14:textId="58293253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75C9866" w14:textId="3F7C817B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Obsługa Programu Praca Manual</w:t>
            </w:r>
          </w:p>
        </w:tc>
        <w:tc>
          <w:tcPr>
            <w:tcW w:w="3042" w:type="dxa"/>
          </w:tcPr>
          <w:p w14:paraId="464F5DF7" w14:textId="3B7208AB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DD4AF8F" w14:textId="1FCDBB45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2ADDA680" w14:textId="5BE0D802" w:rsidR="00BA5D90" w:rsidRDefault="00BA5D90" w:rsidP="00BA5D90">
      <w:pPr>
        <w:rPr>
          <w:highlight w:val="yellow"/>
        </w:rPr>
      </w:pPr>
    </w:p>
    <w:p w14:paraId="53E6B13E" w14:textId="709CBEF1" w:rsidR="00C460B5" w:rsidRPr="00B068B5" w:rsidRDefault="00BA5D90" w:rsidP="0683365B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4. Ocena spełnienia Wymagań Obligatoryjnych </w:t>
      </w:r>
      <w:r w:rsidR="00B97D81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dla</w:t>
      </w:r>
      <w:r w:rsidR="00C460B5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Regulatora pomieszczeniowego A w Działaniu 1: „</w:t>
      </w:r>
      <w:r w:rsidR="00C460B5" w:rsidRPr="00AD7808">
        <w:rPr>
          <w:rStyle w:val="Domylnaczcionkaakapitu1"/>
          <w:rFonts w:eastAsia="Calibri Light"/>
          <w:color w:val="595959" w:themeColor="text1" w:themeTint="A6"/>
          <w:spacing w:val="15"/>
          <w:sz w:val="22"/>
          <w:szCs w:val="22"/>
        </w:rPr>
        <w:t>Wentylacja sal lekcyjnych</w:t>
      </w:r>
      <w:r w:rsidR="00C460B5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126"/>
        <w:gridCol w:w="2758"/>
        <w:gridCol w:w="2066"/>
      </w:tblGrid>
      <w:tr w:rsidR="00C460B5" w:rsidRPr="006411DB" w14:paraId="02A289AC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42A78B4" w14:textId="65CF1D75" w:rsidR="00C460B5" w:rsidRPr="006411DB" w:rsidRDefault="00C460B5" w:rsidP="00C460B5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L.</w:t>
            </w:r>
            <w:r w:rsidR="00FC32CB" w:rsidRPr="006411DB">
              <w:rPr>
                <w:rFonts w:asciiTheme="minorHAnsi" w:hAnsiTheme="minorHAnsi" w:cstheme="minorBidi"/>
                <w:b/>
                <w:bCs/>
              </w:rPr>
              <w:t>p</w:t>
            </w:r>
            <w:r w:rsidRPr="006411DB">
              <w:rPr>
                <w:rFonts w:asciiTheme="minorHAnsi" w:hAnsiTheme="minorHAnsi" w:cstheme="minorBidi"/>
                <w:b/>
                <w:bCs/>
              </w:rPr>
              <w:t>.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7C6581C8" w14:textId="4ABC8463" w:rsidR="00C460B5" w:rsidRPr="006411DB" w:rsidRDefault="00C460B5" w:rsidP="00C460B5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D30C12D" w14:textId="6A6F07B1" w:rsidR="00C460B5" w:rsidRPr="006411DB" w:rsidRDefault="00C460B5" w:rsidP="00C460B5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2758" w:type="dxa"/>
            <w:shd w:val="clear" w:color="auto" w:fill="C5E0B3" w:themeFill="accent6" w:themeFillTint="66"/>
            <w:vAlign w:val="center"/>
          </w:tcPr>
          <w:p w14:paraId="064C98A9" w14:textId="4688E353" w:rsidR="00C460B5" w:rsidRPr="006411DB" w:rsidRDefault="00C460B5" w:rsidP="006E29E2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eastAsiaTheme="minorEastAsia" w:cstheme="minorHAnsi"/>
                <w:b/>
              </w:rPr>
              <w:t>Sposób w</w:t>
            </w:r>
            <w:r w:rsidR="006E29E2" w:rsidRPr="006411DB">
              <w:rPr>
                <w:rFonts w:asciiTheme="minorHAnsi" w:eastAsiaTheme="minorEastAsia" w:hAnsiTheme="minorHAnsi" w:cstheme="minorHAnsi"/>
                <w:b/>
              </w:rPr>
              <w:t xml:space="preserve">eryfikacji spełnienia Wymagania </w:t>
            </w:r>
            <w:r w:rsidRPr="006411DB">
              <w:rPr>
                <w:rFonts w:eastAsiaTheme="minorEastAsia" w:cstheme="minorHAnsi"/>
                <w:b/>
              </w:rPr>
              <w:t>Obligatoryjnego</w:t>
            </w:r>
          </w:p>
        </w:tc>
        <w:tc>
          <w:tcPr>
            <w:tcW w:w="2066" w:type="dxa"/>
            <w:shd w:val="clear" w:color="auto" w:fill="C5E0B3" w:themeFill="accent6" w:themeFillTint="66"/>
            <w:vAlign w:val="center"/>
          </w:tcPr>
          <w:p w14:paraId="43893AD3" w14:textId="70AA983B" w:rsidR="00C460B5" w:rsidRPr="006411DB" w:rsidRDefault="00C460B5" w:rsidP="00C460B5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eastAsiaTheme="minorEastAsia" w:cstheme="minorHAnsi"/>
                <w:b/>
              </w:rPr>
              <w:t>Sposób oceny</w:t>
            </w:r>
          </w:p>
        </w:tc>
      </w:tr>
      <w:tr w:rsidR="00C460B5" w:rsidRPr="006411DB" w14:paraId="603843F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08836DE" w14:textId="0BDE77E7" w:rsidR="00C460B5" w:rsidRPr="006411DB" w:rsidRDefault="00C460B5" w:rsidP="00C460B5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b/>
                <w:bCs/>
              </w:rPr>
              <w:t>4.1</w:t>
            </w:r>
          </w:p>
        </w:tc>
        <w:tc>
          <w:tcPr>
            <w:tcW w:w="1985" w:type="dxa"/>
            <w:vAlign w:val="center"/>
          </w:tcPr>
          <w:p w14:paraId="491F04D5" w14:textId="350A2DB3" w:rsidR="00C460B5" w:rsidRPr="006411DB" w:rsidRDefault="00C460B5" w:rsidP="00B97D8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6411DB">
              <w:rPr>
                <w:b/>
                <w:bCs/>
                <w:color w:val="000000" w:themeColor="text1"/>
              </w:rPr>
              <w:t>Regulator pomieszczeniowy A</w:t>
            </w:r>
          </w:p>
        </w:tc>
        <w:tc>
          <w:tcPr>
            <w:tcW w:w="2126" w:type="dxa"/>
            <w:vAlign w:val="center"/>
          </w:tcPr>
          <w:p w14:paraId="460948CE" w14:textId="18755A64" w:rsidR="00C460B5" w:rsidRPr="006411DB" w:rsidRDefault="00C460B5" w:rsidP="00C460B5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6411DB">
              <w:t>Współpraca Regulatora pomieszczeniowego A z System wentylacji A</w:t>
            </w:r>
          </w:p>
        </w:tc>
        <w:tc>
          <w:tcPr>
            <w:tcW w:w="2758" w:type="dxa"/>
          </w:tcPr>
          <w:p w14:paraId="4E5970CD" w14:textId="77777777" w:rsidR="00C84CDF" w:rsidRDefault="00C460B5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</w:t>
            </w:r>
            <w:r w:rsidR="003546A4"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6D3AD01D" w14:textId="55AA08B7" w:rsidR="00C460B5" w:rsidRPr="006411D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044EDB1B" w14:textId="34AF2313" w:rsidR="00C460B5" w:rsidRPr="006411DB" w:rsidRDefault="00C460B5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7DC3E90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9936A09" w14:textId="09AD9367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lastRenderedPageBreak/>
              <w:t>4.2.</w:t>
            </w:r>
          </w:p>
        </w:tc>
        <w:tc>
          <w:tcPr>
            <w:tcW w:w="1985" w:type="dxa"/>
            <w:vAlign w:val="center"/>
          </w:tcPr>
          <w:p w14:paraId="5F778F0B" w14:textId="070702DB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08B77E61" w14:textId="3807B6EE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Program Przerwa</w:t>
            </w:r>
          </w:p>
        </w:tc>
        <w:tc>
          <w:tcPr>
            <w:tcW w:w="2758" w:type="dxa"/>
          </w:tcPr>
          <w:p w14:paraId="0277F980" w14:textId="00346AEE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4FAB680F" w14:textId="65410B57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69B880F9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CECF3C" w14:textId="5B41BEA7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4.3.</w:t>
            </w:r>
          </w:p>
        </w:tc>
        <w:tc>
          <w:tcPr>
            <w:tcW w:w="1985" w:type="dxa"/>
            <w:vAlign w:val="center"/>
          </w:tcPr>
          <w:p w14:paraId="0D25B35E" w14:textId="33054E8C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7A5ED75D" w14:textId="4694E61A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Program OFF</w:t>
            </w:r>
          </w:p>
        </w:tc>
        <w:tc>
          <w:tcPr>
            <w:tcW w:w="2758" w:type="dxa"/>
          </w:tcPr>
          <w:p w14:paraId="23791029" w14:textId="75F6E7A7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766DB4A8" w14:textId="4F099641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0AC595B7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638B8AE" w14:textId="448AAE6F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4.4</w:t>
            </w:r>
          </w:p>
        </w:tc>
        <w:tc>
          <w:tcPr>
            <w:tcW w:w="1985" w:type="dxa"/>
            <w:vAlign w:val="center"/>
          </w:tcPr>
          <w:p w14:paraId="2D8FC98E" w14:textId="6DA3132B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00341605" w14:textId="1CE32F9C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Program Praca</w:t>
            </w:r>
          </w:p>
        </w:tc>
        <w:tc>
          <w:tcPr>
            <w:tcW w:w="2758" w:type="dxa"/>
          </w:tcPr>
          <w:p w14:paraId="693D7197" w14:textId="032D8DA2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753B9B66" w14:textId="7436FF08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48AEA55F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90D321F" w14:textId="29B5B4BD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4.5</w:t>
            </w:r>
          </w:p>
        </w:tc>
        <w:tc>
          <w:tcPr>
            <w:tcW w:w="1985" w:type="dxa"/>
            <w:vAlign w:val="center"/>
          </w:tcPr>
          <w:p w14:paraId="7F8687E2" w14:textId="24234F4F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6717E03C" w14:textId="7DF46001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Pomiar temperatury powietrza</w:t>
            </w:r>
          </w:p>
        </w:tc>
        <w:tc>
          <w:tcPr>
            <w:tcW w:w="2758" w:type="dxa"/>
          </w:tcPr>
          <w:p w14:paraId="686F4868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1A0256CF" w14:textId="771D2DF1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66C90416" w14:textId="2E281281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43D7385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F0AFE22" w14:textId="06E4EBF9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4.6</w:t>
            </w:r>
          </w:p>
        </w:tc>
        <w:tc>
          <w:tcPr>
            <w:tcW w:w="1985" w:type="dxa"/>
            <w:vAlign w:val="center"/>
          </w:tcPr>
          <w:p w14:paraId="6C3BE40F" w14:textId="38393DDC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50A9074A" w14:textId="2C6E3482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Pomiar wilgotności względnej</w:t>
            </w:r>
          </w:p>
        </w:tc>
        <w:tc>
          <w:tcPr>
            <w:tcW w:w="2758" w:type="dxa"/>
          </w:tcPr>
          <w:p w14:paraId="2A4553F1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7F8974D3" w14:textId="3578721C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5753C5C7" w14:textId="03DA1060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03D0DE03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991B4D" w14:textId="7C0F532E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4.7</w:t>
            </w:r>
          </w:p>
        </w:tc>
        <w:tc>
          <w:tcPr>
            <w:tcW w:w="1985" w:type="dxa"/>
            <w:vAlign w:val="center"/>
          </w:tcPr>
          <w:p w14:paraId="7915F049" w14:textId="13C6445C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59B00DD7" w14:textId="315840FB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Pomiar stężenie CO</w:t>
            </w:r>
            <w:r w:rsidRPr="006411DB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2758" w:type="dxa"/>
          </w:tcPr>
          <w:p w14:paraId="38EA533D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520FCB8B" w14:textId="68BE63E0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4300768D" w14:textId="309B045C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Wniosku.</w:t>
            </w:r>
          </w:p>
        </w:tc>
      </w:tr>
      <w:tr w:rsidR="00A647FE" w:rsidRPr="006411DB" w14:paraId="15B9580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EE1C3F2" w14:textId="6ABB83E6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4.8</w:t>
            </w:r>
          </w:p>
        </w:tc>
        <w:tc>
          <w:tcPr>
            <w:tcW w:w="1985" w:type="dxa"/>
            <w:vAlign w:val="center"/>
          </w:tcPr>
          <w:p w14:paraId="14B2A660" w14:textId="1B705CA1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24A55AFD" w14:textId="190D598A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Pomiar koncentracji PM2.5</w:t>
            </w:r>
          </w:p>
        </w:tc>
        <w:tc>
          <w:tcPr>
            <w:tcW w:w="2758" w:type="dxa"/>
          </w:tcPr>
          <w:p w14:paraId="7D93224A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76A05288" w14:textId="6B0A820E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7F8B1534" w14:textId="38D866A6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19B15A77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724921" w14:textId="72393B48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b/>
                <w:bCs/>
              </w:rPr>
              <w:t>4.9</w:t>
            </w:r>
          </w:p>
        </w:tc>
        <w:tc>
          <w:tcPr>
            <w:tcW w:w="1985" w:type="dxa"/>
            <w:vAlign w:val="center"/>
          </w:tcPr>
          <w:p w14:paraId="51698B9F" w14:textId="409E4B94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591E269B" w14:textId="0D2C52B1" w:rsidR="00A647FE" w:rsidRPr="006411DB" w:rsidRDefault="00A647FE" w:rsidP="59A715FF">
            <w:pPr>
              <w:spacing w:line="259" w:lineRule="auto"/>
              <w:rPr>
                <w:rFonts w:asciiTheme="minorHAnsi" w:hAnsiTheme="minorHAnsi" w:cstheme="minorBidi"/>
              </w:rPr>
            </w:pPr>
            <w:r w:rsidRPr="59A715FF">
              <w:rPr>
                <w:rFonts w:asciiTheme="minorHAnsi" w:hAnsiTheme="minorHAnsi" w:cstheme="minorBidi"/>
              </w:rPr>
              <w:t xml:space="preserve">Nastawa temperatury powietrza w </w:t>
            </w:r>
            <w:r w:rsidR="5D0ED2B1" w:rsidRPr="59A715FF">
              <w:rPr>
                <w:rFonts w:asciiTheme="minorHAnsi" w:hAnsiTheme="minorHAnsi" w:cstheme="minorBidi"/>
              </w:rPr>
              <w:t>Sali lekcyjnej</w:t>
            </w:r>
          </w:p>
        </w:tc>
        <w:tc>
          <w:tcPr>
            <w:tcW w:w="2758" w:type="dxa"/>
          </w:tcPr>
          <w:p w14:paraId="74BBEBF6" w14:textId="5BF7D7FB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8582C88" w14:textId="170BBB66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Wniosku.</w:t>
            </w:r>
          </w:p>
        </w:tc>
      </w:tr>
      <w:tr w:rsidR="00A647FE" w:rsidRPr="006411DB" w14:paraId="2ACDB770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3E840C7" w14:textId="3AC2D979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4.10</w:t>
            </w:r>
          </w:p>
        </w:tc>
        <w:tc>
          <w:tcPr>
            <w:tcW w:w="1985" w:type="dxa"/>
            <w:vAlign w:val="center"/>
          </w:tcPr>
          <w:p w14:paraId="54D4C721" w14:textId="280D25D0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01E82990" w14:textId="53B3BF1C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t xml:space="preserve">Parametry prezentowane na </w:t>
            </w:r>
            <w:r w:rsidRPr="006411DB">
              <w:lastRenderedPageBreak/>
              <w:t>wyświetlaczu Regulatora pomieszczeniowego A</w:t>
            </w:r>
          </w:p>
        </w:tc>
        <w:tc>
          <w:tcPr>
            <w:tcW w:w="2758" w:type="dxa"/>
          </w:tcPr>
          <w:p w14:paraId="428F345B" w14:textId="4E258F53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Zamawiający dokona weryfikacji, czy Wnioskodawca </w:t>
            </w: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we Wniosku zadeklarował, że spełnia Wymaganie Obligatoryjne.</w:t>
            </w:r>
          </w:p>
        </w:tc>
        <w:tc>
          <w:tcPr>
            <w:tcW w:w="2066" w:type="dxa"/>
          </w:tcPr>
          <w:p w14:paraId="0AD86600" w14:textId="63EABC9F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lastRenderedPageBreak/>
              <w:t xml:space="preserve">Ocena na zasadzie „spełniono/nie </w:t>
            </w:r>
            <w:r w:rsidRPr="0683365B">
              <w:rPr>
                <w:rFonts w:asciiTheme="minorHAnsi" w:eastAsiaTheme="minorEastAsia" w:hAnsiTheme="minorHAnsi" w:cstheme="minorBidi"/>
              </w:rPr>
              <w:lastRenderedPageBreak/>
              <w:t>spełniono” na podstawie Wniosku.</w:t>
            </w:r>
          </w:p>
        </w:tc>
      </w:tr>
      <w:tr w:rsidR="00A647FE" w:rsidRPr="006411DB" w14:paraId="36BF558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C6F6DEB" w14:textId="4E77F00A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lastRenderedPageBreak/>
              <w:t>4.11</w:t>
            </w:r>
          </w:p>
        </w:tc>
        <w:tc>
          <w:tcPr>
            <w:tcW w:w="1985" w:type="dxa"/>
            <w:vAlign w:val="center"/>
          </w:tcPr>
          <w:p w14:paraId="39D8C4F6" w14:textId="79A658BF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4C08DD1F" w14:textId="0818FAA5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rPr>
                <w:rFonts w:asciiTheme="minorHAnsi" w:hAnsiTheme="minorHAnsi" w:cstheme="minorBidi"/>
              </w:rPr>
              <w:t xml:space="preserve">Obsługa wielu Central wentylacyjnych A przez regulator pomieszczeniowy A </w:t>
            </w:r>
          </w:p>
        </w:tc>
        <w:tc>
          <w:tcPr>
            <w:tcW w:w="2758" w:type="dxa"/>
          </w:tcPr>
          <w:p w14:paraId="0B17BA3E" w14:textId="55A610D2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2850970B" w14:textId="5EC5C19D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Wniosku.</w:t>
            </w:r>
          </w:p>
        </w:tc>
      </w:tr>
      <w:tr w:rsidR="00A647FE" w:rsidRPr="006411DB" w14:paraId="4812AAC2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A148DB" w14:textId="125C6D9E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b/>
                <w:bCs/>
              </w:rPr>
              <w:t>4.12</w:t>
            </w:r>
          </w:p>
        </w:tc>
        <w:tc>
          <w:tcPr>
            <w:tcW w:w="1985" w:type="dxa"/>
            <w:vAlign w:val="center"/>
          </w:tcPr>
          <w:p w14:paraId="2374BBF2" w14:textId="7DA7896D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Regulator pomieszczeniowy</w:t>
            </w:r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5C079FE9" w14:textId="77777777" w:rsidR="00FC32CB" w:rsidRPr="006411DB" w:rsidRDefault="00A647FE" w:rsidP="00A647FE">
            <w:pPr>
              <w:spacing w:line="259" w:lineRule="auto"/>
            </w:pPr>
            <w:r w:rsidRPr="006411DB">
              <w:t xml:space="preserve">Komunikacja z Systemem </w:t>
            </w:r>
          </w:p>
          <w:p w14:paraId="505B0A35" w14:textId="1F50061F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t>automatyki A</w:t>
            </w:r>
          </w:p>
        </w:tc>
        <w:tc>
          <w:tcPr>
            <w:tcW w:w="2758" w:type="dxa"/>
          </w:tcPr>
          <w:p w14:paraId="7E6B90D2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4FA369AF" w14:textId="786D10A9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4B1A393D" w14:textId="4BC088E9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Wniosku.</w:t>
            </w:r>
          </w:p>
        </w:tc>
      </w:tr>
    </w:tbl>
    <w:p w14:paraId="1D946047" w14:textId="77777777" w:rsidR="00B469BB" w:rsidRDefault="00B469BB" w:rsidP="00B469BB">
      <w:pP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</w:pPr>
    </w:p>
    <w:p w14:paraId="776CD303" w14:textId="40D4288E" w:rsidR="00B068B5" w:rsidRDefault="00B469BB" w:rsidP="00B469BB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5. </w:t>
      </w:r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Ocena spełnienia Wymagań Obligatoryjnych dla szkolnego systemu zarządczego A w Działaniu 1: „Wentylacja sal lekcyjnych”</w:t>
      </w:r>
      <w:r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126"/>
        <w:gridCol w:w="3119"/>
        <w:gridCol w:w="1989"/>
      </w:tblGrid>
      <w:tr w:rsidR="00032A4C" w:rsidRPr="00971059" w14:paraId="6DF15845" w14:textId="77777777" w:rsidTr="00B469BB">
        <w:trPr>
          <w:cantSplit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2C41ED9" w14:textId="3F483C0C" w:rsidR="00032A4C" w:rsidRPr="00971059" w:rsidRDefault="00032A4C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L.p.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8E06CE8" w14:textId="6DA58006" w:rsidR="00032A4C" w:rsidRPr="00971059" w:rsidRDefault="00032A4C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4BEE6B6" w14:textId="012D614B" w:rsidR="00032A4C" w:rsidRPr="00971059" w:rsidRDefault="00032A4C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Nazwa Wymagania Obligatoryjnego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AA59335" w14:textId="44FA1824" w:rsidR="00032A4C" w:rsidRPr="00971059" w:rsidRDefault="00032A4C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Sposób weryfikacji spełnienia Wymagania 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2D0D2FD9" w14:textId="2586CBE1" w:rsidR="00032A4C" w:rsidRPr="00971059" w:rsidRDefault="00032A4C" w:rsidP="00032A4C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Sposób oceny</w:t>
            </w:r>
          </w:p>
        </w:tc>
      </w:tr>
      <w:tr w:rsidR="009B2222" w:rsidRPr="00971059" w14:paraId="1F83045C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69F6E5F" w14:textId="5BC6F109" w:rsidR="009B2222" w:rsidRPr="00971059" w:rsidRDefault="009B2222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</w:t>
            </w:r>
          </w:p>
        </w:tc>
        <w:tc>
          <w:tcPr>
            <w:tcW w:w="1701" w:type="dxa"/>
            <w:vAlign w:val="center"/>
          </w:tcPr>
          <w:p w14:paraId="3D5A168B" w14:textId="7A19C427" w:rsidR="009B2222" w:rsidRPr="00971059" w:rsidRDefault="009B2222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441F98C7" w14:textId="4986FCDC" w:rsidR="009B2222" w:rsidRPr="00971059" w:rsidRDefault="009B2222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bCs/>
              </w:rPr>
              <w:t>Współpraca Szkolnego systemu zarządzającego z Systemami wentylacyjnymi</w:t>
            </w:r>
          </w:p>
        </w:tc>
        <w:tc>
          <w:tcPr>
            <w:tcW w:w="3119" w:type="dxa"/>
          </w:tcPr>
          <w:p w14:paraId="457EF807" w14:textId="77777777" w:rsidR="00C84CDF" w:rsidRPr="00971059" w:rsidRDefault="009B2222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0B34F2AC" w14:textId="29A827D5" w:rsidR="009B2222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 xml:space="preserve">zamieścił uzasadnienie spełnienia Wymagania Obligatoryjnego. </w:t>
            </w:r>
          </w:p>
        </w:tc>
        <w:tc>
          <w:tcPr>
            <w:tcW w:w="1989" w:type="dxa"/>
          </w:tcPr>
          <w:p w14:paraId="094E64F0" w14:textId="4C4F243C" w:rsidR="009B2222" w:rsidRPr="006411DB" w:rsidRDefault="56BA51B2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971059" w14:paraId="3BCBF69C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EA86FA7" w14:textId="1C98F39E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5.2</w:t>
            </w:r>
          </w:p>
        </w:tc>
        <w:tc>
          <w:tcPr>
            <w:tcW w:w="1701" w:type="dxa"/>
            <w:vAlign w:val="center"/>
          </w:tcPr>
          <w:p w14:paraId="3ED02B57" w14:textId="20BB040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531B81FE" w14:textId="5B2B7B57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Minimalna liczba Systemów wentylacyjnych podłączonych do Szkolnego systemu zarządzającego</w:t>
            </w:r>
          </w:p>
        </w:tc>
        <w:tc>
          <w:tcPr>
            <w:tcW w:w="3119" w:type="dxa"/>
          </w:tcPr>
          <w:p w14:paraId="6156E1DC" w14:textId="0DE56CAE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5D23A709" w14:textId="161E00E4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133FEB7E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AC09F8F" w14:textId="70BBC749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5.3</w:t>
            </w:r>
          </w:p>
        </w:tc>
        <w:tc>
          <w:tcPr>
            <w:tcW w:w="1701" w:type="dxa"/>
            <w:vAlign w:val="center"/>
          </w:tcPr>
          <w:p w14:paraId="6AB5DF1A" w14:textId="7407FC10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5E3CE473" w14:textId="3BDB180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cstheme="minorBidi"/>
                <w:bCs/>
              </w:rPr>
              <w:t>Parametry pracy</w:t>
            </w:r>
          </w:p>
        </w:tc>
        <w:tc>
          <w:tcPr>
            <w:tcW w:w="3119" w:type="dxa"/>
          </w:tcPr>
          <w:p w14:paraId="61150138" w14:textId="3586F7D3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7DDC9B54" w14:textId="4BF8A573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758BC31B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639EB8F" w14:textId="04CC03C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5.4</w:t>
            </w:r>
          </w:p>
        </w:tc>
        <w:tc>
          <w:tcPr>
            <w:tcW w:w="1701" w:type="dxa"/>
            <w:vAlign w:val="center"/>
          </w:tcPr>
          <w:p w14:paraId="470E9BEC" w14:textId="22EB5A57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168097CF" w14:textId="1A7C2A3B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Komunikacja z Systemami wentylacji A w obrębie szkoły</w:t>
            </w:r>
          </w:p>
        </w:tc>
        <w:tc>
          <w:tcPr>
            <w:tcW w:w="3119" w:type="dxa"/>
          </w:tcPr>
          <w:p w14:paraId="5E4CA954" w14:textId="15DE1E5D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3E08E025" w14:textId="5539B910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2A75BF0A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DC8D095" w14:textId="6C5FE2D0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5.5</w:t>
            </w:r>
          </w:p>
        </w:tc>
        <w:tc>
          <w:tcPr>
            <w:tcW w:w="1701" w:type="dxa"/>
            <w:vAlign w:val="center"/>
          </w:tcPr>
          <w:p w14:paraId="6BF69BA6" w14:textId="3B7E0852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6EBE1FFF" w14:textId="654FCAF3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 xml:space="preserve">Rejestracja i archiwizacja </w:t>
            </w:r>
          </w:p>
        </w:tc>
        <w:tc>
          <w:tcPr>
            <w:tcW w:w="3119" w:type="dxa"/>
          </w:tcPr>
          <w:p w14:paraId="2DAEB972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0EDE5AAC" w14:textId="330CDFBC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034934A8" w14:textId="3F792188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48EF5061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2EAA58" w14:textId="135737F5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lastRenderedPageBreak/>
              <w:t>5.6</w:t>
            </w:r>
          </w:p>
        </w:tc>
        <w:tc>
          <w:tcPr>
            <w:tcW w:w="1701" w:type="dxa"/>
            <w:vAlign w:val="center"/>
          </w:tcPr>
          <w:p w14:paraId="5349B5EE" w14:textId="3F76ED94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4DD53BA3" w14:textId="2031F59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Aktualizacja oprogramowania</w:t>
            </w:r>
          </w:p>
        </w:tc>
        <w:tc>
          <w:tcPr>
            <w:tcW w:w="3119" w:type="dxa"/>
          </w:tcPr>
          <w:p w14:paraId="095C42D7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085DB456" w14:textId="0FF00278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0DDBEBBC" w14:textId="407F7D08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971059" w14:paraId="0F1B6DE2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FEB8536" w14:textId="5C4859B0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5.7</w:t>
            </w:r>
          </w:p>
        </w:tc>
        <w:tc>
          <w:tcPr>
            <w:tcW w:w="1701" w:type="dxa"/>
            <w:vAlign w:val="center"/>
          </w:tcPr>
          <w:p w14:paraId="296238A4" w14:textId="1E022F51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3823C51E" w14:textId="64038AD1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6411DB">
              <w:rPr>
                <w:rFonts w:asciiTheme="minorHAnsi" w:hAnsiTheme="minorHAnsi" w:cstheme="minorHAnsi"/>
              </w:rPr>
              <w:t xml:space="preserve">Instrukcja obsługi </w:t>
            </w:r>
          </w:p>
        </w:tc>
        <w:tc>
          <w:tcPr>
            <w:tcW w:w="3119" w:type="dxa"/>
          </w:tcPr>
          <w:p w14:paraId="4F4DEC0F" w14:textId="128853E2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7B65E552" w14:textId="24F6E0D5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24371006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532A94" w14:textId="1D38895F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5.8</w:t>
            </w:r>
          </w:p>
        </w:tc>
        <w:tc>
          <w:tcPr>
            <w:tcW w:w="1701" w:type="dxa"/>
            <w:vAlign w:val="center"/>
          </w:tcPr>
          <w:p w14:paraId="53954170" w14:textId="619E6E82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1FFC3F14" w14:textId="75E624B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Elektroniczna tablica wyników</w:t>
            </w:r>
          </w:p>
        </w:tc>
        <w:tc>
          <w:tcPr>
            <w:tcW w:w="3119" w:type="dxa"/>
          </w:tcPr>
          <w:p w14:paraId="13882823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2B0CB07E" w14:textId="059B80E7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20DB9D87" w14:textId="2B1AE53B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18310095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F6E70B2" w14:textId="300A0E7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5.9</w:t>
            </w:r>
          </w:p>
        </w:tc>
        <w:tc>
          <w:tcPr>
            <w:tcW w:w="1701" w:type="dxa"/>
            <w:vAlign w:val="center"/>
          </w:tcPr>
          <w:p w14:paraId="7AE6578B" w14:textId="6ECDC707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71B96B80" w14:textId="65FE94CB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Informacja o niezbędnych czynnościach serwisowych</w:t>
            </w:r>
          </w:p>
        </w:tc>
        <w:tc>
          <w:tcPr>
            <w:tcW w:w="3119" w:type="dxa"/>
          </w:tcPr>
          <w:p w14:paraId="795D0866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715DFF04" w14:textId="39ACC016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3E0D1D7C" w14:textId="0C3D2B97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4459BF55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F00223" w14:textId="11326E8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5.10</w:t>
            </w:r>
          </w:p>
        </w:tc>
        <w:tc>
          <w:tcPr>
            <w:tcW w:w="1701" w:type="dxa"/>
            <w:vAlign w:val="center"/>
          </w:tcPr>
          <w:p w14:paraId="548EC06C" w14:textId="3483012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0378C28F" w14:textId="03DADA81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Harmonogram programu Praca</w:t>
            </w:r>
          </w:p>
        </w:tc>
        <w:tc>
          <w:tcPr>
            <w:tcW w:w="3119" w:type="dxa"/>
          </w:tcPr>
          <w:p w14:paraId="47785651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4ACC9AD3" w14:textId="3351DF3D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265C774E" w14:textId="3267F3D6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14DD2D8A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20DEB1B" w14:textId="1DCC1D9D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5.11</w:t>
            </w:r>
          </w:p>
        </w:tc>
        <w:tc>
          <w:tcPr>
            <w:tcW w:w="1701" w:type="dxa"/>
            <w:vAlign w:val="center"/>
          </w:tcPr>
          <w:p w14:paraId="2B0152BC" w14:textId="1EA79D04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6CCFCDA9" w14:textId="60202B7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Parametry pracy programu Praca</w:t>
            </w:r>
          </w:p>
        </w:tc>
        <w:tc>
          <w:tcPr>
            <w:tcW w:w="3119" w:type="dxa"/>
          </w:tcPr>
          <w:p w14:paraId="5A0CE21E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7B11C4A7" w14:textId="66EDF96E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73B22909" w14:textId="7EB01B3F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7922120F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428D6EF" w14:textId="5C477A65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5.12</w:t>
            </w:r>
          </w:p>
        </w:tc>
        <w:tc>
          <w:tcPr>
            <w:tcW w:w="1701" w:type="dxa"/>
            <w:vAlign w:val="center"/>
          </w:tcPr>
          <w:p w14:paraId="2DCA5376" w14:textId="3D41A66A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45F09807" w14:textId="222A0E67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Parametry pracy programu Eco</w:t>
            </w:r>
          </w:p>
        </w:tc>
        <w:tc>
          <w:tcPr>
            <w:tcW w:w="3119" w:type="dxa"/>
          </w:tcPr>
          <w:p w14:paraId="70C4785B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3A052D4B" w14:textId="5286DBBC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73A76D89" w14:textId="2C11233C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28D8F1CE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03A2F4D" w14:textId="4257BF8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lastRenderedPageBreak/>
              <w:t>5.13</w:t>
            </w:r>
          </w:p>
        </w:tc>
        <w:tc>
          <w:tcPr>
            <w:tcW w:w="1701" w:type="dxa"/>
            <w:vAlign w:val="center"/>
          </w:tcPr>
          <w:p w14:paraId="13356CED" w14:textId="46ADA095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03A06C4F" w14:textId="2A83492D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Parametry pracy programu Wakacje</w:t>
            </w:r>
          </w:p>
        </w:tc>
        <w:tc>
          <w:tcPr>
            <w:tcW w:w="3119" w:type="dxa"/>
          </w:tcPr>
          <w:p w14:paraId="275B3DDB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3C67CC9F" w14:textId="1AA88EEB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7521B2E5" w14:textId="1E4D120A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62298DAB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7172B3C" w14:textId="03072D09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5.14</w:t>
            </w:r>
          </w:p>
        </w:tc>
        <w:tc>
          <w:tcPr>
            <w:tcW w:w="1701" w:type="dxa"/>
            <w:vAlign w:val="center"/>
          </w:tcPr>
          <w:p w14:paraId="5EE2701E" w14:textId="7950D22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2FF40824" w14:textId="600238CA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Prognoza pogody</w:t>
            </w:r>
          </w:p>
        </w:tc>
        <w:tc>
          <w:tcPr>
            <w:tcW w:w="3119" w:type="dxa"/>
          </w:tcPr>
          <w:p w14:paraId="069CCD17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3FE90D5E" w14:textId="4F7F9C1F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6AB2A324" w14:textId="33407145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5D9931A8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6F8B51C" w14:textId="3F782144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5.15</w:t>
            </w:r>
          </w:p>
        </w:tc>
        <w:tc>
          <w:tcPr>
            <w:tcW w:w="1701" w:type="dxa"/>
            <w:vAlign w:val="center"/>
          </w:tcPr>
          <w:p w14:paraId="3E48F8EB" w14:textId="2DEECB1A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1082320E" w14:textId="12F13C3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 xml:space="preserve">Chłodzenie powietrzem wentylacyjnym tzw. </w:t>
            </w:r>
            <w:proofErr w:type="spellStart"/>
            <w:r w:rsidRPr="00971059">
              <w:rPr>
                <w:rFonts w:asciiTheme="minorHAnsi" w:hAnsiTheme="minorHAnsi" w:cstheme="minorBidi"/>
                <w:bCs/>
              </w:rPr>
              <w:t>Free</w:t>
            </w:r>
            <w:proofErr w:type="spellEnd"/>
            <w:r w:rsidRPr="00971059">
              <w:rPr>
                <w:rFonts w:asciiTheme="minorHAnsi" w:hAnsiTheme="minorHAnsi" w:cstheme="minorBidi"/>
                <w:bCs/>
              </w:rPr>
              <w:t xml:space="preserve"> </w:t>
            </w:r>
            <w:proofErr w:type="spellStart"/>
            <w:r w:rsidRPr="00971059">
              <w:rPr>
                <w:rFonts w:asciiTheme="minorHAnsi" w:hAnsiTheme="minorHAnsi" w:cstheme="minorBidi"/>
                <w:bCs/>
              </w:rPr>
              <w:t>cooling</w:t>
            </w:r>
            <w:proofErr w:type="spellEnd"/>
          </w:p>
        </w:tc>
        <w:tc>
          <w:tcPr>
            <w:tcW w:w="3119" w:type="dxa"/>
          </w:tcPr>
          <w:p w14:paraId="01CF25A1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6DC6FF07" w14:textId="6D95276D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06329560" w14:textId="06AEEECA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56808FE4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9EBE09" w14:textId="3266F74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</w:t>
            </w:r>
            <w:r w:rsidR="006E29E2" w:rsidRPr="00971059">
              <w:rPr>
                <w:rFonts w:asciiTheme="minorHAnsi" w:hAnsiTheme="minorHAnsi" w:cstheme="minorBidi"/>
                <w:b/>
                <w:bCs/>
              </w:rPr>
              <w:t>.</w:t>
            </w:r>
            <w:r w:rsidRPr="00971059">
              <w:rPr>
                <w:rFonts w:asciiTheme="minorHAnsi" w:hAnsiTheme="minorHAnsi" w:cstheme="minorBidi"/>
                <w:b/>
                <w:bCs/>
              </w:rPr>
              <w:t>16</w:t>
            </w:r>
          </w:p>
        </w:tc>
        <w:tc>
          <w:tcPr>
            <w:tcW w:w="1701" w:type="dxa"/>
            <w:vAlign w:val="center"/>
          </w:tcPr>
          <w:p w14:paraId="26ED2E05" w14:textId="14D7CC9D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740B4BFB" w14:textId="7C851634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Program Praca Profil</w:t>
            </w:r>
          </w:p>
        </w:tc>
        <w:tc>
          <w:tcPr>
            <w:tcW w:w="3119" w:type="dxa"/>
          </w:tcPr>
          <w:p w14:paraId="0D5FAE64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706ED80A" w14:textId="0E167C75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6762DB36" w14:textId="3123258F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501598A6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AD04B63" w14:textId="587C4594" w:rsidR="00A647FE" w:rsidRPr="00971059" w:rsidRDefault="006E29E2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</w:t>
            </w:r>
            <w:r w:rsidR="00A647FE" w:rsidRPr="00971059">
              <w:rPr>
                <w:rFonts w:asciiTheme="minorHAnsi" w:hAnsiTheme="minorHAnsi" w:cstheme="minorBidi"/>
                <w:b/>
                <w:bCs/>
              </w:rPr>
              <w:t>17</w:t>
            </w:r>
          </w:p>
        </w:tc>
        <w:tc>
          <w:tcPr>
            <w:tcW w:w="1701" w:type="dxa"/>
            <w:vAlign w:val="center"/>
          </w:tcPr>
          <w:p w14:paraId="23E9177E" w14:textId="0B3DCF02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4037006F" w14:textId="48E3C249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Program Praca Manual</w:t>
            </w:r>
          </w:p>
        </w:tc>
        <w:tc>
          <w:tcPr>
            <w:tcW w:w="3119" w:type="dxa"/>
          </w:tcPr>
          <w:p w14:paraId="534964EF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19187CFD" w14:textId="0FB151B9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5B7FC781" w14:textId="4AC7A71A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059BBF32" w14:textId="33C6DA15" w:rsidR="00971059" w:rsidRDefault="00971059" w:rsidP="004164AC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  <w:highlight w:val="yellow"/>
        </w:rPr>
      </w:pPr>
    </w:p>
    <w:p w14:paraId="786A460C" w14:textId="49444BC3" w:rsidR="07DD53E7" w:rsidRPr="00B068B5" w:rsidRDefault="006770DD" w:rsidP="004164AC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B068B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Tabela </w:t>
      </w:r>
      <w:r w:rsidR="008B531B" w:rsidRPr="00B068B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6</w:t>
      </w:r>
      <w:r w:rsidRPr="00B068B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. Ocena spełnienia Wymagań Obligatoryjnych dla Demonstratora A w Działaniu 1: „Wentylacja sal lekcyjnych”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126"/>
        <w:gridCol w:w="3119"/>
        <w:gridCol w:w="1989"/>
      </w:tblGrid>
      <w:tr w:rsidR="006770DD" w:rsidRPr="006411DB" w14:paraId="14315953" w14:textId="77777777" w:rsidTr="00032A4C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F329A17" w14:textId="70515E4B" w:rsidR="006770DD" w:rsidRPr="006411DB" w:rsidRDefault="006E29E2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L.p</w:t>
            </w:r>
            <w:r w:rsidR="006770DD"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34E2B04" w14:textId="652924F2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D4F6F2" w14:textId="71BFED4C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D12681F" w14:textId="77777777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 xml:space="preserve">Sposób weryfikacji spełnienia Wymagania </w:t>
            </w:r>
          </w:p>
          <w:p w14:paraId="76314EAA" w14:textId="77777777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5CA3D50E" w14:textId="77777777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Sposób oceny</w:t>
            </w:r>
          </w:p>
        </w:tc>
      </w:tr>
      <w:tr w:rsidR="006770DD" w:rsidRPr="006411DB" w14:paraId="4CCEB575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43C7375" w14:textId="63842A6A" w:rsidR="006770DD" w:rsidRPr="006411DB" w:rsidRDefault="006770DD" w:rsidP="006770DD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6.1</w:t>
            </w:r>
          </w:p>
        </w:tc>
        <w:tc>
          <w:tcPr>
            <w:tcW w:w="1701" w:type="dxa"/>
            <w:vAlign w:val="center"/>
          </w:tcPr>
          <w:p w14:paraId="5E263315" w14:textId="48164184" w:rsidR="006770DD" w:rsidRPr="006411DB" w:rsidRDefault="006770DD" w:rsidP="006770D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7A8295D3" w14:textId="54958117" w:rsidR="006770DD" w:rsidRPr="006411DB" w:rsidRDefault="006770DD" w:rsidP="006770D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6411DB">
              <w:rPr>
                <w:rFonts w:asciiTheme="minorHAnsi" w:hAnsiTheme="minorHAnsi" w:cstheme="minorHAnsi"/>
              </w:rPr>
              <w:t>Wielkość</w:t>
            </w:r>
          </w:p>
        </w:tc>
        <w:tc>
          <w:tcPr>
            <w:tcW w:w="3119" w:type="dxa"/>
          </w:tcPr>
          <w:p w14:paraId="7EBAC0C0" w14:textId="77777777" w:rsidR="006770DD" w:rsidRPr="006411DB" w:rsidRDefault="006770DD" w:rsidP="006770DD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 </w:t>
            </w:r>
          </w:p>
        </w:tc>
        <w:tc>
          <w:tcPr>
            <w:tcW w:w="1989" w:type="dxa"/>
          </w:tcPr>
          <w:p w14:paraId="5D8184C1" w14:textId="6928065A" w:rsidR="006770DD" w:rsidRPr="006411DB" w:rsidRDefault="006770DD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560067CE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141F13" w14:textId="6437B137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6.2</w:t>
            </w:r>
          </w:p>
        </w:tc>
        <w:tc>
          <w:tcPr>
            <w:tcW w:w="1701" w:type="dxa"/>
            <w:vAlign w:val="center"/>
          </w:tcPr>
          <w:p w14:paraId="6BF8E003" w14:textId="6F89DF40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45B6B133" w14:textId="0AFC21C1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3119" w:type="dxa"/>
          </w:tcPr>
          <w:p w14:paraId="0CB8D0C4" w14:textId="4BF9E5A1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292D9D83" w14:textId="7E6C9110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49A89BFC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89B3308" w14:textId="08A55040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lastRenderedPageBreak/>
              <w:t>6.3</w:t>
            </w:r>
          </w:p>
        </w:tc>
        <w:tc>
          <w:tcPr>
            <w:tcW w:w="1701" w:type="dxa"/>
            <w:vAlign w:val="center"/>
          </w:tcPr>
          <w:p w14:paraId="2501BB02" w14:textId="456756C5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4E70144B" w14:textId="376F029E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  <w:color w:val="000000"/>
              </w:rPr>
              <w:t>Gwarancja – przedmiot umowy</w:t>
            </w:r>
          </w:p>
        </w:tc>
        <w:tc>
          <w:tcPr>
            <w:tcW w:w="3119" w:type="dxa"/>
          </w:tcPr>
          <w:p w14:paraId="3CC74F8C" w14:textId="4CEB1F43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45438095" w14:textId="79553449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090C4045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474F3CD" w14:textId="591F1454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6.4</w:t>
            </w:r>
          </w:p>
        </w:tc>
        <w:tc>
          <w:tcPr>
            <w:tcW w:w="1701" w:type="dxa"/>
            <w:vAlign w:val="center"/>
          </w:tcPr>
          <w:p w14:paraId="75B9F6D5" w14:textId="100C0547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7A3F30C7" w14:textId="1FF575B6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Bidi"/>
                <w:color w:val="000000" w:themeColor="text1"/>
              </w:rPr>
              <w:t>Gwarancja</w:t>
            </w:r>
          </w:p>
        </w:tc>
        <w:tc>
          <w:tcPr>
            <w:tcW w:w="3119" w:type="dxa"/>
          </w:tcPr>
          <w:p w14:paraId="653F359B" w14:textId="731B3C02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44F86A21" w14:textId="43D260A5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66BB05FD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60A4719" w14:textId="04CF6754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6.5</w:t>
            </w:r>
          </w:p>
        </w:tc>
        <w:tc>
          <w:tcPr>
            <w:tcW w:w="1701" w:type="dxa"/>
            <w:vAlign w:val="center"/>
          </w:tcPr>
          <w:p w14:paraId="43564E1E" w14:textId="75AD8854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60FFAC0A" w14:textId="36DBF325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  <w:color w:val="000000"/>
              </w:rPr>
              <w:t>Instrukcja obsługi</w:t>
            </w:r>
          </w:p>
        </w:tc>
        <w:tc>
          <w:tcPr>
            <w:tcW w:w="3119" w:type="dxa"/>
          </w:tcPr>
          <w:p w14:paraId="4B77DEFD" w14:textId="76D9FD6D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50B26434" w14:textId="620F72A2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7667C9ED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E1B8B7" w14:textId="6DB7B982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6.6</w:t>
            </w:r>
          </w:p>
        </w:tc>
        <w:tc>
          <w:tcPr>
            <w:tcW w:w="1701" w:type="dxa"/>
            <w:vAlign w:val="center"/>
          </w:tcPr>
          <w:p w14:paraId="01781D59" w14:textId="1477C660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780AA324" w14:textId="316DEDE1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  <w:color w:val="000000"/>
              </w:rPr>
              <w:t>Szkolenie z obsługi Systemu wentylacji w sali lekcyjnej</w:t>
            </w:r>
          </w:p>
        </w:tc>
        <w:tc>
          <w:tcPr>
            <w:tcW w:w="3119" w:type="dxa"/>
          </w:tcPr>
          <w:p w14:paraId="4B2184AE" w14:textId="23DC4399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5FEBDC1A" w14:textId="750BFD2E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4AD2FFFE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6BA8C4D" w14:textId="2C43BF50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6.7</w:t>
            </w:r>
          </w:p>
        </w:tc>
        <w:tc>
          <w:tcPr>
            <w:tcW w:w="1701" w:type="dxa"/>
            <w:vAlign w:val="center"/>
          </w:tcPr>
          <w:p w14:paraId="3DA51B8C" w14:textId="680AD1A6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021E9ED5" w14:textId="31FF30A2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  <w:color w:val="000000"/>
              </w:rPr>
              <w:t>Instalacja elektryczna</w:t>
            </w:r>
          </w:p>
        </w:tc>
        <w:tc>
          <w:tcPr>
            <w:tcW w:w="3119" w:type="dxa"/>
          </w:tcPr>
          <w:p w14:paraId="6BC0041A" w14:textId="541A07F1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406A5887" w14:textId="47A352A8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0C5FCFC1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BB3A205" w14:textId="71A3E54F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6.8</w:t>
            </w:r>
          </w:p>
        </w:tc>
        <w:tc>
          <w:tcPr>
            <w:tcW w:w="1701" w:type="dxa"/>
            <w:vAlign w:val="center"/>
          </w:tcPr>
          <w:p w14:paraId="555B5F20" w14:textId="37CFF9A2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2D5D2924" w14:textId="1A8CC6A1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Bidi"/>
              </w:rPr>
              <w:t>Stanowisko operatorskie</w:t>
            </w:r>
          </w:p>
        </w:tc>
        <w:tc>
          <w:tcPr>
            <w:tcW w:w="3119" w:type="dxa"/>
          </w:tcPr>
          <w:p w14:paraId="25416C57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6A000DBC" w14:textId="64F0D62D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1F1BE653" w14:textId="37DF763C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7CBBCEED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2B1CB2C" w14:textId="6F12D87A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6.9</w:t>
            </w:r>
          </w:p>
        </w:tc>
        <w:tc>
          <w:tcPr>
            <w:tcW w:w="1701" w:type="dxa"/>
            <w:vAlign w:val="center"/>
          </w:tcPr>
          <w:p w14:paraId="09CC2956" w14:textId="61A8440B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785A6D41" w14:textId="3B6575DA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Bidi"/>
                <w:color w:val="000000" w:themeColor="text1"/>
              </w:rPr>
              <w:t>Szkolenie z obsługi Szkolnego systemu zarządzającego</w:t>
            </w:r>
          </w:p>
        </w:tc>
        <w:tc>
          <w:tcPr>
            <w:tcW w:w="3119" w:type="dxa"/>
          </w:tcPr>
          <w:p w14:paraId="401E4C7A" w14:textId="3ADC1479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6568B384" w14:textId="4CCFAA23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64322DD6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BFE6397" w14:textId="10D83F06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6.10</w:t>
            </w:r>
          </w:p>
        </w:tc>
        <w:tc>
          <w:tcPr>
            <w:tcW w:w="1701" w:type="dxa"/>
            <w:vAlign w:val="center"/>
          </w:tcPr>
          <w:p w14:paraId="793F7DAE" w14:textId="554FA83F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13C576A6" w14:textId="6382DEBB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Bidi"/>
              </w:rPr>
              <w:t>Stacja pogodowa</w:t>
            </w:r>
          </w:p>
        </w:tc>
        <w:tc>
          <w:tcPr>
            <w:tcW w:w="3119" w:type="dxa"/>
          </w:tcPr>
          <w:p w14:paraId="42EFC178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19656A4A" w14:textId="0655773C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62AB6442" w14:textId="6FE8BB4B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32A909AB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15603A" w14:textId="70E293A0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6.11</w:t>
            </w:r>
          </w:p>
        </w:tc>
        <w:tc>
          <w:tcPr>
            <w:tcW w:w="1701" w:type="dxa"/>
            <w:vAlign w:val="center"/>
          </w:tcPr>
          <w:p w14:paraId="73198A14" w14:textId="0A166502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35D30898" w14:textId="2BB1CC8A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rPr>
                <w:rFonts w:asciiTheme="minorHAnsi" w:hAnsiTheme="minorHAnsi" w:cstheme="minorBidi"/>
              </w:rPr>
              <w:t xml:space="preserve">Bezprzewodowe siłowniki termostatycznych zaworów grzejnikowych  </w:t>
            </w:r>
          </w:p>
        </w:tc>
        <w:tc>
          <w:tcPr>
            <w:tcW w:w="3119" w:type="dxa"/>
          </w:tcPr>
          <w:p w14:paraId="6DC282CF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7BFD7546" w14:textId="17CBE814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4588F843" w14:textId="6602EE66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21B6248B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9E4AB1B" w14:textId="33831CF4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6.12</w:t>
            </w:r>
          </w:p>
        </w:tc>
        <w:tc>
          <w:tcPr>
            <w:tcW w:w="1701" w:type="dxa"/>
            <w:vAlign w:val="center"/>
          </w:tcPr>
          <w:p w14:paraId="7484F74F" w14:textId="71F32F4B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2C107D00" w14:textId="1EF63998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rPr>
                <w:rFonts w:asciiTheme="minorHAnsi" w:hAnsiTheme="minorHAnsi" w:cstheme="minorBidi"/>
              </w:rPr>
              <w:t>Regulatory pomieszczeniowe A</w:t>
            </w:r>
          </w:p>
        </w:tc>
        <w:tc>
          <w:tcPr>
            <w:tcW w:w="3119" w:type="dxa"/>
          </w:tcPr>
          <w:p w14:paraId="1FCF0228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0F9820AD" w14:textId="04931259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5A2A3EC0" w14:textId="7C94A0E5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535B9711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21828C0" w14:textId="670C3084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b/>
                <w:bCs/>
              </w:rPr>
            </w:pPr>
            <w:r w:rsidRPr="006411DB">
              <w:rPr>
                <w:rFonts w:asciiTheme="minorHAnsi" w:hAnsiTheme="minorHAnsi" w:cstheme="minorHAnsi"/>
                <w:b/>
              </w:rPr>
              <w:t>6.13</w:t>
            </w:r>
          </w:p>
        </w:tc>
        <w:tc>
          <w:tcPr>
            <w:tcW w:w="1701" w:type="dxa"/>
            <w:vAlign w:val="center"/>
          </w:tcPr>
          <w:p w14:paraId="33E02CAF" w14:textId="59AE2FE9" w:rsidR="00A647FE" w:rsidRPr="006411DB" w:rsidRDefault="00A647FE" w:rsidP="00A647FE">
            <w:pPr>
              <w:pStyle w:val="Tekstdymka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3A1F14BC" w14:textId="0A70F66F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rPr>
                <w:rFonts w:asciiTheme="minorHAnsi" w:hAnsiTheme="minorHAnsi" w:cstheme="minorBidi"/>
              </w:rPr>
              <w:t>Elektroniczna tablica wyników</w:t>
            </w:r>
          </w:p>
        </w:tc>
        <w:tc>
          <w:tcPr>
            <w:tcW w:w="3119" w:type="dxa"/>
          </w:tcPr>
          <w:p w14:paraId="27913BE3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</w:t>
            </w: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556B3DFF" w14:textId="193393F6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0E364757" w14:textId="0A4392CE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lastRenderedPageBreak/>
              <w:t xml:space="preserve">Ocena na zasadzie „spełniono/nie </w:t>
            </w:r>
            <w:r w:rsidRPr="0683365B">
              <w:rPr>
                <w:rFonts w:asciiTheme="minorHAnsi" w:eastAsiaTheme="minorEastAsia" w:hAnsiTheme="minorHAnsi" w:cstheme="minorBidi"/>
              </w:rPr>
              <w:lastRenderedPageBreak/>
              <w:t xml:space="preserve">spełniono” na podstawie Wniosku </w:t>
            </w:r>
          </w:p>
        </w:tc>
      </w:tr>
    </w:tbl>
    <w:p w14:paraId="54F6D288" w14:textId="77777777" w:rsidR="006770DD" w:rsidRPr="005E7E0B" w:rsidRDefault="006770DD" w:rsidP="004164AC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609CA995" w14:textId="47B04D20" w:rsidR="00BD6073" w:rsidRPr="005E7E0B" w:rsidRDefault="00BD6073" w:rsidP="00F0641A">
      <w:pPr>
        <w:spacing w:after="160" w:line="259" w:lineRule="auto"/>
        <w:ind w:left="720"/>
        <w:jc w:val="both"/>
        <w:rPr>
          <w:rFonts w:eastAsiaTheme="minorEastAsia"/>
          <w:b/>
          <w:sz w:val="22"/>
          <w:szCs w:val="22"/>
          <w:lang w:eastAsia="pl-PL"/>
        </w:rPr>
      </w:pPr>
      <w:r w:rsidRPr="0B62887D">
        <w:rPr>
          <w:rFonts w:eastAsiaTheme="minorEastAsia"/>
          <w:b/>
          <w:sz w:val="22"/>
          <w:szCs w:val="22"/>
          <w:lang w:eastAsia="pl-PL"/>
        </w:rPr>
        <w:t xml:space="preserve">II. </w:t>
      </w:r>
      <w:r w:rsidR="00860A8C" w:rsidRPr="0B62887D">
        <w:rPr>
          <w:rFonts w:eastAsiaTheme="minorEastAsia"/>
          <w:b/>
          <w:sz w:val="22"/>
          <w:szCs w:val="22"/>
          <w:lang w:eastAsia="pl-PL"/>
        </w:rPr>
        <w:t>Wymagania</w:t>
      </w:r>
      <w:r w:rsidR="00886EFE" w:rsidRPr="0B62887D">
        <w:rPr>
          <w:rFonts w:eastAsiaTheme="minorEastAsia"/>
          <w:b/>
          <w:sz w:val="22"/>
          <w:szCs w:val="22"/>
          <w:lang w:eastAsia="pl-PL"/>
        </w:rPr>
        <w:t xml:space="preserve"> </w:t>
      </w:r>
      <w:r w:rsidRPr="0B62887D">
        <w:rPr>
          <w:rFonts w:eastAsiaTheme="minorEastAsia"/>
          <w:b/>
          <w:sz w:val="22"/>
          <w:szCs w:val="22"/>
          <w:lang w:eastAsia="pl-PL"/>
        </w:rPr>
        <w:t>Konkursowe</w:t>
      </w:r>
    </w:p>
    <w:p w14:paraId="7522A266" w14:textId="39CCB07C" w:rsidR="00BD6073" w:rsidRPr="005E7E0B" w:rsidRDefault="00981853" w:rsidP="0683365B">
      <w:pPr>
        <w:spacing w:after="160" w:line="259" w:lineRule="auto"/>
        <w:contextualSpacing/>
        <w:jc w:val="both"/>
        <w:rPr>
          <w:rFonts w:eastAsiaTheme="minorEastAsia"/>
          <w:noProof/>
          <w:sz w:val="22"/>
          <w:szCs w:val="22"/>
        </w:rPr>
      </w:pPr>
      <w:r w:rsidRPr="0683365B">
        <w:rPr>
          <w:rFonts w:eastAsiaTheme="minorEastAsia"/>
          <w:noProof/>
          <w:sz w:val="22"/>
          <w:szCs w:val="22"/>
        </w:rPr>
        <w:t>Zamawiający</w:t>
      </w:r>
      <w:r w:rsidR="00BD6073" w:rsidRPr="0683365B">
        <w:rPr>
          <w:rFonts w:eastAsiaTheme="minorEastAsia"/>
          <w:noProof/>
          <w:sz w:val="22"/>
          <w:szCs w:val="22"/>
        </w:rPr>
        <w:t xml:space="preserve"> przystąpi do oceny Wniosku zgodnie z </w:t>
      </w:r>
      <w:r w:rsidR="008532C0" w:rsidRPr="0683365B">
        <w:rPr>
          <w:rFonts w:eastAsiaTheme="minorEastAsia"/>
          <w:noProof/>
          <w:sz w:val="22"/>
          <w:szCs w:val="22"/>
        </w:rPr>
        <w:t>Kryteri</w:t>
      </w:r>
      <w:r w:rsidR="00B35CF9" w:rsidRPr="0683365B">
        <w:rPr>
          <w:rFonts w:eastAsiaTheme="minorEastAsia"/>
          <w:noProof/>
          <w:sz w:val="22"/>
          <w:szCs w:val="22"/>
        </w:rPr>
        <w:t>ami</w:t>
      </w:r>
      <w:r w:rsidR="00860A8C" w:rsidRPr="0683365B">
        <w:rPr>
          <w:rFonts w:eastAsiaTheme="minorEastAsia"/>
          <w:noProof/>
          <w:sz w:val="22"/>
          <w:szCs w:val="22"/>
        </w:rPr>
        <w:t xml:space="preserve"> </w:t>
      </w:r>
      <w:r w:rsidR="00BD6073" w:rsidRPr="0683365B">
        <w:rPr>
          <w:rFonts w:eastAsiaTheme="minorEastAsia"/>
          <w:noProof/>
          <w:sz w:val="22"/>
          <w:szCs w:val="22"/>
        </w:rPr>
        <w:t>Konkursowymi odnoszący</w:t>
      </w:r>
      <w:r w:rsidR="008532C0" w:rsidRPr="0683365B">
        <w:rPr>
          <w:rFonts w:eastAsiaTheme="minorEastAsia"/>
          <w:noProof/>
          <w:sz w:val="22"/>
          <w:szCs w:val="22"/>
        </w:rPr>
        <w:t>ch</w:t>
      </w:r>
      <w:r w:rsidR="32EC73CB" w:rsidRPr="0683365B">
        <w:rPr>
          <w:rFonts w:eastAsiaTheme="minorEastAsia"/>
          <w:noProof/>
          <w:sz w:val="22"/>
          <w:szCs w:val="22"/>
        </w:rPr>
        <w:t xml:space="preserve"> </w:t>
      </w:r>
      <w:r w:rsidR="00BD6073" w:rsidRPr="0683365B">
        <w:rPr>
          <w:rFonts w:eastAsiaTheme="minorEastAsia"/>
          <w:noProof/>
          <w:sz w:val="22"/>
          <w:szCs w:val="22"/>
        </w:rPr>
        <w:t xml:space="preserve">się bezpośrednio do </w:t>
      </w:r>
      <w:r w:rsidR="006D26C8" w:rsidRPr="0683365B">
        <w:rPr>
          <w:rFonts w:eastAsiaTheme="minorEastAsia"/>
          <w:noProof/>
          <w:sz w:val="22"/>
          <w:szCs w:val="22"/>
        </w:rPr>
        <w:t>Wymagań Konkursowych</w:t>
      </w:r>
      <w:r w:rsidR="00BD6073" w:rsidRPr="0683365B">
        <w:rPr>
          <w:rFonts w:eastAsiaTheme="minorEastAsia"/>
          <w:noProof/>
          <w:sz w:val="22"/>
          <w:szCs w:val="22"/>
        </w:rPr>
        <w:t xml:space="preserve"> przedstawionych w Załączniku nr 1</w:t>
      </w:r>
      <w:r w:rsidRPr="0683365B">
        <w:rPr>
          <w:rFonts w:eastAsiaTheme="minorEastAsia"/>
          <w:noProof/>
          <w:sz w:val="22"/>
          <w:szCs w:val="22"/>
        </w:rPr>
        <w:t xml:space="preserve"> do Regulaminu</w:t>
      </w:r>
      <w:r w:rsidR="00BD6073" w:rsidRPr="0683365B">
        <w:rPr>
          <w:rFonts w:eastAsiaTheme="minorEastAsia"/>
          <w:noProof/>
          <w:sz w:val="22"/>
          <w:szCs w:val="22"/>
        </w:rPr>
        <w:t xml:space="preserve">. Zamawiający w ramach oceny Wniosku pod kątem </w:t>
      </w:r>
      <w:r w:rsidR="00886EFE" w:rsidRPr="0683365B">
        <w:rPr>
          <w:rFonts w:eastAsiaTheme="minorEastAsia"/>
          <w:noProof/>
          <w:sz w:val="22"/>
          <w:szCs w:val="22"/>
        </w:rPr>
        <w:t xml:space="preserve">Kryteriów </w:t>
      </w:r>
      <w:r w:rsidR="00BD6073" w:rsidRPr="0683365B">
        <w:rPr>
          <w:rFonts w:eastAsiaTheme="minorEastAsia"/>
          <w:noProof/>
          <w:sz w:val="22"/>
          <w:szCs w:val="22"/>
        </w:rPr>
        <w:t>Konkursowych będzie przyznawał Wykonawcy punkty zgodnie z</w:t>
      </w:r>
      <w:r w:rsidR="6D0D4773" w:rsidRPr="0683365B">
        <w:rPr>
          <w:rFonts w:eastAsiaTheme="minorEastAsia"/>
          <w:noProof/>
          <w:sz w:val="22"/>
          <w:szCs w:val="22"/>
        </w:rPr>
        <w:t xml:space="preserve"> Tabelą </w:t>
      </w:r>
      <w:r w:rsidR="008B531B" w:rsidRPr="0683365B">
        <w:rPr>
          <w:rFonts w:eastAsiaTheme="minorEastAsia"/>
          <w:noProof/>
          <w:sz w:val="22"/>
          <w:szCs w:val="22"/>
        </w:rPr>
        <w:t>7</w:t>
      </w:r>
      <w:r w:rsidR="008532C0" w:rsidRPr="0683365B">
        <w:rPr>
          <w:rFonts w:eastAsiaTheme="minorEastAsia"/>
          <w:noProof/>
          <w:sz w:val="22"/>
          <w:szCs w:val="22"/>
        </w:rPr>
        <w:t>.</w:t>
      </w:r>
      <w:r w:rsidR="001176E3" w:rsidRPr="0683365B">
        <w:rPr>
          <w:rFonts w:eastAsiaTheme="minorEastAsia"/>
          <w:noProof/>
          <w:sz w:val="22"/>
          <w:szCs w:val="22"/>
        </w:rPr>
        <w:t xml:space="preserve"> </w:t>
      </w:r>
      <w:r w:rsidR="00BD6073" w:rsidRPr="0683365B">
        <w:rPr>
          <w:rFonts w:eastAsiaTheme="minorEastAsia"/>
          <w:noProof/>
          <w:sz w:val="22"/>
          <w:szCs w:val="22"/>
        </w:rPr>
        <w:t xml:space="preserve">Maksymalna liczba punktów możliwych do uzyskania </w:t>
      </w:r>
      <w:r w:rsidR="00886EFE" w:rsidRPr="0683365B">
        <w:rPr>
          <w:rFonts w:eastAsiaTheme="minorEastAsia"/>
          <w:noProof/>
          <w:sz w:val="22"/>
          <w:szCs w:val="22"/>
        </w:rPr>
        <w:t xml:space="preserve">dla Kryteriów Konkursowych </w:t>
      </w:r>
      <w:r w:rsidR="00BD6073" w:rsidRPr="0683365B">
        <w:rPr>
          <w:rFonts w:eastAsiaTheme="minorEastAsia"/>
          <w:noProof/>
          <w:sz w:val="22"/>
          <w:szCs w:val="22"/>
        </w:rPr>
        <w:t xml:space="preserve">wynosi 100. </w:t>
      </w:r>
    </w:p>
    <w:p w14:paraId="4CBD2B20" w14:textId="15A762F0" w:rsidR="00BD6073" w:rsidRDefault="00BD6073" w:rsidP="0683365B">
      <w:pPr>
        <w:spacing w:before="240" w:after="120" w:line="259" w:lineRule="auto"/>
        <w:jc w:val="both"/>
        <w:rPr>
          <w:rFonts w:eastAsiaTheme="minorEastAsia"/>
          <w:noProof/>
          <w:sz w:val="22"/>
          <w:szCs w:val="22"/>
        </w:rPr>
      </w:pPr>
      <w:r w:rsidRPr="0683365B">
        <w:rPr>
          <w:rFonts w:eastAsiaTheme="minorEastAsia"/>
          <w:noProof/>
          <w:sz w:val="22"/>
          <w:szCs w:val="22"/>
        </w:rPr>
        <w:t>Szczegółowe informacje n</w:t>
      </w:r>
      <w:r w:rsidR="22600F33" w:rsidRPr="0683365B">
        <w:rPr>
          <w:rFonts w:eastAsiaTheme="minorEastAsia"/>
          <w:noProof/>
          <w:sz w:val="22"/>
          <w:szCs w:val="22"/>
        </w:rPr>
        <w:t>a temat</w:t>
      </w:r>
      <w:r w:rsidRPr="0683365B">
        <w:rPr>
          <w:rFonts w:eastAsiaTheme="minorEastAsia"/>
          <w:noProof/>
          <w:sz w:val="22"/>
          <w:szCs w:val="22"/>
        </w:rPr>
        <w:t xml:space="preserve"> </w:t>
      </w:r>
      <w:r w:rsidR="00886EFE" w:rsidRPr="0683365B">
        <w:rPr>
          <w:rFonts w:eastAsiaTheme="minorEastAsia"/>
          <w:noProof/>
          <w:sz w:val="22"/>
          <w:szCs w:val="22"/>
        </w:rPr>
        <w:t xml:space="preserve">Kryteriów </w:t>
      </w:r>
      <w:r w:rsidRPr="0683365B">
        <w:rPr>
          <w:rFonts w:eastAsiaTheme="minorEastAsia"/>
          <w:noProof/>
          <w:sz w:val="22"/>
          <w:szCs w:val="22"/>
        </w:rPr>
        <w:t xml:space="preserve">Konkursowych przedstawiono w </w:t>
      </w:r>
      <w:r w:rsidR="00B068B5" w:rsidRPr="0683365B">
        <w:rPr>
          <w:rFonts w:eastAsia="Calibri"/>
          <w:noProof/>
          <w:sz w:val="20"/>
          <w:szCs w:val="20"/>
        </w:rPr>
        <w:t>Tabeli 7</w:t>
      </w:r>
      <w:r w:rsidRPr="0683365B">
        <w:rPr>
          <w:rFonts w:eastAsiaTheme="minorEastAsia"/>
          <w:noProof/>
          <w:sz w:val="22"/>
          <w:szCs w:val="22"/>
        </w:rPr>
        <w:t>.</w:t>
      </w:r>
      <w:r w:rsidR="65C1495D" w:rsidRPr="0683365B">
        <w:rPr>
          <w:rFonts w:eastAsiaTheme="minorEastAsia"/>
          <w:noProof/>
          <w:sz w:val="22"/>
          <w:szCs w:val="22"/>
        </w:rPr>
        <w:t xml:space="preserve"> </w:t>
      </w:r>
    </w:p>
    <w:p w14:paraId="6C4E9517" w14:textId="77777777" w:rsidR="009E0F1B" w:rsidRDefault="009E0F1B" w:rsidP="00F0641A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bookmarkStart w:id="10" w:name="_Ref57728896"/>
      <w:bookmarkStart w:id="11" w:name="_Ref58707791"/>
    </w:p>
    <w:p w14:paraId="5125FB53" w14:textId="6EA93476" w:rsidR="00BD6073" w:rsidRPr="00B068B5" w:rsidRDefault="00BD6073" w:rsidP="00F0641A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</w:t>
      </w:r>
      <w:bookmarkEnd w:id="10"/>
      <w:r w:rsidR="008B531B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7</w:t>
      </w:r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. </w:t>
      </w:r>
      <w:r w:rsidR="008B531B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Ocena spełnienia Wymagań</w:t>
      </w:r>
      <w:r w:rsidR="75191BA7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</w:t>
      </w:r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Konkursow</w:t>
      </w:r>
      <w:bookmarkEnd w:id="11"/>
      <w:r w:rsidR="008B531B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ych</w:t>
      </w:r>
      <w:r w:rsidR="00A8398F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dla </w:t>
      </w:r>
      <w:r w:rsidR="001176E3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Systemu wentylacji</w:t>
      </w:r>
      <w:r w:rsidR="008F49D3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A</w:t>
      </w:r>
      <w:r w:rsidR="00AF0CE2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w Działaniu 1: „Wentylacja sal lekcyjnych” </w:t>
      </w:r>
    </w:p>
    <w:tbl>
      <w:tblPr>
        <w:tblStyle w:val="Tabela-Siatka1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645"/>
        <w:gridCol w:w="1618"/>
        <w:gridCol w:w="2694"/>
        <w:gridCol w:w="3969"/>
        <w:gridCol w:w="1280"/>
      </w:tblGrid>
      <w:tr w:rsidR="001142C2" w:rsidRPr="00F747AF" w14:paraId="4FE499D2" w14:textId="77777777" w:rsidTr="201EFCF4">
        <w:trPr>
          <w:jc w:val="center"/>
        </w:trPr>
        <w:tc>
          <w:tcPr>
            <w:tcW w:w="645" w:type="dxa"/>
            <w:shd w:val="clear" w:color="auto" w:fill="C5E0B3" w:themeFill="accent6" w:themeFillTint="66"/>
            <w:vAlign w:val="center"/>
          </w:tcPr>
          <w:p w14:paraId="39278249" w14:textId="00C3BC1F" w:rsidR="001142C2" w:rsidRPr="00F747AF" w:rsidRDefault="39530A2F" w:rsidP="0683365B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683365B">
              <w:rPr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8" w:type="dxa"/>
            <w:shd w:val="clear" w:color="auto" w:fill="C5E0B3" w:themeFill="accent6" w:themeFillTint="66"/>
            <w:vAlign w:val="center"/>
          </w:tcPr>
          <w:p w14:paraId="3BBDE9E9" w14:textId="772AB492" w:rsidR="001142C2" w:rsidRPr="00F747AF" w:rsidRDefault="001142C2" w:rsidP="006E29E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F747AF">
              <w:rPr>
                <w:b/>
                <w:bCs/>
                <w:color w:val="000000" w:themeColor="text1"/>
                <w:sz w:val="20"/>
                <w:lang w:eastAsia="pl-PL"/>
              </w:rPr>
              <w:t>Kategoria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2F6E6F5" w14:textId="56CF33A2" w:rsidR="001142C2" w:rsidRPr="00F747AF" w:rsidRDefault="001142C2" w:rsidP="001142C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F747AF">
              <w:rPr>
                <w:b/>
                <w:bCs/>
                <w:color w:val="000000" w:themeColor="text1"/>
                <w:sz w:val="20"/>
                <w:lang w:eastAsia="pl-PL"/>
              </w:rPr>
              <w:t xml:space="preserve">Nazwa </w:t>
            </w:r>
            <w:r>
              <w:rPr>
                <w:b/>
                <w:bCs/>
                <w:color w:val="000000" w:themeColor="text1"/>
                <w:sz w:val="20"/>
                <w:lang w:eastAsia="pl-PL"/>
              </w:rPr>
              <w:t>i o</w:t>
            </w:r>
            <w:r w:rsidRPr="00F747AF">
              <w:rPr>
                <w:b/>
                <w:bCs/>
                <w:color w:val="000000" w:themeColor="text1"/>
                <w:sz w:val="20"/>
                <w:lang w:eastAsia="pl-PL"/>
              </w:rPr>
              <w:t>pis Wymagania Konkursowego</w:t>
            </w:r>
          </w:p>
        </w:tc>
        <w:tc>
          <w:tcPr>
            <w:tcW w:w="3969" w:type="dxa"/>
            <w:shd w:val="clear" w:color="auto" w:fill="C5E0B3" w:themeFill="accent6" w:themeFillTint="66"/>
            <w:vAlign w:val="center"/>
          </w:tcPr>
          <w:p w14:paraId="7FC35CBE" w14:textId="1BCEAE06" w:rsidR="001142C2" w:rsidRPr="00F747AF" w:rsidRDefault="001142C2" w:rsidP="006E29E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F747AF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Sposób przyznawania punktów</w:t>
            </w:r>
          </w:p>
        </w:tc>
        <w:tc>
          <w:tcPr>
            <w:tcW w:w="1280" w:type="dxa"/>
            <w:shd w:val="clear" w:color="auto" w:fill="C5E0B3" w:themeFill="accent6" w:themeFillTint="66"/>
          </w:tcPr>
          <w:p w14:paraId="04C9E1B5" w14:textId="28ABADC7" w:rsidR="001142C2" w:rsidRPr="00F747AF" w:rsidRDefault="001142C2" w:rsidP="00F747AF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F747AF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Maks. ilość punktów do uzyskania</w:t>
            </w:r>
          </w:p>
        </w:tc>
      </w:tr>
      <w:tr w:rsidR="001142C2" w:rsidRPr="005E7E0B" w14:paraId="3B0F5AC2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4D417B19" w14:textId="3A0801F6" w:rsidR="001142C2" w:rsidRPr="004401E0" w:rsidRDefault="001142C2" w:rsidP="009E1E25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1618" w:type="dxa"/>
            <w:vAlign w:val="center"/>
          </w:tcPr>
          <w:p w14:paraId="560B0656" w14:textId="3A022F35" w:rsidR="001142C2" w:rsidRPr="004401E0" w:rsidRDefault="001142C2" w:rsidP="009E1E25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4914D738" w14:textId="77777777" w:rsidR="001142C2" w:rsidRPr="001142C2" w:rsidRDefault="001142C2" w:rsidP="009E1E25">
            <w:pPr>
              <w:spacing w:line="259" w:lineRule="auto"/>
              <w:contextualSpacing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 w:val="20"/>
                <w:szCs w:val="20"/>
                <w:lang w:eastAsia="pl-PL"/>
              </w:rPr>
              <w:t>Środowiskowa jakość powietrza</w:t>
            </w:r>
          </w:p>
          <w:p w14:paraId="4FC612B0" w14:textId="6D428BB1" w:rsidR="001142C2" w:rsidRPr="004401E0" w:rsidRDefault="001142C2" w:rsidP="003D4A82">
            <w:pPr>
              <w:pStyle w:val="Normalny1"/>
              <w:spacing w:line="240" w:lineRule="auto"/>
              <w:jc w:val="left"/>
              <w:rPr>
                <w:rFonts w:eastAsiaTheme="minorEastAsia"/>
              </w:rPr>
            </w:pP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Środowiskowa jakość powietrza była jak największa, przy czym nie może być niższa niż 0,2, wyliczona zgodnie z metodyką wskazaną w </w:t>
            </w:r>
            <w:r w:rsidR="001236D8">
              <w:rPr>
                <w:rFonts w:asciiTheme="minorHAnsi" w:hAnsiTheme="minorHAnsi" w:cstheme="minorHAnsi"/>
                <w:szCs w:val="20"/>
                <w:lang w:eastAsia="pl-PL"/>
              </w:rPr>
              <w:t>punkcie 7.1 w Tabeli 7 w Załączniku nr 1 do Regulaminu</w:t>
            </w: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. </w:t>
            </w:r>
          </w:p>
        </w:tc>
        <w:tc>
          <w:tcPr>
            <w:tcW w:w="3969" w:type="dxa"/>
          </w:tcPr>
          <w:p w14:paraId="68BCE0DE" w14:textId="402EDB74" w:rsidR="001142C2" w:rsidRPr="004401E0" w:rsidRDefault="39530A2F" w:rsidP="003D4A82">
            <w:pPr>
              <w:jc w:val="both"/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0683365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 parametru w badanym Wniosku danego Wnioskodawcy, do najlepszego deklarowanego parametru spośród wszystkich Wniosków. Zamawiający przyzna punkty na podstawie niniejszego wzoru:</w:t>
            </w:r>
            <w:r w:rsidRPr="0683365B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6911133" w14:textId="22386664" w:rsidR="001142C2" w:rsidRPr="004401E0" w:rsidRDefault="001142C2" w:rsidP="00CE2D0C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  <w:p w14:paraId="0B0EDBFE" w14:textId="29FEDD5D" w:rsidR="001142C2" w:rsidRPr="005D5578" w:rsidRDefault="00427E5E" w:rsidP="0683365B">
            <w:pPr>
              <w:jc w:val="center"/>
              <w:textAlignment w:val="baseline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EAQ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541A6362" w14:textId="77777777" w:rsidR="001142C2" w:rsidRDefault="001142C2" w:rsidP="004401E0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79CEE1CA" w14:textId="15A83654" w:rsidR="0683365B" w:rsidRDefault="0683365B" w:rsidP="0683365B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6ABB455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1431FED8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D0A4F67" w14:textId="7C0D5093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13929B88" w:rsidRPr="0683365B">
              <w:rPr>
                <w:rFonts w:eastAsia="Times New Roman"/>
                <w:sz w:val="20"/>
                <w:szCs w:val="20"/>
                <w:lang w:eastAsia="pl-PL"/>
              </w:rPr>
              <w:t> –  liczba punktów przyznaną badanemu Wnioskow</w:t>
            </w:r>
            <w:r w:rsidR="00B469BB">
              <w:rPr>
                <w:rFonts w:eastAsia="Times New Roman"/>
                <w:sz w:val="20"/>
                <w:szCs w:val="20"/>
                <w:lang w:eastAsia="pl-PL"/>
              </w:rPr>
              <w:t>i danego Wnioskodawcy w ramach w</w:t>
            </w:r>
            <w:r w:rsidR="13929B88" w:rsidRPr="0683365B">
              <w:rPr>
                <w:rFonts w:eastAsia="Times New Roman"/>
                <w:sz w:val="20"/>
                <w:szCs w:val="20"/>
                <w:lang w:eastAsia="pl-PL"/>
              </w:rPr>
              <w:t>ymagania </w:t>
            </w:r>
            <w:r w:rsidR="13929B88" w:rsidRPr="0683365B">
              <w:rPr>
                <w:sz w:val="20"/>
                <w:szCs w:val="20"/>
                <w:lang w:eastAsia="pl-PL"/>
              </w:rPr>
              <w:t>Środowiskowa jakość powietrza</w:t>
            </w:r>
            <w:r w:rsidR="13929B88" w:rsidRPr="0683365B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6F94FF54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2141C59" w14:textId="7C7800B8" w:rsidR="001142C2" w:rsidRPr="005D5578" w:rsidRDefault="00427E5E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najwyższy deklarowany wskaźnik </w:t>
            </w:r>
            <w:r w:rsidR="001142C2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EAQ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</w:t>
            </w:r>
            <w:r w:rsidR="001142C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</w:p>
          <w:p w14:paraId="18904C4A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2CB7112" w14:textId="7BED0D5B" w:rsidR="001142C2" w:rsidRPr="005D5578" w:rsidRDefault="00427E5E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– wskaźnik </w:t>
            </w:r>
            <w:r w:rsidR="001142C2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EAQ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Wnioskodawcy, </w:t>
            </w:r>
          </w:p>
          <w:p w14:paraId="01BDB69B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612FD8C" w14:textId="23D44ACA" w:rsidR="001142C2" w:rsidRPr="005D5578" w:rsidRDefault="00427E5E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vertAlign w:val="subscript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0160D661" w14:textId="663E886F" w:rsidR="001142C2" w:rsidRPr="004401E0" w:rsidRDefault="001142C2" w:rsidP="00CE2D0C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22A43593" w14:textId="15FBD799" w:rsidR="001142C2" w:rsidRPr="004401E0" w:rsidRDefault="001142C2" w:rsidP="009E1E25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B0CF491" w14:textId="565069D1" w:rsidR="001142C2" w:rsidRPr="004401E0" w:rsidRDefault="00B469BB" w:rsidP="00B469BB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19</w:t>
            </w:r>
            <w:r w:rsidR="39530A2F" w:rsidRPr="0683365B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1142C2" w:rsidRPr="005E7E0B" w14:paraId="634BA80A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0747587B" w14:textId="201AF691" w:rsidR="001142C2" w:rsidRPr="004401E0" w:rsidRDefault="001142C2" w:rsidP="009E1E25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7.2</w:t>
            </w:r>
          </w:p>
        </w:tc>
        <w:tc>
          <w:tcPr>
            <w:tcW w:w="1618" w:type="dxa"/>
            <w:vAlign w:val="center"/>
          </w:tcPr>
          <w:p w14:paraId="571A2B64" w14:textId="22E4C9F4" w:rsidR="001142C2" w:rsidRPr="004401E0" w:rsidRDefault="001142C2" w:rsidP="009E1E25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4717BF99" w14:textId="77777777" w:rsidR="001142C2" w:rsidRPr="001142C2" w:rsidRDefault="001142C2" w:rsidP="009E1E25">
            <w:pPr>
              <w:pStyle w:val="Normalny1"/>
              <w:spacing w:line="240" w:lineRule="auto"/>
              <w:jc w:val="left"/>
              <w:rPr>
                <w:rFonts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Cs w:val="20"/>
                <w:lang w:eastAsia="pl-PL"/>
              </w:rPr>
              <w:t>Mikrobiologiczna jakość powietrza</w:t>
            </w:r>
          </w:p>
          <w:p w14:paraId="135FFF73" w14:textId="343992BC" w:rsidR="001142C2" w:rsidRPr="004401E0" w:rsidRDefault="001142C2" w:rsidP="009E1E25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370E83">
              <w:rPr>
                <w:sz w:val="20"/>
                <w:lang w:eastAsia="pl-PL"/>
              </w:rPr>
              <w:t xml:space="preserve"> Zamawiający wymaga, aby Mikrobiologiczna jakość powietrza była jak największa, przy czym nie może być niższa niż 0,4, wyliczona zgodnie z metodyką wskazaną w </w:t>
            </w:r>
            <w:r w:rsidR="00370E83" w:rsidRPr="00370E83">
              <w:rPr>
                <w:sz w:val="20"/>
                <w:lang w:eastAsia="pl-PL"/>
              </w:rPr>
              <w:t xml:space="preserve">punkcie 7.2 w </w:t>
            </w:r>
            <w:r w:rsidR="00D4582F" w:rsidRPr="00370E83">
              <w:rPr>
                <w:sz w:val="20"/>
                <w:lang w:eastAsia="pl-PL"/>
              </w:rPr>
              <w:t xml:space="preserve">Tabeli 7 w Załączniku nr </w:t>
            </w:r>
            <w:r w:rsidR="3017BC8B" w:rsidRPr="00370E83">
              <w:rPr>
                <w:sz w:val="20"/>
                <w:lang w:eastAsia="pl-PL"/>
              </w:rPr>
              <w:t>1</w:t>
            </w:r>
            <w:r w:rsidR="00D4582F" w:rsidRPr="00370E83">
              <w:rPr>
                <w:sz w:val="20"/>
                <w:lang w:eastAsia="pl-PL"/>
              </w:rPr>
              <w:t xml:space="preserve"> do Regulaminu</w:t>
            </w:r>
            <w:r w:rsidR="00F637F4" w:rsidRPr="00370E83">
              <w:rPr>
                <w:sz w:val="18"/>
                <w:szCs w:val="20"/>
                <w:lang w:eastAsia="pl-PL"/>
              </w:rPr>
              <w:t>.</w:t>
            </w:r>
          </w:p>
        </w:tc>
        <w:tc>
          <w:tcPr>
            <w:tcW w:w="3969" w:type="dxa"/>
          </w:tcPr>
          <w:p w14:paraId="7DDC6E5E" w14:textId="771090FC" w:rsidR="001142C2" w:rsidRPr="004401E0" w:rsidRDefault="001142C2" w:rsidP="005D5578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76A6ADF" w14:textId="1BCF6B2D" w:rsidR="001142C2" w:rsidRPr="005D5578" w:rsidRDefault="00427E5E" w:rsidP="004401E0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IAQ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52CF6E6" w14:textId="77777777" w:rsidR="001142C2" w:rsidRPr="005D5578" w:rsidRDefault="001142C2" w:rsidP="004401E0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7C2F8385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45D573FC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8CF6F54" w14:textId="6D208F53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–  liczba punktów przyznaną badanemu Wnioskowi danego Wnioskodawcy w ramach Wymagania </w:t>
            </w:r>
            <w:r w:rsidR="39530A2F" w:rsidRPr="0683365B">
              <w:rPr>
                <w:sz w:val="20"/>
                <w:szCs w:val="20"/>
                <w:lang w:eastAsia="pl-PL"/>
              </w:rPr>
              <w:t>Mikrobiologiczna jakość powietrza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38EEA8C2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6CCD9A4" w14:textId="484009E9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39530A2F" w:rsidRPr="0683365B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IAQ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spośród wszystkich Wniosków, </w:t>
            </w:r>
          </w:p>
          <w:p w14:paraId="6BC64723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0A3EC66" w14:textId="7C61B6AE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39530A2F" w:rsidRPr="0683365B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IAQ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Wnioskodawcy, </w:t>
            </w:r>
          </w:p>
          <w:p w14:paraId="1BB0C113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A63F101" w14:textId="3BBE5850" w:rsidR="001142C2" w:rsidRPr="005D5578" w:rsidRDefault="00427E5E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637D7EEA" w14:textId="119B718E" w:rsidR="001142C2" w:rsidRPr="004401E0" w:rsidRDefault="001142C2" w:rsidP="009E1E25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607AD509" w14:textId="7F2D4E1B" w:rsidR="001142C2" w:rsidRPr="004401E0" w:rsidRDefault="00370E83" w:rsidP="009E1E25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11 punktów</w:t>
            </w:r>
          </w:p>
        </w:tc>
      </w:tr>
      <w:tr w:rsidR="001142C2" w:rsidRPr="005E7E0B" w14:paraId="2D2B6445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57CD5068" w14:textId="30876EA2" w:rsidR="001142C2" w:rsidRPr="004401E0" w:rsidRDefault="001142C2" w:rsidP="004401E0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1618" w:type="dxa"/>
            <w:vAlign w:val="center"/>
          </w:tcPr>
          <w:p w14:paraId="7A927C8C" w14:textId="40A7B868" w:rsidR="001142C2" w:rsidRPr="004401E0" w:rsidRDefault="001142C2" w:rsidP="004401E0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3758FAB4" w14:textId="77777777" w:rsidR="001142C2" w:rsidRPr="001142C2" w:rsidRDefault="001142C2" w:rsidP="004401E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Cs w:val="20"/>
                <w:lang w:eastAsia="pl-PL"/>
              </w:rPr>
              <w:t>Efektywność wentylacji</w:t>
            </w: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24B89454" w14:textId="1A059EEE" w:rsidR="001142C2" w:rsidRPr="004401E0" w:rsidRDefault="5CBFC00A" w:rsidP="00D8EC72">
            <w:pPr>
              <w:pStyle w:val="Normalny1"/>
              <w:spacing w:line="240" w:lineRule="auto"/>
              <w:jc w:val="left"/>
              <w:rPr>
                <w:rFonts w:eastAsiaTheme="minorEastAsia" w:cstheme="minorBidi"/>
                <w:color w:val="000000" w:themeColor="text1"/>
              </w:rPr>
            </w:pPr>
            <w:r w:rsidRPr="00D8EC72">
              <w:rPr>
                <w:rFonts w:asciiTheme="minorHAnsi" w:hAnsiTheme="minorHAnsi" w:cstheme="minorBidi"/>
                <w:lang w:eastAsia="pl-PL"/>
              </w:rPr>
              <w:t xml:space="preserve">Zamawiający wymaga, aby Efektywność wentylacji była jak największa, przy czym nie może być niższa niż 0,5, wyliczona zgodnie z metodyką wskazaną w </w:t>
            </w:r>
            <w:r w:rsidR="33A71B99" w:rsidRPr="00D8EC72">
              <w:rPr>
                <w:rFonts w:asciiTheme="minorHAnsi" w:hAnsiTheme="minorHAnsi" w:cstheme="minorBidi"/>
                <w:lang w:eastAsia="pl-PL"/>
              </w:rPr>
              <w:t>punkcie 7.3 w</w:t>
            </w:r>
            <w:r w:rsidR="630A1FF0" w:rsidRPr="00D8EC72">
              <w:rPr>
                <w:rFonts w:asciiTheme="minorHAnsi" w:hAnsiTheme="minorHAnsi" w:cstheme="minorBidi"/>
                <w:lang w:eastAsia="pl-PL"/>
              </w:rPr>
              <w:t xml:space="preserve"> Tabeli 7 w Załączniku nr </w:t>
            </w:r>
            <w:r w:rsidR="13243196" w:rsidRPr="00D8EC72">
              <w:rPr>
                <w:rFonts w:asciiTheme="minorHAnsi" w:hAnsiTheme="minorHAnsi" w:cstheme="minorBidi"/>
                <w:lang w:eastAsia="pl-PL"/>
              </w:rPr>
              <w:t>1</w:t>
            </w:r>
            <w:r w:rsidR="630A1FF0" w:rsidRPr="00D8EC72">
              <w:rPr>
                <w:rFonts w:asciiTheme="minorHAnsi" w:hAnsiTheme="minorHAnsi" w:cstheme="minorBidi"/>
                <w:lang w:eastAsia="pl-PL"/>
              </w:rPr>
              <w:t xml:space="preserve"> do Regulaminu</w:t>
            </w:r>
            <w:r w:rsidR="1B037D60" w:rsidRPr="00D8EC72">
              <w:rPr>
                <w:rFonts w:cstheme="minorBidi"/>
                <w:lang w:eastAsia="pl-PL"/>
              </w:rPr>
              <w:t xml:space="preserve">. </w:t>
            </w:r>
          </w:p>
        </w:tc>
        <w:tc>
          <w:tcPr>
            <w:tcW w:w="3969" w:type="dxa"/>
          </w:tcPr>
          <w:p w14:paraId="4DCF3FB8" w14:textId="12C2C56D" w:rsidR="001142C2" w:rsidRPr="004401E0" w:rsidRDefault="001142C2" w:rsidP="004401E0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113AF76A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</w:t>
            </w:r>
            <w:r w:rsidR="00A15A85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113AF76A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porównania parametru w badanym Wniosku danego Wnioskodawcy, do najlepszego deklarowanego parametru spośród wszystkich Wniosków. Zamawiający przyzna punkty na podstawie niniejszego wzoru:</w:t>
            </w:r>
            <w:r w:rsidRPr="113AF76A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2CC62A4" w14:textId="77777777" w:rsidR="001142C2" w:rsidRPr="004401E0" w:rsidRDefault="001142C2" w:rsidP="004401E0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14:paraId="0A3764FF" w14:textId="5ADDC868" w:rsidR="001142C2" w:rsidRPr="005D5578" w:rsidRDefault="00427E5E" w:rsidP="113AF76A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tot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593AF69D" w14:textId="77777777" w:rsidR="001142C2" w:rsidRPr="005D5578" w:rsidRDefault="001142C2" w:rsidP="004401E0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Przy czym: </w:t>
            </w:r>
          </w:p>
          <w:p w14:paraId="4613C551" w14:textId="77777777" w:rsidR="001142C2" w:rsidRPr="005D5578" w:rsidRDefault="001142C2" w:rsidP="004401E0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F859DEC" w14:textId="6EE6B9AA" w:rsidR="001142C2" w:rsidRPr="005D5578" w:rsidRDefault="00427E5E" w:rsidP="004401E0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15EAD91F">
              <w:rPr>
                <w:rFonts w:eastAsia="Times New Roman"/>
                <w:sz w:val="20"/>
                <w:szCs w:val="20"/>
                <w:lang w:eastAsia="pl-PL"/>
              </w:rPr>
              <w:t>–  liczba punktów przyznaną badanemu Wnioskow</w:t>
            </w:r>
            <w:r w:rsidR="00370E83">
              <w:rPr>
                <w:rFonts w:eastAsia="Times New Roman"/>
                <w:sz w:val="20"/>
                <w:szCs w:val="20"/>
                <w:lang w:eastAsia="pl-PL"/>
              </w:rPr>
              <w:t>i danego Wnioskodawcy w ramach w</w:t>
            </w:r>
            <w:r w:rsidR="001142C2" w:rsidRPr="15EAD91F">
              <w:rPr>
                <w:rFonts w:eastAsia="Times New Roman"/>
                <w:sz w:val="20"/>
                <w:szCs w:val="20"/>
                <w:lang w:eastAsia="pl-PL"/>
              </w:rPr>
              <w:t>ymagania</w:t>
            </w:r>
            <w:r w:rsidR="001142C2" w:rsidRPr="15EAD91F">
              <w:rPr>
                <w:rFonts w:eastAsia="Times New Roman"/>
                <w:b/>
                <w:sz w:val="20"/>
                <w:szCs w:val="20"/>
                <w:lang w:eastAsia="pl-PL"/>
              </w:rPr>
              <w:t> </w:t>
            </w:r>
            <w:r w:rsidR="001236D8" w:rsidRPr="003D4A82">
              <w:rPr>
                <w:sz w:val="20"/>
                <w:szCs w:val="20"/>
                <w:lang w:eastAsia="pl-PL"/>
              </w:rPr>
              <w:t>Efektywność wentylacji</w:t>
            </w:r>
            <w:r w:rsidR="001142C2" w:rsidRPr="00A15A85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1142C2" w:rsidRPr="15EAD91F">
              <w:rPr>
                <w:rFonts w:eastAsia="Times New Roman"/>
                <w:sz w:val="20"/>
                <w:szCs w:val="20"/>
                <w:lang w:eastAsia="pl-PL"/>
              </w:rPr>
              <w:t xml:space="preserve"> Uzyskany wynik zostanie zaokrąglony do trzech miejsc po przecinku, </w:t>
            </w:r>
          </w:p>
          <w:p w14:paraId="44085D59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FF1E77E" w14:textId="12E7673A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– najwyższy deklarowany wskaźnik 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całkowitej </w:t>
            </w:r>
            <w:r w:rsidR="18C8B548" w:rsidRPr="0683365B">
              <w:rPr>
                <w:rFonts w:eastAsia="Times New Roman"/>
                <w:sz w:val="20"/>
                <w:szCs w:val="20"/>
                <w:lang w:eastAsia="pl-PL"/>
              </w:rPr>
              <w:t>efektywności wentylacji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>)</m:t>
              </m:r>
            </m:oMath>
            <w:r w:rsidR="001236D8">
              <w:rPr>
                <w:rFonts w:eastAsia="Times New Roman"/>
              </w:rPr>
              <w:t xml:space="preserve"> </w:t>
            </w:r>
            <w:r w:rsidR="39530A2F" w:rsidRPr="0683365B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spośród wszystkich Wniosków, </w:t>
            </w:r>
          </w:p>
          <w:p w14:paraId="4E4A7D2D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AB10E3A" w14:textId="180DB8DB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– wskaźnik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 całkowitej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74F7745D" w:rsidRPr="0683365B">
              <w:rPr>
                <w:rFonts w:eastAsia="Times New Roman"/>
                <w:sz w:val="20"/>
                <w:szCs w:val="20"/>
                <w:lang w:eastAsia="pl-PL"/>
              </w:rPr>
              <w:t>efektywności</w:t>
            </w:r>
            <w:r w:rsidR="37FD6CB2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wentylacji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 xml:space="preserve">) </m:t>
              </m:r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w badanym Wniosku danego Wnioskodawcy, </w:t>
            </w:r>
          </w:p>
          <w:p w14:paraId="157B899C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F5AE489" w14:textId="7D3EE436" w:rsidR="001142C2" w:rsidRPr="005D5578" w:rsidRDefault="00427E5E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646D2E45" w14:textId="2741DC99" w:rsidR="001142C2" w:rsidRPr="004401E0" w:rsidRDefault="001142C2" w:rsidP="004401E0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4B94F943" w14:textId="398F4E9B" w:rsidR="001142C2" w:rsidRPr="004401E0" w:rsidRDefault="00370E83" w:rsidP="004401E0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8 punktów</w:t>
            </w:r>
          </w:p>
        </w:tc>
      </w:tr>
      <w:tr w:rsidR="001142C2" w:rsidRPr="005E7E0B" w14:paraId="0CC8BEF1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5A86967B" w14:textId="2B937DFE" w:rsidR="001142C2" w:rsidRPr="004401E0" w:rsidRDefault="001142C2" w:rsidP="004401E0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7.4</w:t>
            </w:r>
          </w:p>
        </w:tc>
        <w:tc>
          <w:tcPr>
            <w:tcW w:w="1618" w:type="dxa"/>
            <w:vAlign w:val="center"/>
          </w:tcPr>
          <w:p w14:paraId="7847CA6A" w14:textId="0EB31A0A" w:rsidR="001142C2" w:rsidRPr="004401E0" w:rsidRDefault="001142C2" w:rsidP="004401E0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2620E709" w14:textId="77777777" w:rsidR="001142C2" w:rsidRPr="001142C2" w:rsidRDefault="001142C2" w:rsidP="004401E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Cs w:val="20"/>
                <w:lang w:eastAsia="pl-PL"/>
              </w:rPr>
              <w:t>Odzysk ciepła i chłodu</w:t>
            </w: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70121BBC" w14:textId="3BC240C0" w:rsidR="001142C2" w:rsidRPr="004401E0" w:rsidRDefault="001142C2" w:rsidP="003D4A82">
            <w:pPr>
              <w:pStyle w:val="Normalny1"/>
              <w:spacing w:line="240" w:lineRule="auto"/>
              <w:jc w:val="left"/>
              <w:rPr>
                <w:rFonts w:eastAsiaTheme="minorEastAsia" w:cstheme="minorHAnsi"/>
                <w:color w:val="000000" w:themeColor="text1"/>
                <w:szCs w:val="20"/>
              </w:rPr>
            </w:pP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Odzysk ciepła i chłodu był jak największy, przy czym nie może być niższy niż 0,5 wyliczony zgodnie z metodyką wskazaną w </w:t>
            </w:r>
            <w:r w:rsidR="00370E83">
              <w:rPr>
                <w:rFonts w:asciiTheme="minorHAnsi" w:hAnsiTheme="minorHAnsi" w:cstheme="minorHAnsi"/>
                <w:szCs w:val="20"/>
                <w:lang w:eastAsia="pl-PL"/>
              </w:rPr>
              <w:t xml:space="preserve">punkcie 7.4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7 w Załączniku nr 1 do Regulaminu</w:t>
            </w:r>
            <w:r w:rsidR="00F637F4">
              <w:rPr>
                <w:rFonts w:asciiTheme="minorHAnsi" w:hAnsiTheme="minorHAnsi" w:cstheme="minorHAnsi"/>
                <w:szCs w:val="20"/>
                <w:lang w:eastAsia="pl-PL"/>
              </w:rPr>
              <w:t xml:space="preserve">. </w:t>
            </w:r>
          </w:p>
        </w:tc>
        <w:tc>
          <w:tcPr>
            <w:tcW w:w="3969" w:type="dxa"/>
          </w:tcPr>
          <w:p w14:paraId="55E8F4B1" w14:textId="77777777" w:rsidR="001142C2" w:rsidRPr="004401E0" w:rsidRDefault="001142C2" w:rsidP="004401E0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5001FF0" w14:textId="4A37E74A" w:rsidR="001142C2" w:rsidRPr="005D5578" w:rsidRDefault="00427E5E" w:rsidP="004401E0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50D61AC5" w14:textId="77777777" w:rsidR="001142C2" w:rsidRPr="005D5578" w:rsidRDefault="001142C2" w:rsidP="004401E0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40CDD693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33ADAB88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89A49FD" w14:textId="4654FBAF" w:rsidR="001142C2" w:rsidRPr="005D5578" w:rsidRDefault="00427E5E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</w:t>
            </w:r>
            <w:r w:rsidR="001142C2">
              <w:rPr>
                <w:rFonts w:eastAsia="Times New Roman" w:cstheme="minorHAnsi"/>
                <w:sz w:val="20"/>
                <w:szCs w:val="20"/>
                <w:lang w:eastAsia="pl-PL"/>
              </w:rPr>
              <w:t>Wnioskodawcy w ramach Wymagania</w:t>
            </w:r>
            <w:r w:rsidR="001142C2" w:rsidRPr="004401E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cstheme="minorHAnsi"/>
                <w:sz w:val="20"/>
                <w:szCs w:val="20"/>
                <w:lang w:eastAsia="pl-PL"/>
              </w:rPr>
              <w:t>Odzysk ciepła i chłodu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4215309F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1F72911" w14:textId="52CCDC64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całkowitego </w:t>
            </w:r>
            <w:r w:rsidR="2687DA21" w:rsidRPr="0683365B">
              <w:rPr>
                <w:rFonts w:eastAsia="Times New Roman"/>
                <w:sz w:val="20"/>
                <w:szCs w:val="20"/>
                <w:lang w:eastAsia="pl-PL"/>
              </w:rPr>
              <w:t>odzysku ciepła i chłodu</w:t>
            </w:r>
            <w:r w:rsidR="001236D8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1236D8" w:rsidRPr="00F27C7B">
              <w:rPr>
                <w:rFonts w:eastAsia="Times New Roman"/>
                <w:iCs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</m:oMath>
            <w:r w:rsidR="001236D8" w:rsidRPr="00F27C7B">
              <w:rPr>
                <w:rFonts w:eastAsia="Times New Roman"/>
                <w:iCs/>
                <w:sz w:val="20"/>
                <w:szCs w:val="20"/>
                <w:lang w:eastAsia="pl-PL"/>
              </w:rPr>
              <w:t>)</w:t>
            </w:r>
            <w:r w:rsidR="39530A2F" w:rsidRPr="777603D3" w:rsidDel="001236D8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spośród wszystkich Wniosków, </w:t>
            </w:r>
          </w:p>
          <w:p w14:paraId="41EF3AD5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1B0C610" w14:textId="12B331E0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 całkowitego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56F8B346" w:rsidRPr="0683365B">
              <w:rPr>
                <w:rFonts w:eastAsia="Times New Roman"/>
                <w:sz w:val="20"/>
                <w:szCs w:val="20"/>
                <w:lang w:eastAsia="pl-PL"/>
              </w:rPr>
              <w:t>odzysku ciepła i chłodu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</m:oMath>
            <w:r w:rsidR="00F27C7B">
              <w:rPr>
                <w:rFonts w:eastAsia="Times New Roman"/>
              </w:rPr>
              <w:t xml:space="preserve">)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w badanym Wniosku danego Wnioskodawcy, </w:t>
            </w:r>
          </w:p>
          <w:p w14:paraId="45AB0EA2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E5D26E1" w14:textId="77777777" w:rsidR="001142C2" w:rsidRPr="005D5578" w:rsidRDefault="00427E5E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6607DC8C" w14:textId="7343188F" w:rsidR="001142C2" w:rsidRPr="004401E0" w:rsidRDefault="001142C2" w:rsidP="004401E0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56A4D694" w14:textId="1028197B" w:rsidR="001142C2" w:rsidRPr="004401E0" w:rsidRDefault="005023A2" w:rsidP="004401E0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14 punktów</w:t>
            </w:r>
          </w:p>
        </w:tc>
      </w:tr>
      <w:tr w:rsidR="001142C2" w:rsidRPr="005E7E0B" w14:paraId="6F523660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0C51C87E" w14:textId="2D3685D1" w:rsidR="001142C2" w:rsidRPr="004401E0" w:rsidRDefault="001142C2" w:rsidP="0054174F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7.5</w:t>
            </w:r>
          </w:p>
        </w:tc>
        <w:tc>
          <w:tcPr>
            <w:tcW w:w="1618" w:type="dxa"/>
            <w:vAlign w:val="center"/>
          </w:tcPr>
          <w:p w14:paraId="3885524E" w14:textId="214D673E" w:rsidR="001142C2" w:rsidRPr="004401E0" w:rsidRDefault="001142C2" w:rsidP="0054174F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043A89EF" w14:textId="64AEBD44" w:rsidR="001142C2" w:rsidRDefault="158CF2FD">
            <w:pPr>
              <w:pStyle w:val="Normalny1"/>
              <w:spacing w:line="240" w:lineRule="auto"/>
              <w:jc w:val="left"/>
              <w:rPr>
                <w:b/>
                <w:bCs/>
                <w:color w:val="000000" w:themeColor="text1"/>
                <w:szCs w:val="20"/>
                <w:lang w:eastAsia="pl-PL"/>
              </w:rPr>
            </w:pPr>
            <w:r w:rsidRPr="290F6831">
              <w:rPr>
                <w:rFonts w:cstheme="minorBidi"/>
                <w:b/>
                <w:bCs/>
                <w:color w:val="000000" w:themeColor="text1"/>
                <w:lang w:eastAsia="pl-PL"/>
              </w:rPr>
              <w:t>Wilgotność powietrza nawiewanego</w:t>
            </w:r>
          </w:p>
          <w:p w14:paraId="18762F8D" w14:textId="4BECF5DF" w:rsidR="001142C2" w:rsidRPr="004401E0" w:rsidRDefault="5CBFC00A" w:rsidP="290F6831">
            <w:pPr>
              <w:pStyle w:val="Normalny1"/>
              <w:spacing w:line="240" w:lineRule="auto"/>
              <w:jc w:val="left"/>
              <w:rPr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</w:t>
            </w:r>
            <w:r w:rsidR="53BB502B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Wilgotność</w:t>
            </w:r>
            <w:r w:rsidR="1B729923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powietrza nawiewanego</w:t>
            </w: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był</w:t>
            </w:r>
            <w:r w:rsidR="3DFB9E80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a</w:t>
            </w: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jak największ</w:t>
            </w:r>
            <w:r w:rsidR="32B9AD60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a</w:t>
            </w: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, przy czym nie może być niższ</w:t>
            </w:r>
            <w:r w:rsidR="5F23CA6A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a</w:t>
            </w: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niż 0,5  </w:t>
            </w:r>
            <w:r w:rsidRPr="00D8EC72">
              <w:rPr>
                <w:rFonts w:asciiTheme="minorHAnsi" w:hAnsiTheme="minorHAnsi" w:cstheme="minorBidi"/>
                <w:color w:val="000000" w:themeColor="text1"/>
                <w:highlight w:val="red"/>
                <w:lang w:eastAsia="pl-PL"/>
              </w:rPr>
              <w:t xml:space="preserve"> </w:t>
            </w: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wyliczon</w:t>
            </w:r>
            <w:r w:rsidR="17003293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a</w:t>
            </w: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zgodnie z metodyką wskazaną w </w:t>
            </w:r>
            <w:r w:rsidR="33A71B99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punkcie 7.5 w </w:t>
            </w:r>
            <w:r w:rsidR="630A1FF0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Tabeli 7 w Załączniku nr 1 do Regulaminu</w:t>
            </w:r>
            <w:r w:rsidR="1B037D60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.</w:t>
            </w:r>
          </w:p>
          <w:p w14:paraId="41D0B624" w14:textId="2EDDE680" w:rsidR="001142C2" w:rsidRPr="004401E0" w:rsidRDefault="001142C2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D43B905" w14:textId="77777777" w:rsidR="001142C2" w:rsidRPr="004401E0" w:rsidRDefault="001142C2" w:rsidP="0054174F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A1DB944" w14:textId="3F9F7826" w:rsidR="001142C2" w:rsidRPr="005D5578" w:rsidRDefault="00427E5E" w:rsidP="0054174F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del w:id="12" w:author="Autor">
                            <w:rPr>
                              <w:rFonts w:ascii="Cambria Math" w:hAnsi="Cambria Math" w:cstheme="minorHAnsi"/>
                              <w:i/>
                            </w:rPr>
                          </w:del>
                        </m:ctrlPr>
                      </m:sSubPr>
                      <m:e>
                        <m:r>
                          <w:del w:id="13" w:author="Autor">
                            <w:rPr>
                              <w:rFonts w:ascii="Cambria Math" w:hAnsi="Cambria Math" w:cstheme="minorHAnsi"/>
                            </w:rPr>
                            <m:t>η</m:t>
                          </w:del>
                        </m:r>
                      </m:e>
                      <m:sub>
                        <m:r>
                          <w:del w:id="14" w:author="Autor">
                            <w:rPr>
                              <w:rFonts w:ascii="Cambria Math" w:hAnsi="Cambria Math" w:cstheme="minorHAnsi"/>
                            </w:rPr>
                            <m:t>x</m:t>
                          </w:del>
                        </m:r>
                      </m:sub>
                    </m:sSub>
                    <w:bookmarkStart w:id="15" w:name="_GoBack"/>
                    <m:r>
                      <w:ins w:id="16" w:author="Autor">
                        <w:rPr>
                          <w:rFonts w:ascii="Cambria Math" w:hAnsi="Cambria Math" w:cstheme="minorHAnsi"/>
                        </w:rPr>
                        <m:t>X</m:t>
                      </w:ins>
                    </m:r>
                    <w:bookmarkEnd w:id="15"/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del w:id="17" w:author="Autor">
                                <w:rPr>
                                  <w:rFonts w:ascii="Cambria Math" w:hAnsi="Cambria Math" w:cstheme="minorHAnsi"/>
                                  <w:i/>
                                </w:rPr>
                              </w:del>
                            </m:ctrlPr>
                          </m:sSubPr>
                          <m:e>
                            <m:r>
                              <w:del w:id="18" w:author="Autor">
                                <w:rPr>
                                  <w:rFonts w:ascii="Cambria Math" w:hAnsi="Cambria Math" w:cstheme="minorHAnsi"/>
                                </w:rPr>
                                <m:t>η</m:t>
                              </w:del>
                            </m:r>
                          </m:e>
                          <m:sub>
                            <m:r>
                              <w:del w:id="19" w:author="Autor">
                                <w:rPr>
                                  <w:rFonts w:ascii="Cambria Math" w:hAnsi="Cambria Math" w:cstheme="minorHAnsi"/>
                                </w:rPr>
                                <m:t>x</m:t>
                              </w:del>
                            </m:r>
                          </m:sub>
                        </m:sSub>
                        <m:r>
                          <w:ins w:id="20" w:author="Autor">
                            <w:rPr>
                              <w:rFonts w:ascii="Cambria Math" w:hAnsi="Cambria Math" w:cstheme="minorHAnsi"/>
                            </w:rPr>
                            <m:t>X</m:t>
                          </w:ins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del w:id="21" w:author="Autor">
                                <w:rPr>
                                  <w:rFonts w:ascii="Cambria Math" w:hAnsi="Cambria Math" w:cstheme="minorHAnsi"/>
                                  <w:i/>
                                </w:rPr>
                              </w:del>
                            </m:ctrlPr>
                          </m:sSubPr>
                          <m:e>
                            <m:r>
                              <w:del w:id="22" w:author="Autor">
                                <w:rPr>
                                  <w:rFonts w:ascii="Cambria Math" w:hAnsi="Cambria Math" w:cstheme="minorHAnsi"/>
                                </w:rPr>
                                <m:t>η</m:t>
                              </w:del>
                            </m:r>
                          </m:e>
                          <m:sub>
                            <m:r>
                              <w:del w:id="23" w:author="Autor">
                                <w:rPr>
                                  <w:rFonts w:ascii="Cambria Math" w:hAnsi="Cambria Math" w:cstheme="minorHAnsi"/>
                                </w:rPr>
                                <m:t>x</m:t>
                              </w:del>
                            </m:r>
                          </m:sub>
                        </m:sSub>
                        <m:r>
                          <w:ins w:id="24" w:author="Autor">
                            <w:rPr>
                              <w:rFonts w:ascii="Cambria Math" w:hAnsi="Cambria Math" w:cstheme="minorHAnsi"/>
                            </w:rPr>
                            <m:t>X</m:t>
                          </w:ins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15929A1" w14:textId="77777777" w:rsidR="001142C2" w:rsidRPr="005D5578" w:rsidRDefault="001142C2" w:rsidP="0054174F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49EBEFF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91212FE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56F7981" w14:textId="383640FA" w:rsidR="001142C2" w:rsidRPr="005D5578" w:rsidRDefault="00427E5E" w:rsidP="290F6831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del w:id="25" w:author="Autor">
                          <w:rPr>
                            <w:rFonts w:ascii="Cambria Math" w:hAnsi="Cambria Math" w:cstheme="minorHAnsi"/>
                            <w:i/>
                          </w:rPr>
                        </w:del>
                      </m:ctrlPr>
                    </m:sSubPr>
                    <m:e>
                      <m:r>
                        <w:del w:id="26" w:author="Autor">
                          <w:rPr>
                            <w:rFonts w:ascii="Cambria Math" w:hAnsi="Cambria Math" w:cstheme="minorHAnsi"/>
                          </w:rPr>
                          <m:t>η</m:t>
                        </w:del>
                      </m:r>
                    </m:e>
                    <m:sub>
                      <m:r>
                        <w:del w:id="27" w:author="Autor">
                          <w:rPr>
                            <w:rFonts w:ascii="Cambria Math" w:hAnsi="Cambria Math" w:cstheme="minorHAnsi"/>
                          </w:rPr>
                          <m:t>x</m:t>
                        </w:del>
                      </m:r>
                    </m:sub>
                  </m:sSub>
                  <m:r>
                    <w:ins w:id="28" w:author="Autor">
                      <w:rPr>
                        <w:rFonts w:ascii="Cambria Math" w:hAnsi="Cambria Math" w:cstheme="minorHAnsi"/>
                      </w:rPr>
                      <m:t>X</m:t>
                    </w:ins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370E83" w:rsidRPr="290F6831">
              <w:rPr>
                <w:rFonts w:eastAsia="Times New Roman"/>
                <w:sz w:val="20"/>
                <w:szCs w:val="20"/>
                <w:lang w:eastAsia="pl-PL"/>
              </w:rPr>
              <w:t>w</w:t>
            </w:r>
            <w:r w:rsidR="001142C2" w:rsidRPr="290F6831">
              <w:rPr>
                <w:rFonts w:eastAsia="Times New Roman"/>
                <w:sz w:val="20"/>
                <w:szCs w:val="20"/>
                <w:lang w:eastAsia="pl-PL"/>
              </w:rPr>
              <w:t>ymagania</w:t>
            </w:r>
            <w:r w:rsidR="001142C2" w:rsidRPr="290F6831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  <w:r w:rsidR="48708B67" w:rsidRPr="201EFCF4">
              <w:rPr>
                <w:color w:val="000000" w:themeColor="text1"/>
                <w:sz w:val="20"/>
                <w:szCs w:val="20"/>
                <w:lang w:eastAsia="pl-PL"/>
              </w:rPr>
              <w:t>w</w:t>
            </w:r>
            <w:r w:rsidR="77876218" w:rsidRPr="201EFCF4">
              <w:rPr>
                <w:color w:val="000000" w:themeColor="text1"/>
                <w:sz w:val="20"/>
                <w:szCs w:val="20"/>
                <w:lang w:eastAsia="pl-PL"/>
              </w:rPr>
              <w:t>ilgotność powietrza nawiewanego</w:t>
            </w:r>
            <w:r w:rsidR="001142C2" w:rsidRPr="290F6831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509544E5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980E8ED" w14:textId="26CFFAF5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del w:id="29" w:author="Autor">
                          <w:rPr>
                            <w:rFonts w:ascii="Cambria Math" w:hAnsi="Cambria Math" w:cstheme="minorHAnsi"/>
                            <w:i/>
                          </w:rPr>
                        </w:del>
                      </m:ctrlPr>
                    </m:sSubPr>
                    <m:e>
                      <m:r>
                        <w:del w:id="30" w:author="Autor">
                          <w:rPr>
                            <w:rFonts w:ascii="Cambria Math" w:hAnsi="Cambria Math" w:cstheme="minorHAnsi"/>
                          </w:rPr>
                          <m:t>η</m:t>
                        </w:del>
                      </m:r>
                    </m:e>
                    <m:sub>
                      <m:r>
                        <w:del w:id="31" w:author="Autor">
                          <w:rPr>
                            <w:rFonts w:ascii="Cambria Math" w:hAnsi="Cambria Math" w:cstheme="minorHAnsi"/>
                          </w:rPr>
                          <m:t>x</m:t>
                        </w:del>
                      </m:r>
                    </m:sub>
                  </m:sSub>
                  <m:r>
                    <w:ins w:id="32" w:author="Autor">
                      <w:rPr>
                        <w:rFonts w:ascii="Cambria Math" w:hAnsi="Cambria Math" w:cstheme="minorHAnsi"/>
                      </w:rPr>
                      <m:t>X</m:t>
                    </w:ins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25021C48" w:rsidRPr="0683365B">
              <w:rPr>
                <w:rFonts w:eastAsia="Times New Roman"/>
                <w:sz w:val="20"/>
                <w:szCs w:val="20"/>
                <w:lang w:eastAsia="pl-PL"/>
              </w:rPr>
              <w:t>wilgotności powietrza nawiewanego</w:t>
            </w:r>
            <w:r w:rsidR="00F27C7B" w:rsidRPr="290F6831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27C7B" w:rsidRPr="290F6831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w:del w:id="33" w:author="Autor">
              <w:r w:rsidR="39530A2F" w:rsidRPr="290F6831" w:rsidDel="000219E2">
                <w:rPr>
                  <w:rFonts w:eastAsia="Times New Roman"/>
                  <w:sz w:val="20"/>
                  <w:szCs w:val="20"/>
                  <w:lang w:eastAsia="pl-PL"/>
                </w:rPr>
                <w:delText xml:space="preserve"> </w:delText>
              </w:r>
              <m:oMath>
                <m:sSub>
                  <m:sSubPr>
                    <m:ctrlPr>
                      <w:rPr>
                        <w:rFonts w:ascii="Cambria Math" w:hAnsi="Cambria Math" w:cstheme="minorHAnsi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x</m:t>
                    </m:r>
                  </m:sub>
                </m:sSub>
              </m:oMath>
            </w:del>
            <m:oMath>
              <m:r>
                <w:ins w:id="34" w:author="Autor">
                  <m:rPr>
                    <m:sty m:val="p"/>
                  </m:rPr>
                  <w:rPr>
                    <w:rFonts w:ascii="Cambria Math" w:hAnsi="Cambria Math" w:cstheme="minorHAnsi"/>
                  </w:rPr>
                  <m:t>X</m:t>
                </w:ins>
              </m:r>
            </m:oMath>
            <w:r w:rsidR="00F27C7B" w:rsidRPr="00F27C7B">
              <w:rPr>
                <w:rFonts w:eastAsia="Times New Roman"/>
              </w:rPr>
              <w:t xml:space="preserve">)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31747682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BF32BB9" w14:textId="2F7E9968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del w:id="35" w:author="Autor">
                          <w:rPr>
                            <w:rFonts w:ascii="Cambria Math" w:hAnsi="Cambria Math" w:cstheme="minorHAnsi"/>
                            <w:i/>
                          </w:rPr>
                        </w:del>
                      </m:ctrlPr>
                    </m:sSubPr>
                    <m:e>
                      <m:r>
                        <w:del w:id="36" w:author="Autor">
                          <w:rPr>
                            <w:rFonts w:ascii="Cambria Math" w:hAnsi="Cambria Math" w:cstheme="minorHAnsi"/>
                          </w:rPr>
                          <m:t>η</m:t>
                        </w:del>
                      </m:r>
                    </m:e>
                    <m:sub>
                      <m:r>
                        <w:del w:id="37" w:author="Autor">
                          <w:rPr>
                            <w:rFonts w:ascii="Cambria Math" w:hAnsi="Cambria Math" w:cstheme="minorHAnsi"/>
                          </w:rPr>
                          <m:t>x</m:t>
                        </w:del>
                      </m:r>
                    </m:sub>
                  </m:sSub>
                  <m:r>
                    <w:ins w:id="38" w:author="Autor">
                      <w:rPr>
                        <w:rFonts w:ascii="Cambria Math" w:hAnsi="Cambria Math" w:cstheme="minorHAnsi"/>
                      </w:rPr>
                      <m:t>X</m:t>
                    </w:ins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F27C7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50F7706F" w:rsidRPr="0683365B">
              <w:rPr>
                <w:rFonts w:eastAsia="Times New Roman"/>
                <w:sz w:val="20"/>
                <w:szCs w:val="20"/>
                <w:lang w:eastAsia="pl-PL"/>
              </w:rPr>
              <w:t>wilgotności powietrza nawiewanego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="00F27C7B" w:rsidRPr="290F6831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w:del w:id="39" w:author="Autor">
              <w:r w:rsidR="00F27C7B" w:rsidRPr="290F6831" w:rsidDel="000219E2">
                <w:rPr>
                  <w:rFonts w:eastAsia="Times New Roman"/>
                  <w:sz w:val="20"/>
                  <w:szCs w:val="20"/>
                  <w:lang w:eastAsia="pl-PL"/>
                </w:rPr>
                <w:delText xml:space="preserve"> </w:delText>
              </w:r>
              <m:oMath>
                <m:sSub>
                  <m:sSubPr>
                    <m:ctrlPr>
                      <w:rPr>
                        <w:rFonts w:ascii="Cambria Math" w:hAnsi="Cambria Math" w:cstheme="minorHAnsi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x</m:t>
                    </m:r>
                  </m:sub>
                </m:sSub>
              </m:oMath>
            </w:del>
            <m:oMath>
              <m:r>
                <w:ins w:id="40" w:author="Autor">
                  <m:rPr>
                    <m:sty m:val="p"/>
                  </m:rPr>
                  <w:rPr>
                    <w:rFonts w:ascii="Cambria Math" w:hAnsi="Cambria Math" w:cstheme="minorHAnsi"/>
                  </w:rPr>
                  <m:t>X</m:t>
                </w:ins>
              </m:r>
            </m:oMath>
            <w:r w:rsidR="00F27C7B" w:rsidRPr="00C54C1F">
              <w:rPr>
                <w:rFonts w:eastAsia="Times New Roman"/>
              </w:rPr>
              <w:t xml:space="preserve">)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w badanym Wniosku danego Wnioskodawcy [%], </w:t>
            </w:r>
          </w:p>
          <w:p w14:paraId="1AE13186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C35A8F0" w14:textId="77777777" w:rsidR="001142C2" w:rsidRPr="005D5578" w:rsidRDefault="00427E5E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12B41F67" w14:textId="300EC60D" w:rsidR="001142C2" w:rsidRPr="004401E0" w:rsidRDefault="001142C2" w:rsidP="0054174F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232576FB" w14:textId="156F89DE" w:rsidR="001142C2" w:rsidRPr="004401E0" w:rsidRDefault="0F3406B8" w:rsidP="00D8EC72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lastRenderedPageBreak/>
              <w:t>8</w:t>
            </w:r>
            <w:r w:rsidR="66162B55"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1142C2" w:rsidRPr="005E7E0B" w14:paraId="2E3BF803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3166D17E" w14:textId="523DBF4F" w:rsidR="001142C2" w:rsidRPr="004401E0" w:rsidRDefault="001142C2" w:rsidP="0054174F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7.6</w:t>
            </w:r>
          </w:p>
        </w:tc>
        <w:tc>
          <w:tcPr>
            <w:tcW w:w="1618" w:type="dxa"/>
            <w:vAlign w:val="center"/>
          </w:tcPr>
          <w:p w14:paraId="507F9116" w14:textId="027A10A4" w:rsidR="001142C2" w:rsidRPr="004401E0" w:rsidRDefault="001142C2" w:rsidP="0054174F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7A5906AC" w14:textId="77777777" w:rsidR="001142C2" w:rsidRPr="001142C2" w:rsidRDefault="001142C2" w:rsidP="0054174F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color w:val="000000" w:themeColor="text1"/>
                <w:szCs w:val="20"/>
                <w:lang w:eastAsia="pl-PL"/>
              </w:rPr>
              <w:t>Zużycie energii elektrycznej</w:t>
            </w: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63826034" w14:textId="32F95382" w:rsidR="001142C2" w:rsidRPr="004401E0" w:rsidRDefault="001142C2" w:rsidP="0054174F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Zużycie energii elektrycznej było jak najmniejsze, przy czym nie może być wyższe niż 3680 </w:t>
            </w:r>
            <w:proofErr w:type="spellStart"/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>Wh</w:t>
            </w:r>
            <w:proofErr w:type="spellEnd"/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,  wyliczone zgodnie z metodyką wskazaną w </w:t>
            </w:r>
            <w:r w:rsidR="00370E83">
              <w:rPr>
                <w:rFonts w:asciiTheme="minorHAnsi" w:hAnsiTheme="minorHAnsi" w:cstheme="minorHAnsi"/>
                <w:szCs w:val="20"/>
                <w:lang w:eastAsia="pl-PL"/>
              </w:rPr>
              <w:t xml:space="preserve">punkcie 7.6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7 w Załączniku nr 1 do Regulaminu</w:t>
            </w: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. </w:t>
            </w:r>
          </w:p>
          <w:p w14:paraId="69C0AB3B" w14:textId="53F3853D" w:rsidR="001142C2" w:rsidRPr="004401E0" w:rsidRDefault="001142C2" w:rsidP="0054174F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96018E" w14:textId="77777777" w:rsidR="001142C2" w:rsidRPr="004401E0" w:rsidRDefault="001142C2" w:rsidP="0054174F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2783AAB" w14:textId="307171C4" w:rsidR="00900444" w:rsidRPr="003D4A82" w:rsidRDefault="00427E5E" w:rsidP="0054174F">
            <w:pPr>
              <w:textAlignment w:val="baseline"/>
              <w:rPr>
                <w:rFonts w:eastAsia="Times New Roman" w:cstheme="minorHAnsi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tot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871A9DA" w14:textId="77777777" w:rsidR="001142C2" w:rsidRPr="005D5578" w:rsidRDefault="001142C2" w:rsidP="0054174F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B8DDF9E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CC89EEA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7857423" w14:textId="2F9D2219" w:rsidR="001142C2" w:rsidRPr="005D5578" w:rsidRDefault="00427E5E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  liczba punktów przyznaną badanemu Wnioskowi danego Wnioskodawcy w ramach</w:t>
            </w:r>
            <w:r w:rsidR="001142C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Wymagania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Zużycie energii elektrycznej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05C549BF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CAACE7E" w14:textId="73D3B6B8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1A10B5">
              <w:rPr>
                <w:rFonts w:eastAsia="Times New Roman"/>
                <w:sz w:val="20"/>
                <w:szCs w:val="20"/>
                <w:lang w:eastAsia="pl-PL"/>
              </w:rPr>
              <w:t>niższy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deklarowany wskaźnik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całkowitego zużycia energii elektrycznej </w:t>
            </w:r>
            <w:r w:rsidR="00F27C7B" w:rsidRPr="00F27C7B">
              <w:rPr>
                <w:rFonts w:eastAsia="Times New Roman"/>
                <w:iCs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39530A2F" w:rsidRPr="777603D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</w:t>
            </w:r>
            <w:proofErr w:type="spellStart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Wh</w:t>
            </w:r>
            <w:proofErr w:type="spellEnd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], </w:t>
            </w:r>
          </w:p>
          <w:p w14:paraId="3FC0BB20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5FD77E22" w14:textId="2E259CE9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 całkowitego zużycia energii elektrycznej </w:t>
            </w:r>
            <w:r w:rsidR="00F27C7B" w:rsidRPr="00F27C7B">
              <w:rPr>
                <w:rFonts w:eastAsia="Times New Roman"/>
                <w:iCs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00F27C7B" w:rsidRPr="00C54C1F">
              <w:rPr>
                <w:rFonts w:eastAsia="Times New Roman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</w:t>
            </w:r>
            <w:proofErr w:type="spellStart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Wh</w:t>
            </w:r>
            <w:proofErr w:type="spellEnd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], </w:t>
            </w:r>
          </w:p>
          <w:p w14:paraId="690ED170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885B5E3" w14:textId="77777777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6550F779" w14:textId="731AE499" w:rsidR="001142C2" w:rsidRPr="004401E0" w:rsidRDefault="001142C2" w:rsidP="0054174F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6E32CEFF" w14:textId="23979BDC" w:rsidR="001142C2" w:rsidRPr="004401E0" w:rsidRDefault="005023A2" w:rsidP="0054174F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11 punktów</w:t>
            </w:r>
          </w:p>
        </w:tc>
      </w:tr>
      <w:tr w:rsidR="001142C2" w:rsidRPr="005E7E0B" w14:paraId="07F5FB1A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4DA649CE" w14:textId="03E7DE03" w:rsidR="001142C2" w:rsidRPr="004401E0" w:rsidRDefault="001142C2" w:rsidP="0054174F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7.7</w:t>
            </w:r>
          </w:p>
        </w:tc>
        <w:tc>
          <w:tcPr>
            <w:tcW w:w="1618" w:type="dxa"/>
            <w:vAlign w:val="center"/>
          </w:tcPr>
          <w:p w14:paraId="7F6A3EF2" w14:textId="11598BE1" w:rsidR="001142C2" w:rsidRPr="004401E0" w:rsidRDefault="001142C2" w:rsidP="0054174F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05EFC580" w14:textId="77777777" w:rsidR="001142C2" w:rsidRDefault="001142C2" w:rsidP="0054174F">
            <w:pPr>
              <w:pStyle w:val="Normalny1"/>
              <w:jc w:val="left"/>
              <w:rPr>
                <w:rFonts w:asciiTheme="minorHAnsi" w:hAnsiTheme="minorHAnsi" w:cstheme="minorBidi"/>
                <w:lang w:eastAsia="pl-PL"/>
              </w:rPr>
            </w:pPr>
            <w:r w:rsidRPr="777603D3">
              <w:rPr>
                <w:rFonts w:cstheme="minorBidi"/>
                <w:b/>
                <w:lang w:eastAsia="pl-PL"/>
              </w:rPr>
              <w:t>Hałas</w:t>
            </w:r>
            <w:r w:rsidRPr="777603D3">
              <w:rPr>
                <w:rFonts w:asciiTheme="minorHAnsi" w:hAnsiTheme="minorHAnsi" w:cstheme="minorBidi"/>
                <w:b/>
                <w:lang w:eastAsia="pl-PL"/>
              </w:rPr>
              <w:t xml:space="preserve"> </w:t>
            </w:r>
          </w:p>
          <w:p w14:paraId="35C5C922" w14:textId="7308BCBF" w:rsidR="001142C2" w:rsidRPr="004401E0" w:rsidRDefault="5CBFC00A" w:rsidP="00D8EC72">
            <w:pPr>
              <w:pStyle w:val="Normalny1"/>
              <w:jc w:val="left"/>
              <w:rPr>
                <w:rFonts w:eastAsiaTheme="minorEastAsia"/>
                <w:color w:val="000000" w:themeColor="text1"/>
              </w:rPr>
            </w:pPr>
            <w:r w:rsidRPr="00D8EC72">
              <w:rPr>
                <w:rFonts w:asciiTheme="minorHAnsi" w:hAnsiTheme="minorHAnsi" w:cstheme="minorBidi"/>
                <w:lang w:eastAsia="pl-PL"/>
              </w:rPr>
              <w:t xml:space="preserve">Zamawiający wymaga, aby Hałas w Sali lekcyjnej był jak najmniejszy, przy czym nie może być wyższy niż </w:t>
            </w:r>
            <w:r w:rsidR="44BBA22F" w:rsidRPr="00D8EC72">
              <w:rPr>
                <w:rFonts w:asciiTheme="minorHAnsi" w:hAnsiTheme="minorHAnsi" w:cstheme="minorBidi"/>
                <w:lang w:eastAsia="pl-PL"/>
              </w:rPr>
              <w:t>40</w:t>
            </w:r>
            <w:r w:rsidRPr="00D8EC72">
              <w:rPr>
                <w:rFonts w:asciiTheme="minorHAnsi" w:hAnsiTheme="minorHAnsi" w:cstheme="minorBidi"/>
                <w:lang w:eastAsia="pl-PL"/>
              </w:rPr>
              <w:t xml:space="preserve"> </w:t>
            </w:r>
            <w:proofErr w:type="spellStart"/>
            <w:r w:rsidRPr="00D8EC72">
              <w:rPr>
                <w:rFonts w:asciiTheme="minorHAnsi" w:hAnsiTheme="minorHAnsi" w:cstheme="minorBidi"/>
                <w:lang w:eastAsia="pl-PL"/>
              </w:rPr>
              <w:t>dB</w:t>
            </w:r>
            <w:proofErr w:type="spellEnd"/>
            <w:r w:rsidRPr="00D8EC72">
              <w:rPr>
                <w:rFonts w:asciiTheme="minorHAnsi" w:hAnsiTheme="minorHAnsi" w:cstheme="minorBidi"/>
                <w:lang w:eastAsia="pl-PL"/>
              </w:rPr>
              <w:t xml:space="preserve">, wyliczony zgodnie z metodyką wskazaną w </w:t>
            </w:r>
            <w:r w:rsidR="7B795C0A" w:rsidRPr="00D8EC72">
              <w:rPr>
                <w:rFonts w:asciiTheme="minorHAnsi" w:hAnsiTheme="minorHAnsi" w:cstheme="minorBidi"/>
                <w:lang w:eastAsia="pl-PL"/>
              </w:rPr>
              <w:t>punkcie 7.7 w</w:t>
            </w:r>
            <w:r w:rsidR="66162B55" w:rsidRPr="00D8EC72">
              <w:rPr>
                <w:rFonts w:asciiTheme="minorHAnsi" w:hAnsiTheme="minorHAnsi" w:cstheme="minorBidi"/>
                <w:lang w:eastAsia="pl-PL"/>
              </w:rPr>
              <w:t xml:space="preserve"> </w:t>
            </w:r>
            <w:r w:rsidR="630A1FF0" w:rsidRPr="00D8EC72">
              <w:rPr>
                <w:rFonts w:asciiTheme="minorHAnsi" w:hAnsiTheme="minorHAnsi" w:cstheme="minorBidi"/>
                <w:lang w:eastAsia="pl-PL"/>
              </w:rPr>
              <w:t>Tabeli 7 w Załączniku nr 1 do Regulaminu</w:t>
            </w:r>
            <w:r w:rsidR="1B037D60" w:rsidRPr="00D8EC72">
              <w:rPr>
                <w:rFonts w:asciiTheme="minorHAnsi" w:hAnsiTheme="minorHAnsi" w:cstheme="minorBidi"/>
                <w:lang w:eastAsia="pl-PL"/>
              </w:rPr>
              <w:t>.</w:t>
            </w:r>
          </w:p>
        </w:tc>
        <w:tc>
          <w:tcPr>
            <w:tcW w:w="3969" w:type="dxa"/>
          </w:tcPr>
          <w:p w14:paraId="06397BB8" w14:textId="77777777" w:rsidR="001142C2" w:rsidRPr="001E0C1F" w:rsidRDefault="39530A2F" w:rsidP="0683365B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0683365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W </w:t>
            </w:r>
            <w:r w:rsidRPr="003D4A8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5023A2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64BEEE0" w14:textId="380E67FC" w:rsidR="001142C2" w:rsidRPr="005D5578" w:rsidRDefault="00427E5E" w:rsidP="0683365B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LA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eq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 xml:space="preserve">0,1*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LA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eq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A min</m:t>
                            </m:r>
                          </m:sub>
                        </m:sSub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 xml:space="preserve">0,1*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LA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eq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A bad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A17E796" w14:textId="77777777" w:rsidR="001142C2" w:rsidRPr="005D5578" w:rsidRDefault="001142C2" w:rsidP="0683365B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</w:p>
          <w:p w14:paraId="521C21A9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Przy czym: </w:t>
            </w:r>
          </w:p>
          <w:p w14:paraId="1C4424C4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D433AE8" w14:textId="3B25832A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39530A2F" w:rsidRPr="777603D3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39530A2F" w:rsidRPr="777603D3">
              <w:rPr>
                <w:sz w:val="20"/>
                <w:szCs w:val="20"/>
                <w:lang w:eastAsia="pl-PL"/>
              </w:rPr>
              <w:t>Hałas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737CFF8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53320FF8" w14:textId="750DD847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1A10B5">
              <w:rPr>
                <w:rFonts w:eastAsia="Times New Roman"/>
                <w:sz w:val="20"/>
                <w:szCs w:val="20"/>
                <w:lang w:eastAsia="pl-PL"/>
              </w:rPr>
              <w:t>niższy</w:t>
            </w:r>
            <w:r w:rsidR="00B066B8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deklarowany wskaźnik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>całkowitego poziomu dźwięku w Sali lekcyjnej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39530A2F" w:rsidRPr="777603D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</w:t>
            </w:r>
            <w:proofErr w:type="spellStart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dB</w:t>
            </w:r>
            <w:proofErr w:type="spellEnd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], </w:t>
            </w:r>
          </w:p>
          <w:p w14:paraId="429B83BF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31A0A61" w14:textId="48F6347E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F27C7B" w:rsidRPr="003D4A8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>całkowitego poziomu dźwięku w Sali lekcyjnej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</m:oMath>
            <w:r w:rsidR="00F27C7B" w:rsidRPr="00C54C1F">
              <w:rPr>
                <w:rFonts w:eastAsia="Times New Roman"/>
              </w:rPr>
              <w:t>)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</w:t>
            </w:r>
            <w:proofErr w:type="spellStart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dB</w:t>
            </w:r>
            <w:proofErr w:type="spellEnd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], </w:t>
            </w:r>
          </w:p>
          <w:p w14:paraId="790D1CD4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0717D8F2" w14:textId="77777777" w:rsidR="001142C2" w:rsidRPr="005D5578" w:rsidRDefault="00427E5E" w:rsidP="0054174F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 w:rsidRPr="777603D3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001142C2" w:rsidRPr="777603D3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0787BAED" w14:textId="1ED39347" w:rsidR="001142C2" w:rsidRPr="004401E0" w:rsidRDefault="001142C2" w:rsidP="0054174F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7D1ACB4B" w14:textId="313DE6F2" w:rsidR="001142C2" w:rsidRPr="004401E0" w:rsidRDefault="6BD31C79" w:rsidP="00D8EC72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lastRenderedPageBreak/>
              <w:t>7</w:t>
            </w:r>
            <w:r w:rsidR="66162B55"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1142C2" w:rsidRPr="005E7E0B" w14:paraId="6D4CFAD8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02AEDBDB" w14:textId="54606CA3" w:rsidR="001142C2" w:rsidRPr="004401E0" w:rsidRDefault="001142C2" w:rsidP="00C23EEC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7.8</w:t>
            </w:r>
          </w:p>
        </w:tc>
        <w:tc>
          <w:tcPr>
            <w:tcW w:w="1618" w:type="dxa"/>
            <w:vAlign w:val="center"/>
          </w:tcPr>
          <w:p w14:paraId="09351802" w14:textId="4D5E6B99" w:rsidR="001142C2" w:rsidRPr="004401E0" w:rsidRDefault="001142C2" w:rsidP="00C23EEC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4E60B195" w14:textId="77777777" w:rsidR="001142C2" w:rsidRPr="001142C2" w:rsidRDefault="001142C2" w:rsidP="00C23EEC">
            <w:pPr>
              <w:pStyle w:val="Normalny1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Cs w:val="20"/>
                <w:lang w:eastAsia="pl-PL"/>
              </w:rPr>
              <w:t>Ryzyko przeciągu</w:t>
            </w: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10A22FFD" w14:textId="0F242488" w:rsidR="001142C2" w:rsidRPr="004401E0" w:rsidRDefault="001142C2" w:rsidP="00C23EEC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>Zamawiający wymaga, aby Ryzyko przeciągu było jak najmniejsze, przy czym nie może być wyższe niż 30%, wyliczon</w:t>
            </w:r>
            <w:r w:rsidR="00B066B8">
              <w:rPr>
                <w:rFonts w:asciiTheme="minorHAnsi" w:hAnsiTheme="minorHAnsi" w:cstheme="minorHAnsi"/>
                <w:szCs w:val="20"/>
                <w:lang w:eastAsia="pl-PL"/>
              </w:rPr>
              <w:t xml:space="preserve">a zgodnie z metodyką wskazaną w punkcie 7.8 w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7 w Załączniku nr 1 do Regulaminu</w:t>
            </w:r>
          </w:p>
          <w:p w14:paraId="3A922447" w14:textId="45EA37F4" w:rsidR="001142C2" w:rsidRPr="004401E0" w:rsidRDefault="001142C2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3FBCAE" w14:textId="77777777" w:rsidR="001142C2" w:rsidRPr="004401E0" w:rsidRDefault="001142C2" w:rsidP="00C23EEC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2025402F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2025402F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03637A1" w14:textId="107F7E14" w:rsidR="001142C2" w:rsidRPr="005D5578" w:rsidRDefault="00427E5E" w:rsidP="00C23EEC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DR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min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DR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min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DR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min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3B00DBDA" w14:textId="77777777" w:rsidR="001142C2" w:rsidRPr="005D5578" w:rsidRDefault="001142C2" w:rsidP="00C23EEC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2AFF1529" w14:textId="77777777" w:rsidR="001142C2" w:rsidRPr="005D5578" w:rsidRDefault="001142C2" w:rsidP="00C23EEC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16DB9B64" w14:textId="77777777" w:rsidR="001142C2" w:rsidRPr="005D5578" w:rsidRDefault="001142C2" w:rsidP="00C23EEC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1E50879" w14:textId="700326A2" w:rsidR="001142C2" w:rsidRPr="005D5578" w:rsidRDefault="00427E5E" w:rsidP="00C23EEC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066B8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1142C2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ymagania </w:t>
            </w:r>
            <w:r w:rsidR="001142C2" w:rsidRPr="004401E0">
              <w:rPr>
                <w:rFonts w:cstheme="minorHAnsi"/>
                <w:sz w:val="20"/>
                <w:szCs w:val="20"/>
                <w:lang w:eastAsia="pl-PL"/>
              </w:rPr>
              <w:t>Ryzyko przeciągu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4A82C5D3" w14:textId="77777777" w:rsidR="001142C2" w:rsidRPr="005D5578" w:rsidRDefault="001142C2" w:rsidP="00C23EEC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5EC0E84" w14:textId="44D968EE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1A10B5">
              <w:rPr>
                <w:rFonts w:eastAsia="Times New Roman"/>
                <w:sz w:val="20"/>
                <w:szCs w:val="20"/>
                <w:lang w:eastAsia="pl-PL"/>
              </w:rPr>
              <w:t>niższy</w:t>
            </w:r>
            <w:r w:rsidR="00B066B8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deklarowany wskaźnik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>całkowitego wskaźnika odsetka osób niezadowolonych z przeciągu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39530A2F" w:rsidRPr="777603D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1BF5A6C9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3A0C35C7" w14:textId="60D1A176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F27C7B" w:rsidRPr="00B066B8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>całkowitego wskaźnika odsetka osób niezadowolonych z przeciągu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00F27C7B">
              <w:rPr>
                <w:rFonts w:eastAsia="Times New Roman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[%], </w:t>
            </w:r>
          </w:p>
          <w:p w14:paraId="0177D516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D364C89" w14:textId="77777777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3496F024" w14:textId="4CC84880" w:rsidR="001142C2" w:rsidRPr="004401E0" w:rsidRDefault="001142C2" w:rsidP="00C23EEC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1D875ECF" w14:textId="30F82C5C" w:rsidR="001142C2" w:rsidRPr="004401E0" w:rsidRDefault="005023A2" w:rsidP="00C23EEC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6 punktów</w:t>
            </w:r>
          </w:p>
        </w:tc>
      </w:tr>
      <w:tr w:rsidR="001142C2" w:rsidRPr="005E7E0B" w14:paraId="67227768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766AC65C" w14:textId="75964337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7.9</w:t>
            </w:r>
          </w:p>
        </w:tc>
        <w:tc>
          <w:tcPr>
            <w:tcW w:w="1618" w:type="dxa"/>
            <w:vAlign w:val="center"/>
          </w:tcPr>
          <w:p w14:paraId="7948B706" w14:textId="4C465221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Demonstrator A</w:t>
            </w:r>
          </w:p>
        </w:tc>
        <w:tc>
          <w:tcPr>
            <w:tcW w:w="2694" w:type="dxa"/>
            <w:vAlign w:val="center"/>
          </w:tcPr>
          <w:p w14:paraId="1F5E19B5" w14:textId="77777777" w:rsidR="001142C2" w:rsidRPr="001142C2" w:rsidRDefault="001142C2" w:rsidP="001142C2">
            <w:pPr>
              <w:spacing w:line="259" w:lineRule="auto"/>
              <w:contextualSpacing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142C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Koszty </w:t>
            </w:r>
          </w:p>
          <w:p w14:paraId="1BE2D95D" w14:textId="77777777" w:rsidR="001142C2" w:rsidRPr="001142C2" w:rsidRDefault="001142C2" w:rsidP="001142C2">
            <w:pPr>
              <w:spacing w:line="259" w:lineRule="auto"/>
              <w:contextualSpacing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142C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całkowite A</w:t>
            </w:r>
          </w:p>
          <w:p w14:paraId="2D925C29" w14:textId="77777777" w:rsidR="001142C2" w:rsidRPr="001142C2" w:rsidRDefault="001142C2" w:rsidP="001142C2">
            <w:pP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94B5294" w14:textId="514573D9" w:rsidR="001142C2" w:rsidRPr="004401E0" w:rsidRDefault="001142C2" w:rsidP="001142C2">
            <w:pPr>
              <w:spacing w:line="259" w:lineRule="auto"/>
              <w:contextualSpacing/>
              <w:rPr>
                <w:lang w:eastAsia="pl-PL"/>
              </w:rPr>
            </w:pPr>
            <w:r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Zamawiający </w:t>
            </w:r>
            <w:r w:rsidRPr="0AC3C860">
              <w:rPr>
                <w:sz w:val="20"/>
                <w:szCs w:val="20"/>
                <w:lang w:eastAsia="pl-PL"/>
              </w:rPr>
              <w:t xml:space="preserve">wymaga, aby </w:t>
            </w:r>
            <w:r w:rsidR="449442B1" w:rsidRPr="0AC3C860">
              <w:rPr>
                <w:sz w:val="20"/>
                <w:szCs w:val="20"/>
                <w:lang w:eastAsia="pl-PL"/>
              </w:rPr>
              <w:t>K</w:t>
            </w:r>
            <w:r w:rsidRPr="0AC3C860">
              <w:rPr>
                <w:sz w:val="20"/>
                <w:szCs w:val="20"/>
                <w:lang w:eastAsia="pl-PL"/>
              </w:rPr>
              <w:t>oszty całkowite A Systemu wentylacji A wraz z Szkolnym systemem zarządzającym były jak najniższe</w:t>
            </w:r>
            <w:r w:rsidRPr="0AC3C860">
              <w:rPr>
                <w:lang w:eastAsia="pl-PL"/>
              </w:rPr>
              <w:t>.</w:t>
            </w:r>
          </w:p>
          <w:p w14:paraId="39ABCBFC" w14:textId="77777777" w:rsidR="001142C2" w:rsidRPr="004401E0" w:rsidRDefault="001142C2" w:rsidP="0051644E">
            <w:pPr>
              <w:pStyle w:val="Stopka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6595450" w14:textId="77777777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0A18087" w14:textId="77777777" w:rsidR="001142C2" w:rsidRPr="004401E0" w:rsidRDefault="001142C2" w:rsidP="0051644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ECC981B" w14:textId="5F6BA4DD" w:rsidR="001142C2" w:rsidRPr="005D5578" w:rsidRDefault="00427E5E" w:rsidP="0051644E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c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79F40E36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22D2159F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70942CBB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F84F612" w14:textId="1E4426FB" w:rsidR="001142C2" w:rsidRPr="005D5578" w:rsidRDefault="00427E5E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1142C2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1142C2" w:rsidRPr="004401E0">
              <w:rPr>
                <w:rFonts w:cstheme="minorHAnsi"/>
                <w:sz w:val="20"/>
                <w:szCs w:val="20"/>
                <w:lang w:eastAsia="pl-PL"/>
              </w:rPr>
              <w:t>Koszty całkowite A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2AE0FF5C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14B138C7" w14:textId="118D86DD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1A10B5">
              <w:rPr>
                <w:rFonts w:eastAsia="Times New Roman"/>
                <w:sz w:val="20"/>
                <w:szCs w:val="20"/>
                <w:lang w:eastAsia="pl-PL"/>
              </w:rPr>
              <w:t>niższy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deklarowany wskaźnik 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c</m:t>
                  </m:r>
                </m:sub>
              </m:sSub>
            </m:oMath>
            <w:r w:rsidR="39530A2F" w:rsidRPr="0683365B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pośród wszystkich Wniosków [zł], </w:t>
            </w:r>
          </w:p>
          <w:p w14:paraId="6DDBE14A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275EBA29" w14:textId="637B5DE1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c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[zł], </w:t>
            </w:r>
          </w:p>
          <w:p w14:paraId="78188E7C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11F11D9" w14:textId="77777777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6DAD6A51" w14:textId="0982B4A8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30D499F1" w14:textId="19EEF6B1" w:rsidR="001142C2" w:rsidRPr="004401E0" w:rsidRDefault="005023A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8 punktów</w:t>
            </w:r>
          </w:p>
        </w:tc>
      </w:tr>
      <w:tr w:rsidR="001142C2" w:rsidRPr="005E7E0B" w14:paraId="5185D2C3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304BCE36" w14:textId="14DC2C4A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7.10</w:t>
            </w:r>
          </w:p>
        </w:tc>
        <w:tc>
          <w:tcPr>
            <w:tcW w:w="1618" w:type="dxa"/>
            <w:vAlign w:val="center"/>
          </w:tcPr>
          <w:p w14:paraId="6732CA00" w14:textId="6EB0B290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Komercjalizacja</w:t>
            </w:r>
          </w:p>
        </w:tc>
        <w:tc>
          <w:tcPr>
            <w:tcW w:w="2694" w:type="dxa"/>
            <w:vAlign w:val="center"/>
          </w:tcPr>
          <w:p w14:paraId="2EF4514A" w14:textId="114209FB" w:rsidR="001142C2" w:rsidRDefault="001142C2" w:rsidP="0051644E">
            <w:pPr>
              <w:spacing w:line="259" w:lineRule="auto"/>
              <w:contextualSpacing/>
              <w:rPr>
                <w:rFonts w:cstheme="minorHAnsi"/>
                <w:sz w:val="20"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 w:val="20"/>
                <w:szCs w:val="20"/>
                <w:lang w:eastAsia="pl-PL"/>
              </w:rPr>
              <w:t>Przychód z Komercjalizacji Wyników Prac B+R</w:t>
            </w:r>
            <w:r w:rsidRPr="004401E0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2D859656" w14:textId="77777777" w:rsidR="00661C44" w:rsidRDefault="00661C44" w:rsidP="0051644E">
            <w:pPr>
              <w:spacing w:line="259" w:lineRule="auto"/>
              <w:contextualSpacing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0FDD7795" w14:textId="48F6357A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łączny Udział Zamawiającego w Przychodzie z Komercjalizacji Wyników Prac B+R był jak najwyższy. </w:t>
            </w:r>
          </w:p>
        </w:tc>
        <w:tc>
          <w:tcPr>
            <w:tcW w:w="3969" w:type="dxa"/>
          </w:tcPr>
          <w:p w14:paraId="7ECDE14B" w14:textId="77777777" w:rsidR="001142C2" w:rsidRPr="004401E0" w:rsidRDefault="001142C2" w:rsidP="0051644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3B48E9F7" w14:textId="4A307876" w:rsidR="001142C2" w:rsidRPr="005D5578" w:rsidRDefault="00427E5E" w:rsidP="0051644E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BR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BR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BR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77447BF9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1954F818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BBE7547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4A6065B" w14:textId="7E2277CC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39530A2F" w:rsidRPr="777603D3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39530A2F" w:rsidRPr="777603D3">
              <w:rPr>
                <w:sz w:val="20"/>
                <w:szCs w:val="20"/>
                <w:lang w:eastAsia="pl-PL"/>
              </w:rPr>
              <w:t>Przychód z Komercjalizacji Wyników Prac B+R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704E715A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0C5F6E8D" w14:textId="513E2F8F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00D4582F" w:rsidRPr="777603D3">
              <w:rPr>
                <w:rFonts w:eastAsia="Times New Roman"/>
                <w:sz w:val="20"/>
                <w:szCs w:val="20"/>
                <w:lang w:eastAsia="pl-PL"/>
              </w:rPr>
              <w:t>łącznego u</w:t>
            </w:r>
            <w:r w:rsidR="008C4E08" w:rsidRPr="777603D3">
              <w:rPr>
                <w:rFonts w:eastAsia="Times New Roman"/>
                <w:sz w:val="20"/>
                <w:szCs w:val="20"/>
                <w:lang w:eastAsia="pl-PL"/>
              </w:rPr>
              <w:t>działu w Przychodzie z Komercjalizacji Wyników Prac B+R</w:t>
            </w:r>
            <w:r w:rsidR="00D458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w Działaniu 1</w:t>
            </w:r>
            <w:r w:rsidR="008C4E08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4420DD95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3BE1661C" w14:textId="15F539C2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00D4582F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łącznego udziału </w:t>
            </w:r>
            <w:r w:rsidR="008C4E08" w:rsidRPr="003D4A82">
              <w:rPr>
                <w:rFonts w:eastAsia="Times New Roman"/>
                <w:sz w:val="20"/>
                <w:szCs w:val="20"/>
                <w:lang w:eastAsia="pl-PL"/>
              </w:rPr>
              <w:t>działu w Przychodzie z Komercjalizacji Wyników Prac B+R</w:t>
            </w:r>
            <w:r w:rsidR="00D4582F" w:rsidRPr="005023A2">
              <w:rPr>
                <w:rFonts w:eastAsia="Times New Roman"/>
                <w:sz w:val="20"/>
                <w:szCs w:val="20"/>
                <w:lang w:eastAsia="pl-PL"/>
              </w:rPr>
              <w:t xml:space="preserve"> w Działaniu 1</w:t>
            </w:r>
            <w:r w:rsidR="008C4E08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 badanym Wniosku danego Wnioskodawcy [%], </w:t>
            </w:r>
          </w:p>
          <w:p w14:paraId="511716DD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DD4FC31" w14:textId="77777777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18999906" w14:textId="2A801CCC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57902FC7" w14:textId="5026DB26" w:rsidR="001142C2" w:rsidRPr="004401E0" w:rsidRDefault="005023A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1142C2" w:rsidRPr="005E7E0B" w14:paraId="2917DAFB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15F36B25" w14:textId="20613FE5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7.11</w:t>
            </w:r>
          </w:p>
        </w:tc>
        <w:tc>
          <w:tcPr>
            <w:tcW w:w="1618" w:type="dxa"/>
            <w:vAlign w:val="center"/>
          </w:tcPr>
          <w:p w14:paraId="366217EC" w14:textId="7B8CC576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Komercjalizacja</w:t>
            </w:r>
          </w:p>
        </w:tc>
        <w:tc>
          <w:tcPr>
            <w:tcW w:w="2694" w:type="dxa"/>
            <w:vAlign w:val="center"/>
          </w:tcPr>
          <w:p w14:paraId="4CA33CA5" w14:textId="77777777" w:rsidR="001142C2" w:rsidRPr="001142C2" w:rsidRDefault="001142C2" w:rsidP="0051644E">
            <w:pPr>
              <w:spacing w:line="259" w:lineRule="auto"/>
              <w:contextualSpacing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</w:p>
          <w:p w14:paraId="027D6647" w14:textId="77777777" w:rsidR="001142C2" w:rsidRDefault="001142C2" w:rsidP="0051644E">
            <w:pPr>
              <w:spacing w:line="259" w:lineRule="auto"/>
              <w:contextualSpacing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4CD4B1AE" w14:textId="2D5A7669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łączny Udział </w:t>
            </w:r>
            <w:r w:rsidRPr="004401E0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Zamawiającego </w:t>
            </w:r>
            <w:r w:rsidRPr="004401E0">
              <w:rPr>
                <w:rFonts w:cstheme="minorHAnsi"/>
                <w:sz w:val="20"/>
                <w:szCs w:val="20"/>
                <w:lang w:eastAsia="pl-PL"/>
              </w:rPr>
              <w:t xml:space="preserve">w Przychodzie z </w:t>
            </w:r>
            <w:r w:rsidRPr="004401E0">
              <w:rPr>
                <w:rFonts w:cstheme="minorHAnsi"/>
                <w:sz w:val="20"/>
                <w:szCs w:val="20"/>
                <w:lang w:eastAsia="pl-PL"/>
              </w:rPr>
              <w:lastRenderedPageBreak/>
              <w:t>Komercjalizacji Technologii Zależnych był jak najwyższy.</w:t>
            </w:r>
          </w:p>
        </w:tc>
        <w:tc>
          <w:tcPr>
            <w:tcW w:w="3969" w:type="dxa"/>
          </w:tcPr>
          <w:p w14:paraId="5B9CBEAA" w14:textId="77777777" w:rsidR="001142C2" w:rsidRPr="004401E0" w:rsidRDefault="001142C2" w:rsidP="0051644E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777603D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lastRenderedPageBreak/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777603D3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74B6164" w14:textId="408C4AEF" w:rsidR="001142C2" w:rsidRPr="005D5578" w:rsidRDefault="00427E5E" w:rsidP="777603D3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SZ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SZ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SZ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1E406CF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</w:p>
          <w:p w14:paraId="73E5DFA1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Przy czym: </w:t>
            </w:r>
          </w:p>
          <w:p w14:paraId="54C118AD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0EDC81FD" w14:textId="2976C2D9" w:rsidR="001142C2" w:rsidRPr="005D5578" w:rsidRDefault="00427E5E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1142C2" w:rsidRPr="777603D3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1142C2" w:rsidRPr="777603D3">
              <w:rPr>
                <w:sz w:val="20"/>
                <w:szCs w:val="20"/>
                <w:lang w:eastAsia="pl-PL"/>
              </w:rPr>
              <w:t>Przychód z Komercjalizacji Technologii Zależnych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3C7371EB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33E62840" w14:textId="54B32B3B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łącznego </w:t>
            </w:r>
            <w:r w:rsidR="008C4E08" w:rsidRPr="003D4A82">
              <w:rPr>
                <w:rFonts w:eastAsia="Times New Roman"/>
                <w:sz w:val="20"/>
                <w:szCs w:val="20"/>
                <w:lang w:eastAsia="pl-PL"/>
              </w:rPr>
              <w:t>Udziału w Przychodzie z Komercjalizacji Technologii Zależnych</w:t>
            </w:r>
            <w:r w:rsidR="008C4E08" w:rsidRPr="003D4A8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SZ</m:t>
                  </m:r>
                </m:sub>
              </m:sSub>
            </m:oMath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)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1FA2FDF6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4AF5909F" w14:textId="4BB7E159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>łącznego Udziału w Przychodzie z Komercjalizacji Technologii Zależnych</w:t>
            </w:r>
            <w:r w:rsidR="00F637F4" w:rsidRPr="005023A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F637F4" w:rsidRPr="005023A2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SZ</m:t>
                  </m:r>
                </m:sub>
              </m:sSub>
            </m:oMath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)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 badanym Wniosku danego Wnioskodawcy [%], </w:t>
            </w:r>
          </w:p>
          <w:p w14:paraId="49B9FDD3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F4B6E3A" w14:textId="77777777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6C487221" w14:textId="54B8B3C0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324F590B" w14:textId="4722EB7F" w:rsidR="001142C2" w:rsidRPr="004401E0" w:rsidRDefault="005023A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 punkty</w:t>
            </w:r>
          </w:p>
        </w:tc>
      </w:tr>
      <w:tr w:rsidR="001142C2" w:rsidRPr="005E7E0B" w14:paraId="707511BD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13389CD0" w14:textId="05281D5D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7.12</w:t>
            </w:r>
          </w:p>
        </w:tc>
        <w:tc>
          <w:tcPr>
            <w:tcW w:w="1618" w:type="dxa"/>
            <w:vAlign w:val="center"/>
          </w:tcPr>
          <w:p w14:paraId="7DE491EE" w14:textId="35CAA0AC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Koszty B+R</w:t>
            </w:r>
          </w:p>
        </w:tc>
        <w:tc>
          <w:tcPr>
            <w:tcW w:w="2694" w:type="dxa"/>
            <w:vAlign w:val="center"/>
          </w:tcPr>
          <w:p w14:paraId="60EE7B50" w14:textId="77777777" w:rsidR="001142C2" w:rsidRPr="001142C2" w:rsidRDefault="001142C2" w:rsidP="0051644E">
            <w:pPr>
              <w:spacing w:line="259" w:lineRule="auto"/>
              <w:contextualSpacing/>
              <w:rPr>
                <w:rStyle w:val="normaltextrun"/>
                <w:rFonts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1142C2">
              <w:rPr>
                <w:rFonts w:cstheme="minorHAnsi"/>
                <w:b/>
                <w:sz w:val="20"/>
                <w:szCs w:val="20"/>
                <w:lang w:eastAsia="pl-PL"/>
              </w:rPr>
              <w:t>Cena za realizację Etapu I</w:t>
            </w:r>
            <w:r w:rsidRPr="001142C2">
              <w:rPr>
                <w:rStyle w:val="normaltextrun"/>
                <w:rFonts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79317BA" w14:textId="77777777" w:rsidR="001142C2" w:rsidRDefault="001142C2" w:rsidP="0051644E">
            <w:pPr>
              <w:spacing w:line="259" w:lineRule="auto"/>
              <w:contextualSpacing/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04539397" w14:textId="37FD9D94" w:rsidR="001142C2" w:rsidRPr="001142C2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1142C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Zamawiający wymaga jak najniższej ceny za realiza</w:t>
            </w:r>
            <w:r w:rsidRPr="001142C2">
              <w:rPr>
                <w:rStyle w:val="normaltextrun"/>
                <w:iCs/>
                <w:sz w:val="20"/>
                <w:szCs w:val="20"/>
              </w:rPr>
              <w:t>cję E</w:t>
            </w:r>
            <w:r w:rsidRPr="001142C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tapu</w:t>
            </w:r>
            <w:r w:rsidRPr="001142C2">
              <w:rPr>
                <w:rStyle w:val="normaltextrun"/>
                <w:iCs/>
                <w:sz w:val="20"/>
                <w:szCs w:val="20"/>
              </w:rPr>
              <w:t xml:space="preserve"> </w:t>
            </w:r>
            <w:r w:rsidRPr="001142C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I.</w:t>
            </w:r>
            <w:r w:rsidRPr="001142C2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969" w:type="dxa"/>
          </w:tcPr>
          <w:p w14:paraId="19D4093B" w14:textId="77777777" w:rsidR="001142C2" w:rsidRPr="004401E0" w:rsidRDefault="001142C2" w:rsidP="0051644E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777603D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777603D3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672CD35" w14:textId="33DB8B1B" w:rsidR="001142C2" w:rsidRPr="005D5578" w:rsidRDefault="00427E5E" w:rsidP="777603D3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EI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2D3773F9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</w:p>
          <w:p w14:paraId="4368EBE7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Przy czym: </w:t>
            </w:r>
          </w:p>
          <w:p w14:paraId="2B2ECB98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3D45556B" w14:textId="71BD08A6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– 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liczba punktów przyznaną badanemu Wnioskowi danego Wnioskodawcy w ramach </w:t>
            </w:r>
            <w:r w:rsidR="39530A2F" w:rsidRPr="777603D3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39530A2F" w:rsidRPr="777603D3">
              <w:rPr>
                <w:sz w:val="20"/>
                <w:szCs w:val="20"/>
                <w:lang w:eastAsia="pl-PL"/>
              </w:rPr>
              <w:t>Cena za realizację Etapu I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27EAC37D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45A4F2D" w14:textId="2167BEC7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</w:t>
            </w:r>
            <w:r w:rsidR="008D6063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F87014" w:rsidRPr="00B066B8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naj</w:t>
            </w:r>
            <w:r w:rsidR="001A10B5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niższa</w:t>
            </w:r>
            <w:r w:rsidR="00F87014" w:rsidRPr="003D4A82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deklarowan</w:t>
            </w:r>
            <w:r w:rsidR="00F87014" w:rsidRPr="003D4A8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="008D6063" w:rsidRPr="005023A2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F87014" w:rsidRPr="005023A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wartość wynagrodzenia oferowanego za realizację Etapu I</w:t>
            </w:r>
            <w:r w:rsidR="00F87014" w:rsidRPr="005023A2">
              <w:rPr>
                <w:rStyle w:val="normaltextrun"/>
                <w:rFonts w:ascii="Calibri" w:hAnsi="Calibri"/>
                <w:i/>
                <w:color w:val="000000" w:themeColor="text1"/>
                <w:shd w:val="clear" w:color="auto" w:fill="FFFFFF"/>
              </w:rPr>
              <w:t> </w:t>
            </w:r>
            <w:r w:rsidR="39530A2F" w:rsidRPr="008D6063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spośród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wszystkich Wniosków [zł], </w:t>
            </w:r>
          </w:p>
          <w:p w14:paraId="479C571A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53C64DB2" w14:textId="015778E1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  <m:r>
                <w:rPr>
                  <w:rFonts w:ascii="Cambria Math" w:eastAsia="Times New Roman" w:hAnsi="Cambria Math"/>
                </w:rPr>
                <m:t xml:space="preserve"> </m:t>
              </m:r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  </w:t>
            </w:r>
            <w:r w:rsidR="00F87014" w:rsidRPr="003D4A8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wartość wynagrodzenia oferowanego za realizację Etapu I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 badan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ym Wniosku danego Wnioskodawcy [zł], </w:t>
            </w:r>
          </w:p>
          <w:p w14:paraId="799F89EA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87AD78E" w14:textId="77777777" w:rsidR="001142C2" w:rsidRPr="005D5578" w:rsidRDefault="00427E5E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 w:rsidRPr="777603D3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001142C2" w:rsidRPr="777603D3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78B027D0" w14:textId="430DD28F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18F45532" w14:textId="5D2A50AE" w:rsidR="001142C2" w:rsidRPr="004401E0" w:rsidRDefault="0009447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1142C2" w:rsidRPr="005E7E0B" w14:paraId="6F9B935B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563670CD" w14:textId="2FB61CC3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7.13</w:t>
            </w:r>
          </w:p>
        </w:tc>
        <w:tc>
          <w:tcPr>
            <w:tcW w:w="1618" w:type="dxa"/>
            <w:vAlign w:val="center"/>
          </w:tcPr>
          <w:p w14:paraId="01924D1B" w14:textId="59EC4CE9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 xml:space="preserve">Koszty B+R </w:t>
            </w:r>
          </w:p>
        </w:tc>
        <w:tc>
          <w:tcPr>
            <w:tcW w:w="2694" w:type="dxa"/>
            <w:vAlign w:val="center"/>
          </w:tcPr>
          <w:p w14:paraId="07D947C7" w14:textId="35A342E8" w:rsidR="001142C2" w:rsidRPr="001142C2" w:rsidRDefault="001142C2" w:rsidP="001142C2">
            <w:pPr>
              <w:pStyle w:val="Normalny1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>Cena za realizację Etapu II</w:t>
            </w:r>
          </w:p>
          <w:p w14:paraId="534A9F2A" w14:textId="77777777" w:rsidR="001142C2" w:rsidRPr="004401E0" w:rsidRDefault="001142C2" w:rsidP="001142C2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  <w:p w14:paraId="758ACB77" w14:textId="6E1CE4AD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Zamawiający wymag</w:t>
            </w:r>
            <w:r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a jak najniższej ceny za realizację Etapu II.</w:t>
            </w:r>
          </w:p>
        </w:tc>
        <w:tc>
          <w:tcPr>
            <w:tcW w:w="3969" w:type="dxa"/>
          </w:tcPr>
          <w:p w14:paraId="184987D5" w14:textId="77777777" w:rsidR="001142C2" w:rsidRPr="004401E0" w:rsidRDefault="001142C2" w:rsidP="0051644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7ECA38F" w14:textId="1B5C5FE9" w:rsidR="001142C2" w:rsidRPr="005D5578" w:rsidRDefault="00427E5E" w:rsidP="0051644E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EII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2C4B9318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6A56DA01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20F653D9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4FB6C7F" w14:textId="0389EDF5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–  liczb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 xml:space="preserve">a punktów przyznaną badanemu Wnioskowi danego Wnioskodawcy w ramach </w:t>
            </w:r>
            <w:r w:rsidR="39530A2F" w:rsidRPr="113AF76A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39530A2F" w:rsidRPr="113AF76A">
              <w:rPr>
                <w:sz w:val="20"/>
                <w:szCs w:val="20"/>
                <w:lang w:eastAsia="pl-PL"/>
              </w:rPr>
              <w:t>Cena za realizację Etapu II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5C7E149C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BE981A8" w14:textId="3E5FD939" w:rsidR="001142C2" w:rsidRPr="00F87014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00B066B8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008D6063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F87014" w:rsidRPr="00B066B8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naj</w:t>
            </w:r>
            <w:r w:rsidR="001A10B5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niższa</w:t>
            </w:r>
            <w:r w:rsidR="00F87014" w:rsidRPr="003D4A82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deklarowan</w:t>
            </w:r>
            <w:r w:rsidR="00F87014" w:rsidRPr="003D4A8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="00F87014" w:rsidRPr="005023A2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F87014" w:rsidRPr="005023A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 xml:space="preserve">wartość </w:t>
            </w:r>
            <w:r w:rsidR="00F87014" w:rsidRPr="005023A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</w:rPr>
              <w:t xml:space="preserve">wynagrodzenia oferowanego za realizację Etapu </w:t>
            </w:r>
            <w:r w:rsidR="00F87014" w:rsidRPr="008D6063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II</w:t>
            </w:r>
            <w:r w:rsidR="00F87014" w:rsidRPr="008D6063">
              <w:rPr>
                <w:rStyle w:val="normaltextrun"/>
                <w:rFonts w:ascii="Calibri" w:hAnsi="Calibri" w:cs="Segoe UI"/>
                <w:color w:val="000000" w:themeColor="text1"/>
                <w:shd w:val="clear" w:color="auto" w:fill="FFFFFF"/>
              </w:rPr>
              <w:t xml:space="preserve"> 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spośród wszystkich Wniosków [zł], </w:t>
            </w:r>
          </w:p>
          <w:p w14:paraId="781FF3D4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CD9F822" w14:textId="0CAADC82" w:rsidR="001142C2" w:rsidRPr="005D5578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  <m:r>
                <w:rPr>
                  <w:rFonts w:ascii="Cambria Math" w:hAnsi="Cambria Math" w:cstheme="minorHAnsi"/>
                </w:rPr>
                <m:t xml:space="preserve"> </m:t>
              </m:r>
            </m:oMath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–  </w:t>
            </w:r>
            <w:r w:rsidR="00FE50FF" w:rsidRPr="003D4A8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wartość wynagrodzenia oferowanego za realizację Etapu II</w:t>
            </w:r>
            <w:r w:rsidR="00FE50FF" w:rsidRPr="003D4A82">
              <w:rPr>
                <w:rStyle w:val="normaltextrun"/>
                <w:rFonts w:ascii="Calibri" w:hAnsi="Calibri" w:cs="Segoe UI"/>
                <w:color w:val="000000" w:themeColor="text1"/>
                <w:shd w:val="clear" w:color="auto" w:fill="FFFFFF"/>
              </w:rPr>
              <w:t xml:space="preserve"> </w:t>
            </w:r>
            <w:r w:rsidR="39530A2F" w:rsidRPr="005023A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badanym Wniosku danego Wnioskodawcy [zł], </w:t>
            </w:r>
          </w:p>
          <w:p w14:paraId="511134C0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1DEB3DF2" w14:textId="459A7BE1" w:rsidR="001142C2" w:rsidRPr="00600E96" w:rsidRDefault="00427E5E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maksymalna licz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ba punktów do uzyskania. </w:t>
            </w:r>
          </w:p>
        </w:tc>
        <w:tc>
          <w:tcPr>
            <w:tcW w:w="1280" w:type="dxa"/>
            <w:vAlign w:val="center"/>
          </w:tcPr>
          <w:p w14:paraId="64B42FD3" w14:textId="499A573E" w:rsidR="001142C2" w:rsidRPr="004401E0" w:rsidRDefault="005023A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51644E" w:rsidRPr="005E7E0B" w14:paraId="25D2C2F2" w14:textId="77777777" w:rsidTr="201EFCF4">
        <w:trPr>
          <w:cantSplit/>
          <w:trHeight w:val="435"/>
          <w:jc w:val="center"/>
        </w:trPr>
        <w:tc>
          <w:tcPr>
            <w:tcW w:w="645" w:type="dxa"/>
            <w:shd w:val="clear" w:color="auto" w:fill="E2EFD9" w:themeFill="accent6" w:themeFillTint="33"/>
            <w:textDirection w:val="btLr"/>
          </w:tcPr>
          <w:p w14:paraId="6F597644" w14:textId="1833440C" w:rsidR="0051644E" w:rsidRPr="004401E0" w:rsidRDefault="0051644E" w:rsidP="0051644E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8281" w:type="dxa"/>
            <w:gridSpan w:val="3"/>
            <w:shd w:val="clear" w:color="auto" w:fill="E2EFD9" w:themeFill="accent6" w:themeFillTint="33"/>
            <w:vAlign w:val="center"/>
          </w:tcPr>
          <w:p w14:paraId="561B1187" w14:textId="576CDA37" w:rsidR="0051644E" w:rsidRPr="004401E0" w:rsidRDefault="0051644E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4401E0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677C4793" w14:textId="07F9915B" w:rsidR="0051644E" w:rsidRPr="004401E0" w:rsidRDefault="00661C44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100 </w:t>
            </w:r>
            <w:r w:rsidR="0051644E" w:rsidRPr="004401E0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7343F722" w14:textId="392105DD" w:rsidR="00BB447E" w:rsidRPr="005E7E0B" w:rsidRDefault="00BB447E" w:rsidP="00F0641A">
      <w:pPr>
        <w:spacing w:after="160" w:line="259" w:lineRule="auto"/>
        <w:ind w:left="720"/>
        <w:contextualSpacing/>
        <w:jc w:val="both"/>
        <w:rPr>
          <w:rFonts w:eastAsiaTheme="minorEastAsia" w:cstheme="minorHAnsi"/>
          <w:b/>
          <w:bCs/>
          <w:sz w:val="22"/>
          <w:szCs w:val="22"/>
          <w:lang w:eastAsia="pl-PL"/>
        </w:rPr>
      </w:pPr>
    </w:p>
    <w:p w14:paraId="5A54B86A" w14:textId="77777777" w:rsidR="00971059" w:rsidRDefault="00971059" w:rsidP="00F0641A">
      <w:pPr>
        <w:spacing w:after="160" w:line="259" w:lineRule="auto"/>
        <w:jc w:val="both"/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</w:pPr>
    </w:p>
    <w:p w14:paraId="7FA40E75" w14:textId="0AD1F698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I</w:t>
      </w:r>
      <w:r w:rsidR="001176E3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II</w:t>
      </w:r>
      <w:r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 xml:space="preserve">. </w:t>
      </w:r>
      <w:r w:rsidR="00F517DD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Ocena innych wymaganych elementów Wniosku</w:t>
      </w:r>
      <w:r w:rsidR="00FA0B21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 xml:space="preserve"> – Wymagania Jakościowe</w:t>
      </w:r>
    </w:p>
    <w:p w14:paraId="53CB9B42" w14:textId="5AB86749" w:rsidR="00BD6073" w:rsidRPr="005E7E0B" w:rsidRDefault="00BD6073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Zamawiający w ramach oceny Wniosku będzie 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 xml:space="preserve">oceniał również </w:t>
      </w:r>
      <w:r w:rsidR="001A0779" w:rsidRPr="005E7E0B">
        <w:rPr>
          <w:rFonts w:eastAsiaTheme="minorEastAsia" w:cstheme="minorHAnsi"/>
          <w:sz w:val="22"/>
          <w:szCs w:val="22"/>
          <w:lang w:eastAsia="pl-PL"/>
        </w:rPr>
        <w:t>Wymagania Jakościowe, stanowiące inne elementy Wniosku</w:t>
      </w:r>
      <w:r w:rsidRPr="005E7E0B">
        <w:rPr>
          <w:rFonts w:eastAsiaTheme="minorEastAsia" w:cstheme="minorHAnsi"/>
          <w:sz w:val="22"/>
          <w:szCs w:val="22"/>
          <w:lang w:eastAsia="pl-PL"/>
        </w:rPr>
        <w:t>. Szczegółow</w:t>
      </w:r>
      <w:r w:rsidR="00665149" w:rsidRPr="005E7E0B">
        <w:rPr>
          <w:rFonts w:eastAsiaTheme="minorEastAsia" w:cstheme="minorHAnsi"/>
          <w:sz w:val="22"/>
          <w:szCs w:val="22"/>
          <w:lang w:eastAsia="pl-PL"/>
        </w:rPr>
        <w:t>ą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informacj</w:t>
      </w:r>
      <w:r w:rsidR="00665149" w:rsidRPr="005E7E0B">
        <w:rPr>
          <w:rFonts w:eastAsiaTheme="minorEastAsia" w:cstheme="minorHAnsi"/>
          <w:sz w:val="22"/>
          <w:szCs w:val="22"/>
          <w:lang w:eastAsia="pl-PL"/>
        </w:rPr>
        <w:t>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na temat spos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>o</w:t>
      </w:r>
      <w:r w:rsidRPr="005E7E0B">
        <w:rPr>
          <w:rFonts w:eastAsiaTheme="minorEastAsia" w:cstheme="minorHAnsi"/>
          <w:sz w:val="22"/>
          <w:szCs w:val="22"/>
          <w:lang w:eastAsia="pl-PL"/>
        </w:rPr>
        <w:t>b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>u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punktacji przedstawiono w </w:t>
      </w:r>
      <w:r w:rsidRPr="00974310">
        <w:rPr>
          <w:rFonts w:eastAsiaTheme="minorEastAsia" w:cstheme="minorHAnsi"/>
          <w:sz w:val="22"/>
          <w:szCs w:val="22"/>
          <w:lang w:eastAsia="pl-PL"/>
        </w:rPr>
        <w:t xml:space="preserve">Tabeli </w:t>
      </w:r>
      <w:r w:rsidR="008B531B" w:rsidRPr="00974310">
        <w:rPr>
          <w:rFonts w:eastAsiaTheme="minorEastAsia" w:cstheme="minorHAnsi"/>
          <w:sz w:val="22"/>
          <w:szCs w:val="22"/>
          <w:lang w:eastAsia="pl-PL"/>
        </w:rPr>
        <w:t>8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</w:t>
      </w:r>
      <w:r w:rsidRPr="005E7E0B">
        <w:rPr>
          <w:rFonts w:eastAsiaTheme="minorEastAsia" w:cstheme="minorHAnsi"/>
          <w:sz w:val="22"/>
          <w:szCs w:val="22"/>
        </w:rPr>
        <w:t xml:space="preserve">Maksymalna liczba punktów do uzyskania w ramach </w:t>
      </w:r>
      <w:r w:rsidR="00F517DD" w:rsidRPr="005E7E0B">
        <w:rPr>
          <w:rFonts w:eastAsiaTheme="minorEastAsia" w:cstheme="minorHAnsi"/>
          <w:sz w:val="22"/>
          <w:szCs w:val="22"/>
        </w:rPr>
        <w:t>oceny innych wymaganych elementów Wniosku</w:t>
      </w:r>
      <w:r w:rsidRPr="005E7E0B">
        <w:rPr>
          <w:rFonts w:eastAsiaTheme="minorEastAsia" w:cstheme="minorHAnsi"/>
          <w:sz w:val="22"/>
          <w:szCs w:val="22"/>
        </w:rPr>
        <w:t xml:space="preserve"> wynosi 100.</w:t>
      </w:r>
    </w:p>
    <w:p w14:paraId="7186EDC5" w14:textId="129C187D" w:rsidR="00156B47" w:rsidRPr="005E7E0B" w:rsidRDefault="00156B47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09642072" w14:textId="5663479B" w:rsidR="00156B47" w:rsidRPr="005E7E0B" w:rsidRDefault="00156B47" w:rsidP="243BF6E1">
      <w:pPr>
        <w:spacing w:line="259" w:lineRule="auto"/>
        <w:jc w:val="both"/>
        <w:rPr>
          <w:rFonts w:eastAsiaTheme="minorEastAsia"/>
          <w:sz w:val="22"/>
          <w:szCs w:val="22"/>
        </w:rPr>
      </w:pPr>
      <w:r w:rsidRPr="243BF6E1">
        <w:rPr>
          <w:rFonts w:eastAsiaTheme="minorEastAsia"/>
          <w:sz w:val="22"/>
          <w:szCs w:val="22"/>
        </w:rPr>
        <w:t>Ilekroć w sposobie przyznawania punktów</w:t>
      </w:r>
      <w:r w:rsidRPr="243BF6E1">
        <w:rPr>
          <w:rFonts w:eastAsia="Calibri"/>
          <w:color w:val="000000" w:themeColor="text1"/>
          <w:sz w:val="22"/>
          <w:szCs w:val="22"/>
        </w:rPr>
        <w:t xml:space="preserve"> </w:t>
      </w:r>
      <w:r w:rsidR="009839E4" w:rsidRPr="243BF6E1">
        <w:rPr>
          <w:rFonts w:eastAsia="Calibri"/>
          <w:color w:val="000000" w:themeColor="text1"/>
          <w:sz w:val="22"/>
          <w:szCs w:val="22"/>
        </w:rPr>
        <w:t xml:space="preserve">dla Wymagań Jakościowych </w:t>
      </w:r>
      <w:r w:rsidR="009839E4" w:rsidRPr="243BF6E1">
        <w:rPr>
          <w:rFonts w:eastAsiaTheme="minorEastAsia"/>
          <w:sz w:val="22"/>
          <w:szCs w:val="22"/>
        </w:rPr>
        <w:t>wskazany</w:t>
      </w:r>
      <w:r w:rsidRPr="243BF6E1">
        <w:rPr>
          <w:rFonts w:eastAsiaTheme="minorEastAsia"/>
          <w:sz w:val="22"/>
          <w:szCs w:val="22"/>
        </w:rPr>
        <w:t xml:space="preserve"> jest cząstkowy zakres punktowy dla danego </w:t>
      </w:r>
      <w:r w:rsidR="6FB501A1" w:rsidRPr="243BF6E1">
        <w:rPr>
          <w:rFonts w:eastAsiaTheme="minorEastAsia"/>
          <w:sz w:val="22"/>
          <w:szCs w:val="22"/>
        </w:rPr>
        <w:t>e</w:t>
      </w:r>
      <w:r w:rsidR="4631A0AC" w:rsidRPr="243BF6E1">
        <w:rPr>
          <w:rFonts w:eastAsiaTheme="minorEastAsia"/>
          <w:sz w:val="22"/>
          <w:szCs w:val="22"/>
        </w:rPr>
        <w:t>lementu</w:t>
      </w:r>
      <w:r w:rsidRPr="243BF6E1">
        <w:rPr>
          <w:rFonts w:eastAsiaTheme="minorEastAsia"/>
          <w:sz w:val="22"/>
          <w:szCs w:val="22"/>
        </w:rPr>
        <w:t xml:space="preserve"> Wniosku, Zamawiający przyzna liczbę punktów adekwatną do dostosowania oferowanych przez </w:t>
      </w:r>
      <w:r w:rsidR="001E3648" w:rsidRPr="243BF6E1">
        <w:rPr>
          <w:rFonts w:eastAsiaTheme="minorEastAsia"/>
          <w:sz w:val="22"/>
          <w:szCs w:val="22"/>
        </w:rPr>
        <w:t>Wykon</w:t>
      </w:r>
      <w:r w:rsidRPr="243BF6E1">
        <w:rPr>
          <w:rFonts w:eastAsiaTheme="minorEastAsia"/>
          <w:sz w:val="22"/>
          <w:szCs w:val="22"/>
        </w:rPr>
        <w:t xml:space="preserve">awcę rozwiązań do wymogów i celów Przedsięwzięcia. </w:t>
      </w:r>
    </w:p>
    <w:p w14:paraId="1646A2E4" w14:textId="0D5CE5BE" w:rsidR="009E0F1B" w:rsidRDefault="009E0F1B" w:rsidP="00F0641A">
      <w:pPr>
        <w:spacing w:line="259" w:lineRule="auto"/>
        <w:rPr>
          <w:rFonts w:eastAsiaTheme="minorEastAsia" w:cstheme="minorHAnsi"/>
          <w:sz w:val="22"/>
          <w:szCs w:val="22"/>
        </w:rPr>
      </w:pPr>
      <w:r>
        <w:rPr>
          <w:rFonts w:eastAsiaTheme="minorEastAsia" w:cstheme="minorHAnsi"/>
          <w:sz w:val="22"/>
          <w:szCs w:val="22"/>
        </w:rPr>
        <w:br w:type="page"/>
      </w:r>
    </w:p>
    <w:p w14:paraId="2EE3BDB3" w14:textId="2C17BFBE" w:rsidR="00BD6073" w:rsidRPr="00974310" w:rsidRDefault="00BD6073" w:rsidP="243BF6E1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bookmarkStart w:id="41" w:name="_Ref57740628"/>
      <w:r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lastRenderedPageBreak/>
        <w:t xml:space="preserve">Tabela </w:t>
      </w:r>
      <w:bookmarkEnd w:id="41"/>
      <w:r w:rsidR="008B531B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8</w:t>
      </w:r>
      <w:r w:rsidR="00434880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.</w:t>
      </w:r>
      <w:r w:rsidR="008B531B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Ocena spełnienia Innych ocenianych elementów</w:t>
      </w:r>
      <w:r w:rsidR="00434880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Wniosku </w:t>
      </w:r>
      <w:r w:rsidR="00976268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– </w:t>
      </w:r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Wymaga</w:t>
      </w:r>
      <w:r w:rsidR="008B531B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ń</w:t>
      </w:r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</w:t>
      </w:r>
      <w:r w:rsidR="008B531B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Jakościowych</w:t>
      </w:r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dla </w:t>
      </w:r>
      <w:r w:rsidR="009E0890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Systemu wentylacji</w:t>
      </w:r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A w Działaniu 1: „Wentylacja sal lekcyjnych”</w:t>
      </w:r>
    </w:p>
    <w:tbl>
      <w:tblPr>
        <w:tblStyle w:val="Tabela-Siatka1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605"/>
        <w:gridCol w:w="1797"/>
        <w:gridCol w:w="4962"/>
        <w:gridCol w:w="1134"/>
      </w:tblGrid>
      <w:tr w:rsidR="00C34E8A" w:rsidRPr="006411DB" w14:paraId="4087D7A3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3EB5C6D7" w14:textId="66C6EAB4" w:rsidR="00C34E8A" w:rsidRPr="006411DB" w:rsidRDefault="00845313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L.p</w:t>
            </w:r>
            <w:r w:rsidR="00974310"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="000F15FA"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05" w:type="dxa"/>
            <w:shd w:val="clear" w:color="auto" w:fill="C5E0B3" w:themeFill="accent6" w:themeFillTint="66"/>
            <w:vAlign w:val="center"/>
          </w:tcPr>
          <w:p w14:paraId="265D53CD" w14:textId="0E03B14E" w:rsidR="00C34E8A" w:rsidRPr="006411DB" w:rsidRDefault="6A35D9AC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1797" w:type="dxa"/>
            <w:shd w:val="clear" w:color="auto" w:fill="C5E0B3" w:themeFill="accent6" w:themeFillTint="66"/>
            <w:vAlign w:val="center"/>
          </w:tcPr>
          <w:p w14:paraId="65649AD0" w14:textId="2607DB61" w:rsidR="00C34E8A" w:rsidRPr="006411DB" w:rsidRDefault="00976268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Wymaganie Jakościowe</w:t>
            </w:r>
          </w:p>
        </w:tc>
        <w:tc>
          <w:tcPr>
            <w:tcW w:w="4962" w:type="dxa"/>
            <w:shd w:val="clear" w:color="auto" w:fill="C5E0B3" w:themeFill="accent6" w:themeFillTint="66"/>
            <w:vAlign w:val="center"/>
          </w:tcPr>
          <w:p w14:paraId="5F94185E" w14:textId="77777777" w:rsidR="00C34E8A" w:rsidRPr="006411DB" w:rsidRDefault="00C34E8A" w:rsidP="00F0641A">
            <w:pPr>
              <w:spacing w:line="259" w:lineRule="auto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4F77C330" w14:textId="77777777" w:rsidR="00C34E8A" w:rsidRPr="006411DB" w:rsidRDefault="00C34E8A" w:rsidP="00F0641A">
            <w:pPr>
              <w:spacing w:line="259" w:lineRule="auto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1306E8" w:rsidRPr="006411DB" w14:paraId="0591FE30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573A4EA1" w14:textId="1C291E55" w:rsidR="001306E8" w:rsidRPr="006411DB" w:rsidRDefault="001306E8" w:rsidP="001306E8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72E767B4" w14:textId="1718682F" w:rsidR="001306E8" w:rsidRPr="006411DB" w:rsidRDefault="001306E8" w:rsidP="001306E8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2824FD7" w14:textId="1E619F6E" w:rsidR="001306E8" w:rsidRPr="006411DB" w:rsidRDefault="001306E8" w:rsidP="001306E8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sz w:val="20"/>
                <w:szCs w:val="20"/>
              </w:rPr>
              <w:t>Ocena proponowanego Systemu wentylacji A wraz z Szkolnym systemem zarządzającym</w:t>
            </w:r>
          </w:p>
        </w:tc>
        <w:tc>
          <w:tcPr>
            <w:tcW w:w="4962" w:type="dxa"/>
            <w:shd w:val="clear" w:color="auto" w:fill="auto"/>
          </w:tcPr>
          <w:p w14:paraId="448BF61D" w14:textId="2ED1999F" w:rsidR="0095482B" w:rsidRPr="0095482B" w:rsidRDefault="46E0017C" w:rsidP="00B43D3A">
            <w:p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D86CC2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Zamawiający na podstawie swojego doświadczenia oraz wiedzy fachowej (w tym z pomocą </w:t>
            </w:r>
            <w:r w:rsidRPr="00B041F3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ekspertów zewnętrznych) dokona oceny </w:t>
            </w:r>
            <w:r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proponowane</w:t>
            </w:r>
            <w:r w:rsidR="4A1FD2ED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go</w:t>
            </w:r>
            <w:r w:rsidRPr="00D86CC2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w złożonym Wniosku </w:t>
            </w:r>
            <w:r w:rsidR="4A1FD2ED" w:rsidRPr="00B041F3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Systemu </w:t>
            </w:r>
            <w:r w:rsidR="4A1FD2ED"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wentylacji A wraz z Szkolnym </w:t>
            </w:r>
            <w:r w:rsidR="4A1FD2ED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4A1FD2ED"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ystemem zarządzającym</w:t>
            </w:r>
            <w:r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86CC2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biorąc pod uwagę</w:t>
            </w:r>
            <w:r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86CC2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następujące cechy zaproponowanego rozwiązania:</w:t>
            </w:r>
            <w:r w:rsidRPr="18032E5B">
              <w:rPr>
                <w:rStyle w:val="normaltextrun"/>
                <w:rFonts w:ascii="Calibri" w:hAnsi="Calibri" w:cs="Calibri"/>
                <w:color w:val="000000" w:themeColor="text1"/>
              </w:rPr>
              <w:t> </w:t>
            </w:r>
            <w:r w:rsidRPr="18032E5B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86DA08F" w14:textId="77777777" w:rsidR="0095482B" w:rsidRPr="0095482B" w:rsidRDefault="0095482B" w:rsidP="00D86CC2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wysoką przydatnością dla Użytkownika,   </w:t>
            </w:r>
          </w:p>
          <w:p w14:paraId="30B5689D" w14:textId="77777777" w:rsidR="0095482B" w:rsidRPr="0095482B" w:rsidRDefault="0095482B" w:rsidP="00B041F3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unikalnością,    </w:t>
            </w:r>
          </w:p>
          <w:p w14:paraId="3A7B20A2" w14:textId="77777777" w:rsidR="0095482B" w:rsidRPr="0095482B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prostotą skalowalności Systemu,    </w:t>
            </w:r>
          </w:p>
          <w:p w14:paraId="209FB946" w14:textId="77777777" w:rsidR="0095482B" w:rsidRPr="0095482B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niskim ryzykiem towarzyszącym użytkowaniu Systemu,   </w:t>
            </w:r>
          </w:p>
          <w:p w14:paraId="2A9384C7" w14:textId="77777777" w:rsidR="0095482B" w:rsidRPr="0095482B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bezawaryjnością Systemu,   </w:t>
            </w:r>
          </w:p>
          <w:p w14:paraId="785991AB" w14:textId="77777777" w:rsidR="0095482B" w:rsidRPr="0095482B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wysoką konkurencyjnością w porównaniu do obecnie stosowanych technologii,    </w:t>
            </w:r>
          </w:p>
          <w:p w14:paraId="031FA586" w14:textId="77777777" w:rsidR="00C63233" w:rsidRPr="00C63233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zaawansowan</w:t>
            </w:r>
            <w:r w:rsidR="00C632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iem technologicznym rozwiązania,</w:t>
            </w:r>
          </w:p>
          <w:p w14:paraId="1F3642FC" w14:textId="73A8058D" w:rsidR="0095482B" w:rsidRPr="00C63233" w:rsidRDefault="00C63233" w:rsidP="00C63233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sz w:val="20"/>
                <w:szCs w:val="20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  <w:sz w:val="20"/>
                <w:szCs w:val="20"/>
              </w:rPr>
              <w:t> </w:t>
            </w:r>
            <w:r w:rsidR="0095482B" w:rsidRPr="0095482B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  <w:p w14:paraId="0E3D521E" w14:textId="217F815B" w:rsidR="00394AB5" w:rsidRPr="006411DB" w:rsidRDefault="00394AB5" w:rsidP="00C632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3BE8BBDA">
              <w:rPr>
                <w:rStyle w:val="eop"/>
                <w:rFonts w:ascii="Yu Mincho" w:eastAsia="Yu Mincho" w:hAnsi="Yu Mincho" w:cs="Segoe UI" w:hint="eastAsia"/>
                <w:color w:val="000000" w:themeColor="text1"/>
                <w:sz w:val="20"/>
                <w:szCs w:val="20"/>
              </w:rPr>
              <w:t> </w:t>
            </w:r>
          </w:p>
          <w:p w14:paraId="61840E94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2230411F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</w:p>
          <w:p w14:paraId="303F17AE" w14:textId="77777777" w:rsidR="00394AB5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7F7C4ABE" w14:textId="77777777" w:rsidR="00394AB5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5E4C67BD" w14:textId="77777777" w:rsidR="00394AB5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 jaki jest możliwy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lastRenderedPageBreak/>
              <w:t>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34349C4C" w14:textId="6CE2D369" w:rsidR="00394AB5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D587249" w14:textId="20A6AF29" w:rsidR="001306E8" w:rsidRPr="00DA038A" w:rsidRDefault="78786EAF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C3DB0DD" w14:textId="0769B52F" w:rsidR="00DA038A" w:rsidRPr="006411DB" w:rsidRDefault="00DA038A" w:rsidP="00DA038A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B6EC3E" w14:textId="08B42758" w:rsidR="001306E8" w:rsidRPr="006411DB" w:rsidRDefault="00094472" w:rsidP="00094472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00F54BCD"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394AB5" w:rsidRPr="006411DB" w14:paraId="419FBF01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9C3AF40" w14:textId="061A7B2A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63272ECC" w14:textId="35BEEC1F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13B2E62" w14:textId="787531E2" w:rsidR="00394AB5" w:rsidRPr="006411DB" w:rsidRDefault="00394AB5" w:rsidP="00394AB5">
            <w:pPr>
              <w:spacing w:line="259" w:lineRule="auto"/>
              <w:rPr>
                <w:sz w:val="20"/>
                <w:szCs w:val="20"/>
              </w:rPr>
            </w:pPr>
            <w:r w:rsidRPr="006411DB">
              <w:rPr>
                <w:sz w:val="20"/>
                <w:szCs w:val="20"/>
              </w:rPr>
              <w:t>Jakość wykonania</w:t>
            </w:r>
          </w:p>
        </w:tc>
        <w:tc>
          <w:tcPr>
            <w:tcW w:w="4962" w:type="dxa"/>
            <w:shd w:val="clear" w:color="auto" w:fill="auto"/>
          </w:tcPr>
          <w:p w14:paraId="1A8FF61F" w14:textId="04BC183B" w:rsidR="00094472" w:rsidRPr="00094472" w:rsidRDefault="00E22C69" w:rsidP="00094472">
            <w:pPr>
              <w:textAlignment w:val="baseline"/>
              <w:rPr>
                <w:rStyle w:val="eop"/>
                <w:rFonts w:cs="Calibri"/>
                <w:color w:val="000000"/>
                <w:sz w:val="20"/>
                <w:szCs w:val="20"/>
                <w:shd w:val="clear" w:color="auto" w:fill="FFFFFF"/>
              </w:rPr>
            </w:pPr>
            <w:r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>Zamawiający na podstawie swojego doświadczenia oraz wiedzy fachowej (w tym z pomocą ekspertów zewnętrznych) dokona oceny proponowane</w:t>
            </w:r>
            <w:r w:rsidR="00094472"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>go</w:t>
            </w:r>
            <w:r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 xml:space="preserve"> w złożonym </w:t>
            </w:r>
            <w:r w:rsidR="00DA038A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 xml:space="preserve">Wniosku </w:t>
            </w:r>
            <w:r w:rsidR="00094472" w:rsidRPr="0009447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Systemu wentylacji A wraz z Szkolnym systemem zarządzającym</w:t>
            </w:r>
            <w:r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> biorąc pod uwagę</w:t>
            </w:r>
            <w:r w:rsidRPr="00094472">
              <w:rPr>
                <w:rStyle w:val="normaltextrun"/>
                <w:rFonts w:eastAsia="Yu Mincho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>następujące cechy zaproponowanego rozwiązania: </w:t>
            </w:r>
            <w:r w:rsidRPr="00094472">
              <w:rPr>
                <w:rStyle w:val="eop"/>
                <w:rFonts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537DC04" w14:textId="6CE2D369" w:rsidR="0095482B" w:rsidRPr="00B43D3A" w:rsidRDefault="00DA038A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jakość wykorzystanych </w:t>
            </w:r>
            <w:r w:rsidR="0095482B"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materiałów i elementów,   </w:t>
            </w:r>
          </w:p>
          <w:p w14:paraId="5B006A01" w14:textId="003537EF" w:rsidR="0095482B" w:rsidRPr="00B43D3A" w:rsidRDefault="0095482B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ergonomi</w:t>
            </w:r>
            <w:r w:rsidR="00DA038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</w:t>
            </w: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i bezpiecz</w:t>
            </w:r>
            <w:r w:rsidR="00DA038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eństwo</w:t>
            </w: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dla </w:t>
            </w:r>
            <w:r w:rsidR="00555F10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Użytkownik</w:t>
            </w: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a,  </w:t>
            </w:r>
          </w:p>
          <w:p w14:paraId="39EF9F6D" w14:textId="0AD3CCC0" w:rsidR="0095482B" w:rsidRPr="00B43D3A" w:rsidRDefault="0095482B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estetyk</w:t>
            </w:r>
            <w:r w:rsidR="00DA038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</w:t>
            </w: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wykonania i nowoczesny design,  </w:t>
            </w:r>
          </w:p>
          <w:p w14:paraId="38C3E420" w14:textId="6CE2D369" w:rsidR="0095482B" w:rsidRPr="00C63233" w:rsidRDefault="0095482B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wykonaln</w:t>
            </w:r>
            <w:r w:rsidR="00DA038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ość</w:t>
            </w:r>
            <w:r w:rsidRPr="00B43D3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w ram</w:t>
            </w:r>
            <w:r w:rsidRPr="00C6323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ach przedstawionego harmonogramu Przedsięwzięcia oraz pod kątem możliwości osiągnięcia celów Przedsięwzięcia,  </w:t>
            </w:r>
          </w:p>
          <w:p w14:paraId="2FC28E8C" w14:textId="0A0E09D0" w:rsidR="00394AB5" w:rsidRDefault="00DA038A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zastosowanie</w:t>
            </w:r>
            <w:r w:rsidRPr="00B43D3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95482B" w:rsidRPr="00C6323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przy jego projektowaniu i opracowaniu </w:t>
            </w:r>
            <w:r w:rsidR="0095482B"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najlepsz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ych praktyk inżynierskich</w:t>
            </w:r>
            <w:r w:rsidRPr="00B43D3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oraz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podejścia</w:t>
            </w:r>
            <w:r w:rsidR="0095482B"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uwzględniające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go</w:t>
            </w:r>
            <w:r w:rsidR="0095482B" w:rsidRPr="00B43D3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bezpieczeństwo zastosowanyc</w:t>
            </w:r>
            <w:r w:rsidR="0095482B" w:rsidRPr="00C6323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h elementów, instalacji i urządzeń</w:t>
            </w:r>
            <w:r w:rsidR="00C6323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,</w:t>
            </w:r>
          </w:p>
          <w:p w14:paraId="722B3572" w14:textId="4DAD84E0" w:rsidR="001A03F2" w:rsidRDefault="001A03F2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A03F2">
              <w:rPr>
                <w:rFonts w:eastAsia="Times New Roman" w:cs="Times New Roman"/>
                <w:sz w:val="20"/>
                <w:szCs w:val="20"/>
                <w:lang w:eastAsia="pl-PL"/>
              </w:rPr>
              <w:t>wysok</w:t>
            </w:r>
            <w:r w:rsidR="00061532">
              <w:rPr>
                <w:rFonts w:eastAsia="Times New Roman" w:cs="Times New Roman"/>
                <w:sz w:val="20"/>
                <w:szCs w:val="20"/>
                <w:lang w:eastAsia="pl-PL"/>
              </w:rPr>
              <w:t>a</w:t>
            </w:r>
            <w:r w:rsidRPr="001A03F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jakość złożonego Wniosku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,</w:t>
            </w:r>
          </w:p>
          <w:p w14:paraId="3F444B48" w14:textId="77777777" w:rsidR="00C63233" w:rsidRPr="006411DB" w:rsidRDefault="00C63233" w:rsidP="00C63233">
            <w:pPr>
              <w:pStyle w:val="paragraph"/>
              <w:numPr>
                <w:ilvl w:val="0"/>
                <w:numId w:val="79"/>
              </w:numPr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sz w:val="20"/>
                <w:szCs w:val="20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  <w:sz w:val="20"/>
                <w:szCs w:val="20"/>
              </w:rPr>
              <w:t> </w:t>
            </w:r>
          </w:p>
          <w:p w14:paraId="579B278F" w14:textId="77777777" w:rsidR="00C63233" w:rsidRPr="00094472" w:rsidRDefault="00C63233" w:rsidP="00C63233">
            <w:pPr>
              <w:ind w:left="909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50F4D3B1" w14:textId="6CE2D369" w:rsidR="00094472" w:rsidRPr="006411DB" w:rsidRDefault="00094472" w:rsidP="00394AB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</w:p>
          <w:p w14:paraId="55E35618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0D6AAA44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</w:p>
          <w:p w14:paraId="5012BA7C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lastRenderedPageBreak/>
              <w:t>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79890155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1805155D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16115173" w14:textId="6CE2D369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332753A7" w14:textId="77777777" w:rsidR="000A7062" w:rsidRPr="00DA038A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66F637C" w14:textId="7785A5F3" w:rsidR="00DA038A" w:rsidRPr="006411DB" w:rsidRDefault="00DA038A" w:rsidP="00DA038A">
            <w:pPr>
              <w:pStyle w:val="Akapitzlist"/>
              <w:spacing w:line="259" w:lineRule="auto"/>
              <w:ind w:left="32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484583" w14:textId="0CE5A859" w:rsidR="00394AB5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15 punktów</w:t>
            </w:r>
          </w:p>
        </w:tc>
      </w:tr>
      <w:tr w:rsidR="00394AB5" w:rsidRPr="006411DB" w14:paraId="0D61AFA4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37749307" w14:textId="2F569DB7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0E3936D5" w14:textId="1F6A0A0A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3F94133" w14:textId="420FF46E" w:rsidR="00394AB5" w:rsidRPr="006411DB" w:rsidRDefault="00394AB5" w:rsidP="00394AB5">
            <w:pPr>
              <w:spacing w:line="259" w:lineRule="auto"/>
              <w:rPr>
                <w:sz w:val="20"/>
                <w:szCs w:val="20"/>
              </w:rPr>
            </w:pPr>
            <w:r w:rsidRPr="006411DB">
              <w:rPr>
                <w:sz w:val="20"/>
                <w:szCs w:val="20"/>
              </w:rPr>
              <w:t>Rozwiązania innowacyjne proponowane przez Wykonawcę</w:t>
            </w:r>
          </w:p>
        </w:tc>
        <w:tc>
          <w:tcPr>
            <w:tcW w:w="4962" w:type="dxa"/>
            <w:shd w:val="clear" w:color="auto" w:fill="auto"/>
          </w:tcPr>
          <w:p w14:paraId="7E1CA289" w14:textId="2CBD2D96" w:rsidR="00DA038A" w:rsidRDefault="00E22C69" w:rsidP="00DA038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</w:pPr>
            <w:r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Zamawiający na podstawie swojego doświadczenia oraz wiedzy fachowej (w tym z pomocą ekspertów zewnętrznych) dokona oceny proponowane</w:t>
            </w:r>
            <w:r w:rsidR="00DA038A"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go</w:t>
            </w:r>
            <w:r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 xml:space="preserve"> w złożonym Wniosku </w:t>
            </w:r>
            <w:r w:rsidR="00DA038A"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Systemu wentylacji A wraz z Szkolnym systemem zarządzającym</w:t>
            </w:r>
            <w:r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 biorąc pod uwagę</w:t>
            </w:r>
            <w:r w:rsidRPr="4337E4C8">
              <w:rPr>
                <w:rStyle w:val="normaltextrun"/>
                <w:rFonts w:asciiTheme="minorHAnsi" w:eastAsia="Yu Mincho" w:hAnsiTheme="minorHAnsi" w:cstheme="minorBidi" w:hint="eastAsia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następujące cechy zaproponowanego rozwiązania</w:t>
            </w:r>
            <w:r w:rsidR="00DA038A"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3FDD72BF" w14:textId="6CE2D369" w:rsidR="00E22C69" w:rsidRPr="00DA038A" w:rsidRDefault="00E22C69" w:rsidP="000A7062">
            <w:pPr>
              <w:numPr>
                <w:ilvl w:val="0"/>
                <w:numId w:val="80"/>
              </w:numPr>
              <w:textAlignment w:val="baseline"/>
              <w:rPr>
                <w:rStyle w:val="normaltextrun"/>
                <w:rFonts w:eastAsia="Times New Roman"/>
                <w:sz w:val="18"/>
                <w:szCs w:val="18"/>
                <w:lang w:eastAsia="pl-PL"/>
              </w:rPr>
            </w:pPr>
            <w:r w:rsidRPr="4337E4C8">
              <w:rPr>
                <w:rFonts w:eastAsia="Yu Mincho"/>
                <w:sz w:val="20"/>
                <w:szCs w:val="20"/>
                <w:lang w:eastAsia="pl-PL"/>
              </w:rPr>
              <w:t>wysoką innowacyjność proponowanych rozwiązań,</w:t>
            </w:r>
          </w:p>
          <w:p w14:paraId="57A0E35D" w14:textId="2B803241" w:rsidR="00E22C69" w:rsidRPr="00C63233" w:rsidRDefault="00E22C69" w:rsidP="000A7062">
            <w:pPr>
              <w:numPr>
                <w:ilvl w:val="0"/>
                <w:numId w:val="80"/>
              </w:numPr>
              <w:textAlignment w:val="baseline"/>
              <w:rPr>
                <w:rFonts w:eastAsia="Yu Mincho" w:cstheme="minorHAnsi"/>
                <w:sz w:val="20"/>
                <w:szCs w:val="20"/>
                <w:lang w:eastAsia="pl-PL"/>
              </w:rPr>
            </w:pPr>
            <w:r w:rsidRPr="00B43D3A">
              <w:rPr>
                <w:rFonts w:eastAsia="Yu Mincho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unikalność proponowanych rozwiązań </w:t>
            </w:r>
            <w:r w:rsidRPr="00C63233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lub znaczące udoskonalanie produktu, procesu lub usługi w stosunku do istniejących na rynku rozwiązań</w:t>
            </w:r>
            <w:r w:rsidRPr="00C63233">
              <w:rPr>
                <w:rFonts w:eastAsia="Yu Minch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A3BC63F" w14:textId="0027C79F" w:rsidR="00E22C69" w:rsidRPr="00C63233" w:rsidRDefault="00E22C69" w:rsidP="000A7062">
            <w:pPr>
              <w:numPr>
                <w:ilvl w:val="0"/>
                <w:numId w:val="80"/>
              </w:numPr>
              <w:textAlignment w:val="baseline"/>
              <w:rPr>
                <w:rStyle w:val="eop"/>
                <w:rFonts w:eastAsia="Yu Mincho" w:cstheme="minorHAnsi"/>
                <w:sz w:val="20"/>
                <w:szCs w:val="20"/>
                <w:lang w:eastAsia="pl-PL"/>
              </w:rPr>
            </w:pPr>
            <w:r w:rsidRPr="00C63233">
              <w:rPr>
                <w:rFonts w:eastAsia="Yu Mincho" w:cstheme="minorHAnsi"/>
                <w:color w:val="000000"/>
                <w:sz w:val="20"/>
                <w:szCs w:val="20"/>
                <w:lang w:eastAsia="pl-PL"/>
              </w:rPr>
              <w:t>wysoką wartość techniczną oferowanych rozwiązań innowacyjnych,</w:t>
            </w:r>
          </w:p>
          <w:p w14:paraId="204009AE" w14:textId="71A27379" w:rsidR="00E22C69" w:rsidRPr="00DF2AEC" w:rsidRDefault="0768046E" w:rsidP="515ECA52">
            <w:pPr>
              <w:pStyle w:val="paragraph"/>
              <w:numPr>
                <w:ilvl w:val="0"/>
                <w:numId w:val="8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515ECA52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 xml:space="preserve">innowacyjność w zakresie wykorzystywanych </w:t>
            </w:r>
            <w:r w:rsidR="0CB109B4" w:rsidRPr="515ECA52">
              <w:rPr>
                <w:rFonts w:ascii="Calibri" w:eastAsia="Calibri" w:hAnsi="Calibri" w:cs="Calibri"/>
                <w:sz w:val="20"/>
                <w:szCs w:val="20"/>
              </w:rPr>
              <w:t>w zakresie wykorzystywanych materiałów, urządzeń, konstrukcji, uniwersalności montażu, odzysku ciepła, chłodu i wilgoci, filtracji powietrza</w:t>
            </w:r>
            <w:r w:rsidR="2E58E2CD" w:rsidRPr="515ECA52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400AFF86" w14:textId="77777777" w:rsidR="00C63233" w:rsidRPr="006411DB" w:rsidRDefault="00C63233" w:rsidP="000A7062">
            <w:pPr>
              <w:pStyle w:val="paragraph"/>
              <w:numPr>
                <w:ilvl w:val="0"/>
                <w:numId w:val="80"/>
              </w:numPr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sz w:val="20"/>
                <w:szCs w:val="20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  <w:sz w:val="20"/>
                <w:szCs w:val="20"/>
              </w:rPr>
              <w:t> </w:t>
            </w:r>
          </w:p>
          <w:p w14:paraId="68690B94" w14:textId="77777777" w:rsidR="00E22C69" w:rsidRPr="00E22C69" w:rsidRDefault="00E22C69" w:rsidP="00C63233">
            <w:pPr>
              <w:pStyle w:val="paragraph"/>
              <w:spacing w:before="0" w:beforeAutospacing="0" w:after="0" w:afterAutospacing="0"/>
              <w:ind w:left="413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</w:p>
          <w:p w14:paraId="1BF2EF96" w14:textId="77777777" w:rsidR="00394AB5" w:rsidRDefault="00394AB5" w:rsidP="00394A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</w:pPr>
            <w:r w:rsidRPr="0095482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95482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4D8FF37D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267CE099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1FC10D6C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4C2CB8C8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186DC66D" w14:textId="77777777" w:rsidR="000A7062" w:rsidRPr="00DA038A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lastRenderedPageBreak/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C4727BB" w14:textId="7D12D32B" w:rsidR="00394AB5" w:rsidRPr="0095482B" w:rsidRDefault="00394AB5" w:rsidP="000A7062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5482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95482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C017B" w14:textId="1CC36142" w:rsidR="00394AB5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20 punktów</w:t>
            </w:r>
          </w:p>
        </w:tc>
      </w:tr>
      <w:tr w:rsidR="00394AB5" w:rsidRPr="006411DB" w14:paraId="53DD30F9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5AB01C7A" w14:textId="2DCC4394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lastRenderedPageBreak/>
              <w:t>8.4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31416B28" w14:textId="57A939FA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5B8BA85" w14:textId="122216BF" w:rsidR="00394AB5" w:rsidRPr="006411DB" w:rsidRDefault="00394AB5" w:rsidP="00394AB5">
            <w:pPr>
              <w:spacing w:line="259" w:lineRule="auto"/>
              <w:rPr>
                <w:sz w:val="20"/>
                <w:szCs w:val="20"/>
              </w:rPr>
            </w:pPr>
            <w:r w:rsidRPr="006411DB">
              <w:rPr>
                <w:sz w:val="20"/>
                <w:szCs w:val="20"/>
              </w:rPr>
              <w:t>Potencjał wdrożeniowy w skali kraju i Europy</w:t>
            </w:r>
          </w:p>
        </w:tc>
        <w:tc>
          <w:tcPr>
            <w:tcW w:w="4962" w:type="dxa"/>
            <w:shd w:val="clear" w:color="auto" w:fill="auto"/>
          </w:tcPr>
          <w:p w14:paraId="0010EB29" w14:textId="03598E1A" w:rsidR="00C63233" w:rsidRPr="00C63233" w:rsidRDefault="00394AB5" w:rsidP="00C6323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05D29">
              <w:rPr>
                <w:rStyle w:val="normaltextrun"/>
                <w:rFonts w:ascii="Calibri" w:hAnsi="Calibri" w:cs="Calibri"/>
                <w:sz w:val="20"/>
                <w:szCs w:val="20"/>
              </w:rPr>
              <w:t>Zamawiający na podstawie swojego doświadczenia</w:t>
            </w: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oraz wiedzy fachowej (w tym z pomocą ekspertów zewnętrznych) dokona oceny potencjału wdrożeniowego oferowane</w:t>
            </w:r>
            <w:r w:rsidR="00DA038A">
              <w:rPr>
                <w:rStyle w:val="normaltextrun"/>
                <w:rFonts w:ascii="Calibri" w:hAnsi="Calibri" w:cs="Calibri"/>
                <w:sz w:val="20"/>
                <w:szCs w:val="20"/>
              </w:rPr>
              <w:t>go</w:t>
            </w: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przez Wnioskodawcę </w:t>
            </w:r>
            <w:r w:rsidR="00DA038A" w:rsidRPr="00DA038A">
              <w:rPr>
                <w:rStyle w:val="normaltextrun"/>
                <w:rFonts w:ascii="Calibri" w:hAnsi="Calibri" w:cs="Calibri"/>
                <w:sz w:val="20"/>
                <w:szCs w:val="20"/>
              </w:rPr>
              <w:t>Systemu wentylacji A wraz z Szkolnym systemem zarządzającym</w:t>
            </w:r>
            <w:r w:rsidR="00DA038A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>w skali kraju i Europy, biorąc pod uwagę następujące cechy:</w:t>
            </w:r>
            <w:r w:rsidRPr="006411D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41A3E31" w14:textId="77777777" w:rsidR="00394AB5" w:rsidRPr="006411DB" w:rsidRDefault="00394AB5" w:rsidP="00BE7BBB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>unikalność Systemu na rynku polskim i europejskim,</w:t>
            </w:r>
            <w:r w:rsidRPr="006411D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733DB26" w14:textId="5F5D2C85" w:rsidR="00394AB5" w:rsidRPr="002A00DE" w:rsidRDefault="00394AB5" w:rsidP="00D6564F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A00DE">
              <w:rPr>
                <w:rStyle w:val="normaltextrun"/>
                <w:rFonts w:ascii="Calibri" w:hAnsi="Calibri" w:cs="Calibri"/>
                <w:sz w:val="20"/>
                <w:szCs w:val="20"/>
              </w:rPr>
              <w:t>wysoką konkurencyjność w porównaniu do obecnie</w:t>
            </w:r>
            <w:r w:rsidRPr="002A00D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Pr="002A00DE">
              <w:rPr>
                <w:rStyle w:val="normaltextrun"/>
                <w:rFonts w:ascii="Calibri" w:hAnsi="Calibri" w:cs="Calibri"/>
                <w:sz w:val="20"/>
                <w:szCs w:val="20"/>
              </w:rPr>
              <w:t>stosowanych technologii,</w:t>
            </w:r>
            <w:r w:rsidRPr="002A00D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B6B335F" w14:textId="77777777" w:rsidR="00394AB5" w:rsidRPr="006411DB" w:rsidRDefault="00394AB5" w:rsidP="00C63233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>prostotę skalowalności Systemu,</w:t>
            </w:r>
            <w:r w:rsidRPr="006411D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A9E92EF" w14:textId="77777777" w:rsidR="00394AB5" w:rsidRPr="006411DB" w:rsidRDefault="78786EAF" w:rsidP="00C63233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683365B">
              <w:rPr>
                <w:rStyle w:val="normaltextrun"/>
                <w:rFonts w:ascii="Calibri" w:hAnsi="Calibri" w:cs="Calibri"/>
                <w:sz w:val="20"/>
                <w:szCs w:val="20"/>
              </w:rPr>
              <w:t>nieskomplikowane i szybkie wdrożenie Systemu,</w:t>
            </w:r>
            <w:r w:rsidRPr="0683365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077C957" w14:textId="77777777" w:rsidR="00394AB5" w:rsidRPr="006411DB" w:rsidRDefault="78786EAF" w:rsidP="00C63233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683365B">
              <w:rPr>
                <w:rStyle w:val="normaltextrun"/>
                <w:rFonts w:ascii="Calibri" w:hAnsi="Calibri" w:cs="Calibri"/>
                <w:sz w:val="20"/>
                <w:szCs w:val="20"/>
              </w:rPr>
              <w:t>wysokie zapotrzebowanie na Systemu,</w:t>
            </w:r>
            <w:r w:rsidRPr="0683365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E740BBC" w14:textId="77777777" w:rsidR="00394AB5" w:rsidRPr="006411DB" w:rsidRDefault="00394AB5" w:rsidP="00C63233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sz w:val="20"/>
                <w:szCs w:val="20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  <w:sz w:val="20"/>
                <w:szCs w:val="20"/>
              </w:rPr>
              <w:t> </w:t>
            </w:r>
          </w:p>
          <w:p w14:paraId="74F3122C" w14:textId="77777777" w:rsidR="00394AB5" w:rsidRPr="00B43D3A" w:rsidRDefault="00394AB5" w:rsidP="00394A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</w:p>
          <w:p w14:paraId="2C0D0AF6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06F07A55" w14:textId="77777777" w:rsidR="000A7062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="000A7062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="000A7062"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="000A7062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="000A7062"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5291B192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3A560BB3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lastRenderedPageBreak/>
              <w:t>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120BADD1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A8B4E82" w14:textId="77777777" w:rsidR="000A7062" w:rsidRPr="00DA038A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AD843C1" w14:textId="55DD8437" w:rsidR="00394AB5" w:rsidRPr="006411DB" w:rsidRDefault="00394AB5" w:rsidP="000A7062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AC08E0" w14:textId="04A91EDD" w:rsidR="00394AB5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10 punktów</w:t>
            </w:r>
          </w:p>
        </w:tc>
      </w:tr>
      <w:tr w:rsidR="00824987" w:rsidRPr="006411DB" w14:paraId="2E2538B4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5983A7DB" w14:textId="091A3A35" w:rsidR="00824987" w:rsidRPr="006411DB" w:rsidRDefault="00824987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2ACB7126" w14:textId="5D4F8EB1" w:rsidR="00824987" w:rsidRPr="006411DB" w:rsidRDefault="00824987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9C08A8E" w14:textId="6B3329E0" w:rsidR="00824987" w:rsidRPr="006411DB" w:rsidRDefault="00824987" w:rsidP="00394AB5">
            <w:pPr>
              <w:spacing w:line="259" w:lineRule="auto"/>
              <w:rPr>
                <w:sz w:val="20"/>
                <w:szCs w:val="20"/>
              </w:rPr>
            </w:pPr>
            <w:r w:rsidRPr="006411DB">
              <w:rPr>
                <w:color w:val="000000" w:themeColor="text1"/>
                <w:sz w:val="20"/>
                <w:szCs w:val="20"/>
              </w:rPr>
              <w:t xml:space="preserve">Zakres prac do wykonana w Etapie I </w:t>
            </w:r>
            <w:proofErr w:type="spellStart"/>
            <w:r w:rsidRPr="006411DB">
              <w:rPr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6411DB">
              <w:rPr>
                <w:color w:val="000000" w:themeColor="text1"/>
                <w:sz w:val="20"/>
                <w:szCs w:val="20"/>
              </w:rPr>
              <w:t xml:space="preserve"> II</w:t>
            </w:r>
          </w:p>
        </w:tc>
        <w:tc>
          <w:tcPr>
            <w:tcW w:w="4962" w:type="dxa"/>
            <w:shd w:val="clear" w:color="auto" w:fill="auto"/>
          </w:tcPr>
          <w:p w14:paraId="4FB39B25" w14:textId="33D72020" w:rsidR="00824987" w:rsidRPr="00971059" w:rsidRDefault="00824987" w:rsidP="0097105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971059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Zamawiający na podstawie swojego doświadczenia oraz wiedzy fachowej (w tym z pomocą ekspertów zewnętrznych) dokona oceny przedstawionego Zakresu prac do wykonania w Etapie I </w:t>
            </w:r>
            <w:proofErr w:type="spellStart"/>
            <w:r w:rsidRPr="0097105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971059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 II biorąc pod uwagę następujące aspekty: </w:t>
            </w:r>
          </w:p>
          <w:p w14:paraId="3853ABE4" w14:textId="427F2336" w:rsidR="00824987" w:rsidRPr="00971059" w:rsidRDefault="00824987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szCs w:val="20"/>
              </w:rPr>
            </w:pPr>
            <w:r w:rsidRPr="00971059">
              <w:rPr>
                <w:rStyle w:val="normaltextrun"/>
                <w:rFonts w:eastAsia="Times New Roman" w:cstheme="minorHAnsi"/>
                <w:bCs/>
                <w:sz w:val="20"/>
                <w:szCs w:val="20"/>
                <w:lang w:eastAsia="pl-PL"/>
              </w:rPr>
              <w:t>kompletność Zakresu prac do wykonania w Etapie I </w:t>
            </w:r>
            <w:proofErr w:type="spellStart"/>
            <w:r w:rsidRPr="00971059">
              <w:rPr>
                <w:rStyle w:val="normaltextrun"/>
                <w:rFonts w:eastAsia="Times New Roman" w:cstheme="minorHAnsi"/>
                <w:sz w:val="20"/>
                <w:szCs w:val="20"/>
              </w:rPr>
              <w:t>i</w:t>
            </w:r>
            <w:proofErr w:type="spellEnd"/>
            <w:r w:rsidRPr="00971059">
              <w:rPr>
                <w:rStyle w:val="normaltextrun"/>
                <w:rFonts w:eastAsia="Times New Roman" w:cstheme="minorHAnsi"/>
                <w:bCs/>
                <w:sz w:val="20"/>
                <w:szCs w:val="20"/>
                <w:lang w:eastAsia="pl-PL"/>
              </w:rPr>
              <w:t> II (wskazanie planu badawczego dla Etapu I </w:t>
            </w:r>
            <w:proofErr w:type="spellStart"/>
            <w:r w:rsidRPr="00971059">
              <w:rPr>
                <w:rStyle w:val="normaltextrun"/>
                <w:rFonts w:eastAsia="Times New Roman" w:cstheme="minorHAnsi"/>
                <w:sz w:val="20"/>
                <w:szCs w:val="20"/>
              </w:rPr>
              <w:t>i</w:t>
            </w:r>
            <w:proofErr w:type="spellEnd"/>
            <w:r w:rsidRPr="00971059">
              <w:rPr>
                <w:rStyle w:val="normaltextrun"/>
                <w:rFonts w:eastAsia="Times New Roman" w:cstheme="minorHAnsi"/>
                <w:bCs/>
                <w:sz w:val="20"/>
                <w:szCs w:val="20"/>
                <w:lang w:eastAsia="pl-PL"/>
              </w:rPr>
              <w:t> II, zawierającego Zadania Badawcze i odpowiadające im Kamienie Milowe, wskazanie harmonogramu realizacji poszczególnych Etapów z podziałem na ww. Zadania Badawcze, wycenę Zadań Badawczych),</w:t>
            </w:r>
          </w:p>
          <w:p w14:paraId="7CF60E4F" w14:textId="784CA061" w:rsidR="00824987" w:rsidRPr="00971059" w:rsidRDefault="00824987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cstheme="minorHAnsi"/>
                <w:sz w:val="20"/>
                <w:szCs w:val="20"/>
              </w:rPr>
            </w:pPr>
            <w:r w:rsidRPr="00971059">
              <w:rPr>
                <w:rStyle w:val="normaltextrun"/>
                <w:rFonts w:eastAsia="Times New Roman" w:cstheme="minorHAnsi"/>
                <w:bCs/>
                <w:sz w:val="20"/>
                <w:szCs w:val="20"/>
                <w:lang w:eastAsia="pl-PL"/>
              </w:rPr>
              <w:t>adekwatność wskazanych Zadań Badawczych do możliwości osiągnięcia Celów Przedsięwzięcia oraz opracowania</w:t>
            </w:r>
            <w:r w:rsidRPr="00971059">
              <w:rPr>
                <w:rStyle w:val="normaltextrun"/>
                <w:rFonts w:cstheme="minorHAnsi"/>
                <w:sz w:val="20"/>
                <w:szCs w:val="20"/>
              </w:rPr>
              <w:t xml:space="preserve"> Systemu wentylacji A wraz z Szkolnym systemem zarządzającym, odpowiednio dla Centrali wentylacyjnej A, Systemu automatyki A, Regulatora pomieszczeniowego A, Szkolnego systemu zarządzającego oraz Demonstratora Systemu wentylacji wraz z Szkolnym systemem</w:t>
            </w:r>
            <w:r w:rsidR="00C63233" w:rsidRPr="00971059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="001A03F2">
              <w:rPr>
                <w:rStyle w:val="normaltextrun"/>
                <w:rFonts w:cstheme="minorHAnsi"/>
                <w:sz w:val="20"/>
                <w:szCs w:val="20"/>
              </w:rPr>
              <w:t>zarządzającym,</w:t>
            </w:r>
          </w:p>
          <w:p w14:paraId="76682E12" w14:textId="651C7334" w:rsidR="00C63233" w:rsidRPr="00971059" w:rsidRDefault="00C63233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szCs w:val="20"/>
              </w:rPr>
            </w:pPr>
            <w:r w:rsidRPr="00971059">
              <w:rPr>
                <w:rStyle w:val="normaltextrun"/>
                <w:rFonts w:eastAsia="Times New Roman" w:cstheme="minorHAnsi"/>
                <w:sz w:val="20"/>
                <w:szCs w:val="20"/>
              </w:rPr>
              <w:t>oraz inne elementy adekwatne do wymagania. </w:t>
            </w:r>
          </w:p>
          <w:p w14:paraId="51BE8188" w14:textId="77777777" w:rsidR="00824987" w:rsidRDefault="00824987" w:rsidP="0082498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</w:p>
          <w:p w14:paraId="147C2942" w14:textId="77777777" w:rsidR="00824987" w:rsidRPr="006411DB" w:rsidRDefault="00824987" w:rsidP="0082498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239AFE85" w14:textId="77777777" w:rsidR="008B000A" w:rsidRPr="006411DB" w:rsidRDefault="00824987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="008B000A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="008B000A"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="008B000A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="008B000A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lastRenderedPageBreak/>
              <w:t>Przedsięwzięcia, stanu techniki i wiedzy, tj. w najwyższym stopniu jaki jest możliwy zgodnie z istniejącym stanem wiedzy ekonomicznej, naukowej lub technicznej.</w:t>
            </w:r>
            <w:r w:rsidR="008B000A"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0C230ADD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37646BE5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228BFF18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A905BED" w14:textId="39BBEBF9" w:rsidR="00824987" w:rsidRPr="00C63233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373FB" w14:textId="05915048" w:rsidR="00824987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5 punktów</w:t>
            </w:r>
          </w:p>
        </w:tc>
      </w:tr>
      <w:tr w:rsidR="00C63233" w:rsidRPr="006411DB" w14:paraId="11337F0A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4331291A" w14:textId="29E10870" w:rsidR="00C63233" w:rsidRDefault="00C63233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8.6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50029021" w14:textId="75D86433" w:rsidR="00C63233" w:rsidRPr="006411DB" w:rsidRDefault="00C63233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Wykonawca A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D6018FC" w14:textId="370523BE" w:rsidR="00C63233" w:rsidRPr="006411DB" w:rsidRDefault="00C63233" w:rsidP="00394AB5">
            <w:p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00C63233">
              <w:rPr>
                <w:sz w:val="20"/>
                <w:szCs w:val="20"/>
              </w:rPr>
              <w:t>Doświadczenie Wykonawcy i Zespół Projektowy</w:t>
            </w:r>
          </w:p>
        </w:tc>
        <w:tc>
          <w:tcPr>
            <w:tcW w:w="4962" w:type="dxa"/>
            <w:shd w:val="clear" w:color="auto" w:fill="auto"/>
          </w:tcPr>
          <w:p w14:paraId="68302CEF" w14:textId="77777777" w:rsidR="00C63233" w:rsidRPr="00971059" w:rsidRDefault="00C63233" w:rsidP="0097105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</w:rPr>
            </w:pPr>
            <w:r w:rsidRPr="00971059">
              <w:rPr>
                <w:rStyle w:val="normaltextrun"/>
                <w:rFonts w:asciiTheme="minorHAnsi" w:hAnsiTheme="minorHAnsi" w:cstheme="minorHAnsi"/>
                <w:sz w:val="20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1B38B3C7" w14:textId="319055DA" w:rsidR="00C63233" w:rsidRPr="00971059" w:rsidRDefault="00C63233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lang w:eastAsia="pl-PL"/>
              </w:rPr>
            </w:pPr>
            <w:r w:rsidRPr="00971059">
              <w:rPr>
                <w:rStyle w:val="normaltextrun"/>
                <w:rFonts w:eastAsia="Times New Roman" w:cstheme="minorHAnsi"/>
                <w:sz w:val="20"/>
                <w:lang w:eastAsia="pl-PL"/>
              </w:rPr>
              <w:t>duże doświadczenie Wnioskodawcy w realizacji prac badawczo-rozwojowych z zakresu systemów grzewczych lub wentylacji lub klimatyzacji lub automatyki,</w:t>
            </w:r>
          </w:p>
          <w:p w14:paraId="6955A2CC" w14:textId="2CBF91FB" w:rsidR="00C63233" w:rsidRPr="00971059" w:rsidRDefault="00C63233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lang w:eastAsia="pl-PL"/>
              </w:rPr>
            </w:pPr>
            <w:r w:rsidRPr="00971059">
              <w:rPr>
                <w:rStyle w:val="normaltextrun"/>
                <w:rFonts w:eastAsia="Times New Roman" w:cstheme="minorHAnsi"/>
                <w:sz w:val="20"/>
                <w:lang w:eastAsia="pl-PL"/>
              </w:rPr>
              <w:lastRenderedPageBreak/>
              <w:t>Zespół Projektowy o składzie i doświadczeniu wysoce uprawdopodobniającym realizację i osiągnięcie celów Przedsięwzięcia,</w:t>
            </w:r>
          </w:p>
          <w:p w14:paraId="3B11C8B0" w14:textId="77777777" w:rsidR="00C63233" w:rsidRPr="00971059" w:rsidRDefault="00C63233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lang w:eastAsia="pl-PL"/>
              </w:rPr>
            </w:pPr>
            <w:r w:rsidRPr="00971059">
              <w:rPr>
                <w:rStyle w:val="normaltextrun"/>
                <w:rFonts w:eastAsia="Times New Roman" w:cstheme="minorHAnsi"/>
                <w:sz w:val="20"/>
                <w:lang w:eastAsia="pl-PL"/>
              </w:rPr>
              <w:t>oraz inne elementy adekwatne do wymagania.</w:t>
            </w:r>
          </w:p>
          <w:p w14:paraId="06026F82" w14:textId="77777777" w:rsidR="00C63233" w:rsidRDefault="00C63233" w:rsidP="00C63233">
            <w:pPr>
              <w:pStyle w:val="paragraph"/>
              <w:spacing w:before="0" w:beforeAutospacing="0" w:after="0" w:afterAutospacing="0"/>
              <w:textAlignment w:val="baseline"/>
              <w:rPr>
                <w:rStyle w:val="Nagwek2Znak"/>
                <w:rFonts w:ascii="Calibri" w:eastAsia="Yu Mincho" w:hAnsi="Calibri" w:cs="Calibri"/>
                <w:b w:val="0"/>
                <w:sz w:val="20"/>
                <w:szCs w:val="20"/>
              </w:rPr>
            </w:pPr>
          </w:p>
          <w:p w14:paraId="267C945D" w14:textId="39BF2F77" w:rsidR="00C63233" w:rsidRDefault="00C63233" w:rsidP="00C632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768CC1D7" w14:textId="10F55E9A" w:rsidR="00C63233" w:rsidRDefault="00C63233" w:rsidP="00C632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</w:rPr>
            </w:pPr>
          </w:p>
          <w:p w14:paraId="617F0536" w14:textId="2189B514" w:rsidR="00C63233" w:rsidRPr="005340FB" w:rsidRDefault="458C901C" w:rsidP="002BDFD2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1 – w przypadku, gdy </w:t>
            </w:r>
            <w:r w:rsidRPr="002BDFD2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wskazane we Wniosku doświadczenie i Zespół Projektowy Wnioskodawcy</w:t>
            </w: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 w sposób </w:t>
            </w:r>
            <w:r w:rsidRPr="002BDFD2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doskonały </w:t>
            </w: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odpowiadają wskazanym powyżej cechom, z uwzględnieniem wymogów </w:t>
            </w: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Załącznika nr 1 do Regulaminu, Celów Przedsięw</w:t>
            </w:r>
            <w:r w:rsidR="440A0EC3"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zięcia, stanu techniki i wiedzy</w:t>
            </w: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.</w:t>
            </w:r>
            <w:r w:rsidRPr="005340F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60F7E12D" w14:textId="0D4D8BC1" w:rsidR="00C63233" w:rsidRPr="006411DB" w:rsidRDefault="458C901C" w:rsidP="002BDFD2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od 0,67 do 0,99 w przypadku, gdy </w:t>
            </w:r>
            <w:r w:rsidRPr="005340FB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wskazane we Wniosku doświadczenie i Zespół Projektowy Wnioskodawcy</w:t>
            </w: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 w sposób </w:t>
            </w:r>
            <w:r w:rsidRPr="005340F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bardzo dobry </w:t>
            </w: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odpowiadają wskazanym powyżej cechom, z uwzględnieniem wymogów</w:t>
            </w: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 Załącznika nr 1 do Regulaminu, Celów Przedsięw</w:t>
            </w:r>
            <w:r w:rsidR="440A0EC3"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zięcia, stanu techniki i wiedzy</w:t>
            </w: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.</w:t>
            </w:r>
            <w:r w:rsidRPr="002BDFD2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20865F28" w14:textId="14BE72B9" w:rsidR="00C63233" w:rsidRPr="006411DB" w:rsidRDefault="00C63233" w:rsidP="00C63233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 0,34 do 0,66   – w przypadku, gdy </w:t>
            </w:r>
            <w:r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 wskazanym powyżej cechom, z uwzględnieniem wymogów Załącznika nr 1 do Regulaminu, Celów Przedsięwzięc</w:t>
            </w:r>
            <w:r w:rsidR="00DF2AEC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ia, stanu techniki i wiedzy.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5DFD32E8" w14:textId="57D815C4" w:rsidR="00C63233" w:rsidRPr="006411DB" w:rsidRDefault="00C63233" w:rsidP="00C63233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0,01 do 0,33– w przypadku</w:t>
            </w:r>
            <w:r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 xml:space="preserve"> 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dostateczny (akceptowalny)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 wskazanym powyżej cechom, z uwzględnieniem wymogów Załącznika nr 1 do Regulaminu, Celów Przedsięwzięcia, stanu techniki i wiedzy</w:t>
            </w:r>
            <w:r w:rsidR="00DF2AEC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.</w:t>
            </w:r>
          </w:p>
          <w:p w14:paraId="5596E305" w14:textId="4EFA7257" w:rsidR="00C63233" w:rsidRPr="00EC113E" w:rsidRDefault="2E58E2CD" w:rsidP="515ECA52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eop"/>
                <w:rFonts w:eastAsiaTheme="minorEastAsia" w:cstheme="minorBidi"/>
                <w:color w:val="000000" w:themeColor="text1"/>
                <w:sz w:val="20"/>
                <w:szCs w:val="20"/>
              </w:rPr>
            </w:pP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0 – w przypadku, gdy </w:t>
            </w:r>
            <w:r w:rsidRPr="515ECA52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wskazane we Wniosku doświadczenie i Zespół Projektowy Wnioskodawcy</w:t>
            </w: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 zaproponowane przez Wnioskodawcę rozwiązanie w sposób </w:t>
            </w:r>
            <w:r w:rsidRPr="515ECA52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515ECA52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515ECA52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odpowiadają wskazanym powyżej cechom, z uwzględnieniem wymogów Załącznika nr 1 do Regulaminu, Celów Przedsięwzięcia, stanu techniki i wiedzy.</w:t>
            </w:r>
            <w:r w:rsidRPr="515ECA52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18901082" w14:textId="77777777" w:rsidR="00C63233" w:rsidRPr="00C63233" w:rsidRDefault="00C63233" w:rsidP="00C63233">
            <w:pPr>
              <w:spacing w:line="259" w:lineRule="auto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63233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  <w:p w14:paraId="303AF969" w14:textId="77777777" w:rsidR="00C63233" w:rsidRPr="006411DB" w:rsidRDefault="00C63233" w:rsidP="00C632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</w:p>
          <w:p w14:paraId="3AAB2A9A" w14:textId="344CEBE5" w:rsidR="00C63233" w:rsidRDefault="00C63233" w:rsidP="00C63233">
            <w:pPr>
              <w:pStyle w:val="paragraph"/>
              <w:spacing w:before="0" w:beforeAutospacing="0" w:after="0" w:afterAutospacing="0"/>
              <w:textAlignment w:val="baseline"/>
              <w:rPr>
                <w:rStyle w:val="Nagwek2Znak"/>
                <w:rFonts w:ascii="Calibri" w:eastAsia="Yu Mincho" w:hAnsi="Calibri" w:cs="Calibr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8E327B" w14:textId="6B795394" w:rsidR="00C63233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10 punktów</w:t>
            </w:r>
          </w:p>
        </w:tc>
      </w:tr>
      <w:tr w:rsidR="00F13DD6" w:rsidRPr="006411DB" w14:paraId="786D2331" w14:textId="77777777" w:rsidTr="00D8EC72">
        <w:trPr>
          <w:trHeight w:val="605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4F069FBC" w14:textId="77777777" w:rsidR="00F13DD6" w:rsidRDefault="00F13DD6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5" w:type="dxa"/>
            <w:shd w:val="clear" w:color="auto" w:fill="C5E0B3" w:themeFill="accent6" w:themeFillTint="66"/>
            <w:vAlign w:val="center"/>
          </w:tcPr>
          <w:p w14:paraId="4C2AC337" w14:textId="3B812997" w:rsidR="00F13DD6" w:rsidRDefault="00F13DD6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7" w:type="dxa"/>
            <w:shd w:val="clear" w:color="auto" w:fill="C5E0B3" w:themeFill="accent6" w:themeFillTint="66"/>
            <w:vAlign w:val="center"/>
          </w:tcPr>
          <w:p w14:paraId="1F8FFF9B" w14:textId="65256550" w:rsidR="00F13DD6" w:rsidRPr="00C63233" w:rsidRDefault="00F13DD6" w:rsidP="00394AB5">
            <w:pPr>
              <w:spacing w:line="259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4962" w:type="dxa"/>
            <w:shd w:val="clear" w:color="auto" w:fill="C5E0B3" w:themeFill="accent6" w:themeFillTint="66"/>
          </w:tcPr>
          <w:p w14:paraId="724DA2FD" w14:textId="77777777" w:rsidR="00F13DD6" w:rsidRPr="00C63233" w:rsidRDefault="00F13DD6" w:rsidP="00C63233">
            <w:pPr>
              <w:jc w:val="both"/>
              <w:textAlignment w:val="baseline"/>
              <w:rPr>
                <w:rStyle w:val="Nagwek2Znak"/>
                <w:rFonts w:ascii="Calibri" w:eastAsia="Yu Mincho" w:hAnsi="Calibri" w:cs="Calibr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2772C144" w14:textId="53DA295D" w:rsidR="00F13DD6" w:rsidRDefault="00F13DD6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2B8722BA" w14:textId="7ED0D298" w:rsidR="00A3760C" w:rsidRPr="00BE7BBB" w:rsidRDefault="00A3760C" w:rsidP="00BE7BBB">
      <w:pPr>
        <w:jc w:val="both"/>
        <w:textAlignment w:val="baseline"/>
        <w:divId w:val="1465463040"/>
        <w:rPr>
          <w:rFonts w:ascii="Calibri" w:hAnsi="Calibri" w:cs="Segoe UI"/>
          <w:color w:val="000000" w:themeColor="text1"/>
          <w:sz w:val="20"/>
          <w:szCs w:val="20"/>
        </w:rPr>
      </w:pPr>
    </w:p>
    <w:p w14:paraId="6359F29C" w14:textId="36B6C6D5" w:rsidR="00C63233" w:rsidRDefault="00C63233" w:rsidP="00C63233">
      <w:pPr>
        <w:jc w:val="both"/>
        <w:textAlignment w:val="baseline"/>
        <w:divId w:val="1465463040"/>
        <w:rPr>
          <w:rFonts w:ascii="Calibri" w:hAnsi="Calibri" w:cs="Segoe UI"/>
          <w:color w:val="000000" w:themeColor="text1"/>
          <w:sz w:val="20"/>
          <w:szCs w:val="20"/>
        </w:rPr>
      </w:pPr>
    </w:p>
    <w:p w14:paraId="39D68ADB" w14:textId="6D04F989" w:rsidR="00BD6073" w:rsidRDefault="00974310" w:rsidP="00F0641A">
      <w:pPr>
        <w:spacing w:after="160" w:line="259" w:lineRule="auto"/>
        <w:jc w:val="both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lastRenderedPageBreak/>
        <w:t>Deklaracje w zakresie spełniania Wymagań Konkursowych, które zostały przedstawione we Wniosku o dopuszczenie do udziału w Postępowaniu, nie mogą ulec pogorszeniu z uwzględnieniem Granicy Błędu na kolejnych Etapach Przedsięwzięcia. Wykonawca na kolejno następujących po sobie Etapach (I </w:t>
      </w:r>
      <w:proofErr w:type="spellStart"/>
      <w:r>
        <w:rPr>
          <w:rStyle w:val="spellingerror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i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 II) musi deklarować utrzymanie lub poprawę wcześniej deklarowanych wartości spełniania Wymagań Konkursowych.</w:t>
      </w:r>
    </w:p>
    <w:p w14:paraId="01983FB4" w14:textId="0256D7AB" w:rsidR="00BD6073" w:rsidRPr="005E7E0B" w:rsidRDefault="00BD6073" w:rsidP="00DC7CAA">
      <w:pPr>
        <w:keepNext/>
        <w:keepLines/>
        <w:numPr>
          <w:ilvl w:val="1"/>
          <w:numId w:val="9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42" w:name="_Toc63817001"/>
      <w:bookmarkStart w:id="43" w:name="_Toc73360184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Wynik oceny merytorycznej Wniosków</w:t>
      </w:r>
      <w:bookmarkEnd w:id="42"/>
      <w:bookmarkEnd w:id="43"/>
    </w:p>
    <w:p w14:paraId="01632966" w14:textId="7DF1A034" w:rsidR="00BD6073" w:rsidRDefault="00BD6073" w:rsidP="00F0641A">
      <w:p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Wynik oceny merytorycznej </w:t>
      </w:r>
      <w:r w:rsidR="006B62B7" w:rsidRPr="3CF3EB5A">
        <w:rPr>
          <w:rFonts w:eastAsiaTheme="minorEastAsia"/>
          <w:sz w:val="22"/>
          <w:szCs w:val="22"/>
        </w:rPr>
        <w:t xml:space="preserve">Wniosku danego </w:t>
      </w:r>
      <w:r w:rsidR="009A7281" w:rsidRPr="3CF3EB5A">
        <w:rPr>
          <w:rFonts w:eastAsiaTheme="minorEastAsia"/>
          <w:sz w:val="22"/>
          <w:szCs w:val="22"/>
        </w:rPr>
        <w:t xml:space="preserve">Wnioskodawcy </w:t>
      </w:r>
      <w:r w:rsidRPr="3CF3EB5A">
        <w:rPr>
          <w:rFonts w:eastAsiaTheme="minorEastAsia"/>
          <w:sz w:val="22"/>
          <w:szCs w:val="22"/>
        </w:rPr>
        <w:t xml:space="preserve">będzie liczony jako suma punktów uzyskanych w ramach </w:t>
      </w:r>
      <w:r w:rsidR="006E14B5" w:rsidRPr="3CF3EB5A">
        <w:rPr>
          <w:rFonts w:eastAsiaTheme="minorEastAsia"/>
          <w:sz w:val="22"/>
          <w:szCs w:val="22"/>
        </w:rPr>
        <w:t>Wymagań</w:t>
      </w:r>
      <w:r w:rsidRPr="3CF3EB5A">
        <w:rPr>
          <w:rFonts w:eastAsiaTheme="minorEastAsia"/>
          <w:sz w:val="22"/>
          <w:szCs w:val="22"/>
        </w:rPr>
        <w:t xml:space="preserve"> Konkursowych</w:t>
      </w:r>
      <w:r w:rsidR="00EE481A" w:rsidRPr="3CF3EB5A">
        <w:rPr>
          <w:rFonts w:eastAsiaTheme="minorEastAsia"/>
          <w:sz w:val="22"/>
          <w:szCs w:val="22"/>
        </w:rPr>
        <w:t xml:space="preserve"> </w:t>
      </w:r>
      <w:r w:rsidR="000B313A" w:rsidRPr="3CF3EB5A">
        <w:rPr>
          <w:rFonts w:eastAsiaTheme="minorEastAsia"/>
          <w:sz w:val="22"/>
          <w:szCs w:val="22"/>
        </w:rPr>
        <w:t>oraz oceny innych elementów Wniosku</w:t>
      </w:r>
      <w:r w:rsidR="00B237A2" w:rsidRPr="3CF3EB5A">
        <w:rPr>
          <w:rFonts w:eastAsiaTheme="minorEastAsia"/>
          <w:sz w:val="22"/>
          <w:szCs w:val="22"/>
        </w:rPr>
        <w:t xml:space="preserve"> (oceny Wymagań Jakościowych)</w:t>
      </w:r>
      <w:r w:rsidRPr="3CF3EB5A">
        <w:rPr>
          <w:rFonts w:eastAsiaTheme="minorEastAsia"/>
          <w:sz w:val="22"/>
          <w:szCs w:val="22"/>
        </w:rPr>
        <w:t>, pomnożonych odpowiednio przez wagi nadane zgodnie z</w:t>
      </w:r>
      <w:r w:rsidR="00EE481A" w:rsidRPr="3CF3EB5A">
        <w:rPr>
          <w:rFonts w:eastAsiaTheme="minorEastAsia"/>
          <w:sz w:val="22"/>
          <w:szCs w:val="22"/>
        </w:rPr>
        <w:t xml:space="preserve"> </w:t>
      </w:r>
      <w:r w:rsidR="008B531B" w:rsidRPr="3CF3EB5A">
        <w:rPr>
          <w:rFonts w:eastAsiaTheme="minorEastAsia"/>
          <w:sz w:val="22"/>
          <w:szCs w:val="22"/>
        </w:rPr>
        <w:t>Tabelą 9</w:t>
      </w:r>
      <w:r w:rsidRPr="3CF3EB5A">
        <w:rPr>
          <w:rFonts w:eastAsiaTheme="minorEastAsia"/>
          <w:sz w:val="22"/>
          <w:szCs w:val="22"/>
        </w:rPr>
        <w:t xml:space="preserve"> poniżej:</w:t>
      </w:r>
    </w:p>
    <w:p w14:paraId="7E614131" w14:textId="740F0064" w:rsidR="00E273E8" w:rsidRDefault="00E273E8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437DEC2" w14:textId="050617B4" w:rsidR="00BD6073" w:rsidRPr="00974310" w:rsidRDefault="00BD6073" w:rsidP="00F0641A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  <w:bookmarkStart w:id="44" w:name="_Ref57740266"/>
      <w:r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Tabela </w:t>
      </w:r>
      <w:bookmarkEnd w:id="44"/>
      <w:r w:rsidR="008B531B"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9</w:t>
      </w:r>
      <w:r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. Wagi poszczególnych składników Wyniku oceny merytorycznej Wniosków</w:t>
      </w:r>
      <w:r w:rsidR="006E14B5"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dla </w:t>
      </w:r>
      <w:r w:rsidR="00B2360E"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Działania 1: „Wentylacja sal lekcyjnych”</w:t>
      </w:r>
    </w:p>
    <w:tbl>
      <w:tblPr>
        <w:tblW w:w="7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2400"/>
      </w:tblGrid>
      <w:tr w:rsidR="00EE481A" w:rsidRPr="00EE481A" w14:paraId="7DE8EEC1" w14:textId="77777777" w:rsidTr="66F690FD">
        <w:trPr>
          <w:trHeight w:val="841"/>
        </w:trPr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7C19EC2C" w14:textId="776E4D0B" w:rsidR="00EE481A" w:rsidRPr="00104985" w:rsidRDefault="00EE481A" w:rsidP="00104985">
            <w:pPr>
              <w:jc w:val="center"/>
              <w:textAlignment w:val="baseline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104985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Składnik Wyniku oceny merytorycznej Wniosków</w:t>
            </w:r>
          </w:p>
        </w:tc>
        <w:tc>
          <w:tcPr>
            <w:tcW w:w="240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09863D43" w14:textId="5D8E8499" w:rsidR="00EE481A" w:rsidRPr="00104985" w:rsidRDefault="00EE481A" w:rsidP="00104985">
            <w:pPr>
              <w:jc w:val="center"/>
              <w:textAlignment w:val="baseline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104985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Waga</w:t>
            </w:r>
          </w:p>
        </w:tc>
      </w:tr>
      <w:tr w:rsidR="00EE481A" w:rsidRPr="00EE481A" w14:paraId="27E93B41" w14:textId="77777777" w:rsidTr="66F690FD">
        <w:trPr>
          <w:trHeight w:val="975"/>
        </w:trPr>
        <w:tc>
          <w:tcPr>
            <w:tcW w:w="495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1C63E3" w14:textId="3F81C71C" w:rsidR="00EE481A" w:rsidRPr="00EE481A" w:rsidRDefault="00EE481A" w:rsidP="0010498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pl-PL"/>
              </w:rPr>
              <w:t>PW</w:t>
            </w:r>
            <w:r w:rsidRPr="00EE481A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pl-PL"/>
              </w:rPr>
              <w:t>K</w:t>
            </w:r>
            <w:r w:rsidRPr="00EE481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 - Wynik oceny bada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nego Wniosku pod kątem Wymagań</w:t>
            </w:r>
            <w:r w:rsidRPr="00EE481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Konkursowych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830EC62" w14:textId="01EACEBC" w:rsidR="00EE481A" w:rsidRPr="006A503D" w:rsidRDefault="0C713192" w:rsidP="00104985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0,</w:t>
            </w:r>
            <w:r w:rsidR="1227951F"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7</w:t>
            </w:r>
            <w:r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0</w:t>
            </w:r>
          </w:p>
        </w:tc>
      </w:tr>
      <w:tr w:rsidR="00EE481A" w:rsidRPr="00EE481A" w14:paraId="56B58B46" w14:textId="77777777" w:rsidTr="66F690FD">
        <w:trPr>
          <w:trHeight w:val="1116"/>
        </w:trPr>
        <w:tc>
          <w:tcPr>
            <w:tcW w:w="495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40CC6" w14:textId="33372CA8" w:rsidR="00EE481A" w:rsidRPr="00EE481A" w:rsidRDefault="00EE481A" w:rsidP="0010498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481A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pl-PL"/>
              </w:rPr>
              <w:t>PIEW </w:t>
            </w:r>
            <w:r w:rsidRPr="00EE481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- Wynik oceny badanego Wniosku pod kątem spełnienia innych elementów Wniosku 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– Wymagań Jakościowych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CAAF58" w14:textId="496A93F7" w:rsidR="00EE481A" w:rsidRPr="006A503D" w:rsidRDefault="3593F5E8" w:rsidP="00104985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0,</w:t>
            </w:r>
            <w:r w:rsidR="302BF9EE"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3</w:t>
            </w:r>
            <w:r w:rsidR="0C713192"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0</w:t>
            </w:r>
          </w:p>
        </w:tc>
      </w:tr>
    </w:tbl>
    <w:p w14:paraId="44B7CD7F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A5357E7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Wynik oceny merytorycznej badanego Wniosku będzie obliczany zgodnie ze wzorem poniżej:</w:t>
      </w:r>
    </w:p>
    <w:p w14:paraId="042B6D06" w14:textId="660866C4" w:rsidR="00EE481A" w:rsidRPr="00EE481A" w:rsidRDefault="00EE481A" w:rsidP="00EE481A">
      <w:pPr>
        <w:jc w:val="center"/>
        <w:rPr>
          <w:rFonts w:ascii="Segoe UI" w:eastAsia="Times New Roman" w:hAnsi="Segoe UI" w:cs="Segoe UI"/>
          <w:color w:val="000000"/>
          <w:sz w:val="22"/>
          <w:szCs w:val="22"/>
          <w:shd w:val="clear" w:color="auto" w:fill="FFFFFF"/>
          <w:lang w:eastAsia="pl-PL"/>
        </w:rPr>
      </w:pPr>
      <w:r w:rsidRPr="00EE481A"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br/>
      </w:r>
      <w:proofErr w:type="spellStart"/>
      <w:r w:rsidRPr="00EE481A"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W</w:t>
      </w:r>
      <w:r w:rsidRPr="00EE481A">
        <w:rPr>
          <w:rFonts w:ascii="MathJax_Math-italic" w:eastAsia="Times New Roman" w:hAnsi="MathJax_Math-italic" w:cs="Segoe UI"/>
          <w:color w:val="000000"/>
          <w:sz w:val="16"/>
          <w:szCs w:val="16"/>
          <w:bdr w:val="none" w:sz="0" w:space="0" w:color="auto" w:frame="1"/>
          <w:shd w:val="clear" w:color="auto" w:fill="FFFFFF"/>
          <w:lang w:eastAsia="pl-PL"/>
        </w:rPr>
        <w:t>Wn</w:t>
      </w:r>
      <w:proofErr w:type="spellEnd"/>
      <w:r w:rsidRPr="00EE481A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=(</w:t>
      </w:r>
      <w:r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0,</w:t>
      </w:r>
      <w:r w:rsidR="44B246F6"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7</w:t>
      </w:r>
      <w:r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0</w:t>
      </w:r>
      <w:r w:rsidRPr="00EE481A">
        <w:rPr>
          <w:rFonts w:ascii="Cambria Math" w:eastAsia="Times New Roman" w:hAnsi="Cambria Math" w:cs="Cambria Math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∗</w:t>
      </w:r>
      <w:r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PW</w:t>
      </w:r>
      <w:r w:rsidRPr="00EE481A"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K</w:t>
      </w:r>
      <w:r w:rsidR="00A75995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)</w:t>
      </w:r>
      <w:r w:rsidRPr="00EE481A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+(</w:t>
      </w:r>
      <w:r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0,</w:t>
      </w:r>
      <w:r w:rsidR="06A176F9"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3</w:t>
      </w:r>
      <w:r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0</w:t>
      </w:r>
      <w:r w:rsidRPr="00EE481A">
        <w:rPr>
          <w:rFonts w:ascii="Cambria Math" w:eastAsia="Times New Roman" w:hAnsi="Cambria Math" w:cs="Cambria Math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∗</w:t>
      </w:r>
      <w:r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PIEW</w:t>
      </w:r>
      <w:r w:rsidRPr="00EE481A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)</w:t>
      </w:r>
    </w:p>
    <w:p w14:paraId="6065D93E" w14:textId="77777777" w:rsidR="00FF3722" w:rsidRDefault="00EE481A" w:rsidP="00FF3722">
      <w:pPr>
        <w:spacing w:after="160" w:line="259" w:lineRule="auto"/>
        <w:ind w:left="720"/>
        <w:jc w:val="both"/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pl-PL"/>
        </w:rPr>
      </w:pPr>
      <w:r w:rsidRPr="00EE481A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pl-PL"/>
        </w:rPr>
        <w:t> </w:t>
      </w:r>
    </w:p>
    <w:p w14:paraId="64B097A5" w14:textId="4EEC7589" w:rsidR="00BD6073" w:rsidRPr="005E7E0B" w:rsidRDefault="00BD6073" w:rsidP="00FF3722">
      <w:pPr>
        <w:spacing w:after="160" w:line="259" w:lineRule="auto"/>
        <w:ind w:left="720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gdzie:</w:t>
      </w:r>
    </w:p>
    <w:p w14:paraId="65B67A2B" w14:textId="412DE95E" w:rsidR="00BD6073" w:rsidRPr="005E7E0B" w:rsidRDefault="00BD6073" w:rsidP="00FF3722">
      <w:pPr>
        <w:spacing w:after="160" w:line="259" w:lineRule="auto"/>
        <w:ind w:left="720"/>
        <w:jc w:val="both"/>
        <w:rPr>
          <w:rFonts w:eastAsiaTheme="minorEastAsia" w:cstheme="minorHAnsi"/>
          <w:sz w:val="22"/>
          <w:szCs w:val="22"/>
        </w:rPr>
      </w:pPr>
      <w:proofErr w:type="spellStart"/>
      <w:r w:rsidRPr="005E7E0B">
        <w:rPr>
          <w:rFonts w:eastAsiaTheme="minorEastAsia" w:cstheme="minorHAnsi"/>
          <w:i/>
          <w:iCs/>
          <w:sz w:val="22"/>
          <w:szCs w:val="22"/>
        </w:rPr>
        <w:t>W</w:t>
      </w:r>
      <w:r w:rsidRPr="005E7E0B">
        <w:rPr>
          <w:rFonts w:eastAsiaTheme="minorEastAsia" w:cstheme="minorHAnsi"/>
          <w:i/>
          <w:iCs/>
          <w:sz w:val="22"/>
          <w:szCs w:val="22"/>
          <w:vertAlign w:val="subscript"/>
        </w:rPr>
        <w:t>Wn</w:t>
      </w:r>
      <w:proofErr w:type="spellEnd"/>
      <w:r w:rsidRPr="005E7E0B">
        <w:rPr>
          <w:rFonts w:eastAsiaTheme="minorEastAsia" w:cstheme="minorHAnsi"/>
          <w:sz w:val="22"/>
          <w:szCs w:val="22"/>
        </w:rPr>
        <w:t xml:space="preserve"> – Wynik oceny merytorycznej Wniosku złożonego przez danego </w:t>
      </w:r>
      <w:r w:rsidR="001E3648" w:rsidRPr="005E7E0B">
        <w:rPr>
          <w:rFonts w:eastAsiaTheme="minorEastAsia" w:cstheme="minorHAnsi"/>
          <w:sz w:val="22"/>
          <w:szCs w:val="22"/>
        </w:rPr>
        <w:t>W</w:t>
      </w:r>
      <w:r w:rsidR="00F85822" w:rsidRPr="005E7E0B">
        <w:rPr>
          <w:rFonts w:eastAsiaTheme="minorEastAsia" w:cstheme="minorHAnsi"/>
          <w:sz w:val="22"/>
          <w:szCs w:val="22"/>
        </w:rPr>
        <w:t>nioskodawcę</w:t>
      </w:r>
      <w:r w:rsidRPr="005E7E0B">
        <w:rPr>
          <w:rFonts w:eastAsiaTheme="minorEastAsia" w:cstheme="minorHAnsi"/>
          <w:sz w:val="22"/>
          <w:szCs w:val="22"/>
        </w:rPr>
        <w:t>, określony jako liczba punktów,</w:t>
      </w:r>
    </w:p>
    <w:p w14:paraId="2479ACAC" w14:textId="0130E2A1" w:rsidR="00BD6073" w:rsidRDefault="00BD6073" w:rsidP="00FF3722">
      <w:pPr>
        <w:spacing w:after="160" w:line="259" w:lineRule="auto"/>
        <w:ind w:left="720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i/>
          <w:iCs/>
          <w:sz w:val="22"/>
          <w:szCs w:val="22"/>
        </w:rPr>
        <w:t>P</w:t>
      </w:r>
      <w:r w:rsidR="558D02E4" w:rsidRPr="005E7E0B">
        <w:rPr>
          <w:rFonts w:eastAsiaTheme="minorEastAsia" w:cstheme="minorHAnsi"/>
          <w:i/>
          <w:iCs/>
          <w:sz w:val="22"/>
          <w:szCs w:val="22"/>
        </w:rPr>
        <w:t>W</w:t>
      </w:r>
      <w:r w:rsidRPr="005E7E0B">
        <w:rPr>
          <w:rFonts w:eastAsiaTheme="minorEastAsia" w:cstheme="minorHAnsi"/>
          <w:i/>
          <w:iCs/>
          <w:sz w:val="22"/>
          <w:szCs w:val="22"/>
        </w:rPr>
        <w:t>K</w:t>
      </w:r>
      <w:r w:rsidRPr="005E7E0B">
        <w:rPr>
          <w:rFonts w:eastAsiaTheme="minorEastAsia" w:cstheme="minorHAnsi"/>
          <w:sz w:val="22"/>
          <w:szCs w:val="22"/>
        </w:rPr>
        <w:t xml:space="preserve"> – Wynik oceny badanego Wniosku pod kątem </w:t>
      </w:r>
      <w:r w:rsidR="00EE481A">
        <w:rPr>
          <w:rFonts w:eastAsiaTheme="minorEastAsia" w:cstheme="minorHAnsi"/>
          <w:sz w:val="22"/>
          <w:szCs w:val="22"/>
        </w:rPr>
        <w:t>Wymagania</w:t>
      </w:r>
      <w:r w:rsidR="00362D76" w:rsidRPr="005E7E0B">
        <w:rPr>
          <w:rFonts w:eastAsiaTheme="minorEastAsia" w:cstheme="minorHAnsi"/>
          <w:sz w:val="22"/>
          <w:szCs w:val="22"/>
        </w:rPr>
        <w:t xml:space="preserve"> </w:t>
      </w:r>
      <w:r w:rsidRPr="005E7E0B">
        <w:rPr>
          <w:rFonts w:eastAsiaTheme="minorEastAsia" w:cstheme="minorHAnsi"/>
          <w:sz w:val="22"/>
          <w:szCs w:val="22"/>
        </w:rPr>
        <w:t xml:space="preserve">Konkursowych, liczony jako suma punktów uzyskanych w ramach </w:t>
      </w:r>
      <w:r w:rsidR="00362D76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>Konkursowych,</w:t>
      </w:r>
    </w:p>
    <w:p w14:paraId="4EC7C10F" w14:textId="7286FAD9" w:rsidR="00E46EAF" w:rsidRPr="005E7E0B" w:rsidRDefault="00EA1DC8" w:rsidP="00FF3722">
      <w:pPr>
        <w:spacing w:after="160" w:line="259" w:lineRule="auto"/>
        <w:ind w:left="720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P</w:t>
      </w:r>
      <w:r w:rsidR="279FC8CD" w:rsidRPr="005E7E0B">
        <w:rPr>
          <w:rFonts w:eastAsiaTheme="minorEastAsia" w:cstheme="minorHAnsi"/>
          <w:sz w:val="22"/>
          <w:szCs w:val="22"/>
        </w:rPr>
        <w:t>IEW</w:t>
      </w:r>
      <w:r w:rsidR="00481AAD" w:rsidRPr="005E7E0B">
        <w:rPr>
          <w:rFonts w:eastAsiaTheme="minorEastAsia" w:cstheme="minorHAnsi"/>
          <w:sz w:val="22"/>
          <w:szCs w:val="22"/>
        </w:rPr>
        <w:t xml:space="preserve"> </w:t>
      </w:r>
      <w:r w:rsidR="00BD6073" w:rsidRPr="005E7E0B">
        <w:rPr>
          <w:rFonts w:eastAsiaTheme="minorEastAsia" w:cstheme="minorHAnsi"/>
          <w:sz w:val="22"/>
          <w:szCs w:val="22"/>
        </w:rPr>
        <w:t xml:space="preserve">– </w:t>
      </w:r>
      <w:r w:rsidR="00EE481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Wynik oceny badanego Wniosku pod kątem spełnienia Wymagań Jakościowych, liczony jako suma punktów uzyskanych dla innych elementów Wniosku.</w:t>
      </w:r>
      <w:r w:rsidR="00EE481A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</w:p>
    <w:p w14:paraId="0422F107" w14:textId="77777777" w:rsidR="00FF3722" w:rsidRDefault="00FF3722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11431E05" w14:textId="3E4BFC83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 przypadku uzyskania pr</w:t>
      </w:r>
      <w:r w:rsidR="5115324C" w:rsidRPr="005E7E0B">
        <w:rPr>
          <w:rFonts w:eastAsiaTheme="minorEastAsia" w:cstheme="minorHAnsi"/>
          <w:sz w:val="22"/>
          <w:szCs w:val="22"/>
        </w:rPr>
        <w:t>z</w:t>
      </w:r>
      <w:r w:rsidRPr="005E7E0B">
        <w:rPr>
          <w:rFonts w:eastAsiaTheme="minorEastAsia" w:cstheme="minorHAnsi"/>
          <w:sz w:val="22"/>
          <w:szCs w:val="22"/>
        </w:rPr>
        <w:t xml:space="preserve">ez </w:t>
      </w:r>
      <w:r w:rsidR="008E5884" w:rsidRPr="005E7E0B">
        <w:rPr>
          <w:rFonts w:eastAsiaTheme="minorEastAsia" w:cstheme="minorHAnsi"/>
          <w:sz w:val="22"/>
          <w:szCs w:val="22"/>
        </w:rPr>
        <w:t>Wnioskodawców</w:t>
      </w:r>
      <w:r w:rsidR="0056551F" w:rsidRPr="005E7E0B">
        <w:rPr>
          <w:rFonts w:eastAsiaTheme="minorEastAsia" w:cstheme="minorHAnsi"/>
          <w:sz w:val="22"/>
          <w:szCs w:val="22"/>
        </w:rPr>
        <w:t xml:space="preserve"> </w:t>
      </w:r>
      <w:r w:rsidRPr="005E7E0B">
        <w:rPr>
          <w:rFonts w:eastAsiaTheme="minorEastAsia" w:cstheme="minorHAnsi"/>
          <w:sz w:val="22"/>
          <w:szCs w:val="22"/>
        </w:rPr>
        <w:t>identycznej liczby punktów w ramach oceny merytorycznej Wniosków, decydować będzie liczba punktów u</w:t>
      </w:r>
      <w:r w:rsidR="009B586D" w:rsidRPr="005E7E0B">
        <w:rPr>
          <w:rFonts w:eastAsiaTheme="minorEastAsia" w:cstheme="minorHAnsi"/>
          <w:sz w:val="22"/>
          <w:szCs w:val="22"/>
        </w:rPr>
        <w:t xml:space="preserve">zyskanych </w:t>
      </w:r>
      <w:r w:rsidRPr="005E7E0B">
        <w:rPr>
          <w:rFonts w:eastAsiaTheme="minorEastAsia" w:cstheme="minorHAnsi"/>
          <w:sz w:val="22"/>
          <w:szCs w:val="22"/>
        </w:rPr>
        <w:t xml:space="preserve">dla wskazanych poniżej </w:t>
      </w:r>
      <w:r w:rsidR="0056551F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>Konkursowych</w:t>
      </w:r>
      <w:r w:rsidR="2EE5FD88" w:rsidRPr="005E7E0B">
        <w:rPr>
          <w:rFonts w:eastAsiaTheme="minorEastAsia" w:cstheme="minorHAnsi"/>
          <w:sz w:val="22"/>
          <w:szCs w:val="22"/>
        </w:rPr>
        <w:t xml:space="preserve"> w następującej kolejności (niższy poziom jest brany pod uwagę, jeśli wyższy nie rozstrzyga równego wyniku)</w:t>
      </w:r>
      <w:r w:rsidRPr="005E7E0B">
        <w:rPr>
          <w:rFonts w:eastAsiaTheme="minorEastAsia" w:cstheme="minorHAnsi"/>
          <w:sz w:val="22"/>
          <w:szCs w:val="22"/>
        </w:rPr>
        <w:t xml:space="preserve">: </w:t>
      </w:r>
    </w:p>
    <w:p w14:paraId="093F9508" w14:textId="08A4A691" w:rsidR="00AC026B" w:rsidRPr="0013350C" w:rsidRDefault="449B8372" w:rsidP="66F690FD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Style w:val="eop"/>
          <w:rFonts w:eastAsiaTheme="minorEastAsia"/>
          <w:sz w:val="22"/>
          <w:szCs w:val="22"/>
        </w:rPr>
      </w:pPr>
      <w:r w:rsidRPr="66F690FD">
        <w:rPr>
          <w:rStyle w:val="normaltextrun"/>
          <w:rFonts w:ascii="Calibri" w:hAnsi="Calibri" w:cs="Calibri"/>
          <w:color w:val="000000" w:themeColor="text1"/>
        </w:rPr>
        <w:t>Środowiska</w:t>
      </w:r>
      <w:r w:rsidR="00AC026B" w:rsidRPr="66F690FD">
        <w:rPr>
          <w:rStyle w:val="normaltextrun"/>
          <w:rFonts w:ascii="Calibri" w:hAnsi="Calibri" w:cs="Calibri"/>
          <w:color w:val="000000" w:themeColor="text1"/>
        </w:rPr>
        <w:t xml:space="preserve"> jakość powietrza</w:t>
      </w:r>
      <w:r w:rsidR="00AC026B" w:rsidRPr="66F690FD">
        <w:rPr>
          <w:rStyle w:val="eop"/>
          <w:rFonts w:ascii="Calibri" w:hAnsi="Calibri" w:cs="Calibri"/>
          <w:color w:val="000000" w:themeColor="text1"/>
          <w:sz w:val="20"/>
          <w:szCs w:val="20"/>
        </w:rPr>
        <w:t> </w:t>
      </w:r>
    </w:p>
    <w:p w14:paraId="60D6CE24" w14:textId="43850E14" w:rsidR="00AC026B" w:rsidRPr="0013350C" w:rsidRDefault="00AC026B" w:rsidP="66F690FD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Style w:val="normaltextrun"/>
          <w:rFonts w:eastAsiaTheme="minorEastAsia"/>
          <w:sz w:val="22"/>
          <w:szCs w:val="22"/>
        </w:rPr>
      </w:pPr>
      <w:r w:rsidRPr="66F690FD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lastRenderedPageBreak/>
        <w:t>Mikrobiologiczna jakość powietrza</w:t>
      </w:r>
    </w:p>
    <w:p w14:paraId="13E28614" w14:textId="6C0F728B" w:rsidR="00BD6073" w:rsidRPr="005E7E0B" w:rsidRDefault="0056551F" w:rsidP="00DC7CAA">
      <w:pPr>
        <w:keepNext/>
        <w:keepLines/>
        <w:numPr>
          <w:ilvl w:val="0"/>
          <w:numId w:val="9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45" w:name="_Toc63817002"/>
      <w:bookmarkStart w:id="46" w:name="_Toc73360185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Kryteria 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Wyboru </w:t>
      </w:r>
      <w:r w:rsidR="006D26C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Uczestników Przedsięwzięcia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do Etapu II</w:t>
      </w:r>
      <w:bookmarkEnd w:id="45"/>
      <w:r w:rsidR="008218A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– Działanie 1: Wentylacja sal lekcyjnych</w:t>
      </w:r>
      <w:bookmarkEnd w:id="46"/>
    </w:p>
    <w:p w14:paraId="0AA17B0A" w14:textId="24960317" w:rsidR="0088414C" w:rsidRPr="00974310" w:rsidRDefault="0088414C" w:rsidP="00974310">
      <w:pPr>
        <w:spacing w:after="160" w:line="276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Zamawiający dokona </w:t>
      </w:r>
      <w:r w:rsidR="00974310" w:rsidRPr="3CF3EB5A">
        <w:rPr>
          <w:rFonts w:eastAsiaTheme="minorEastAsia"/>
          <w:sz w:val="22"/>
          <w:szCs w:val="22"/>
        </w:rPr>
        <w:t>wyboru Wykonawcy lub innych Uczestników</w:t>
      </w:r>
      <w:r w:rsidR="006D26C8" w:rsidRPr="3CF3EB5A">
        <w:rPr>
          <w:rFonts w:eastAsiaTheme="minorEastAsia"/>
          <w:sz w:val="22"/>
          <w:szCs w:val="22"/>
        </w:rPr>
        <w:t xml:space="preserve"> Przedsięwzięcia</w:t>
      </w:r>
      <w:r w:rsidRPr="3CF3EB5A">
        <w:rPr>
          <w:rFonts w:eastAsiaTheme="minorEastAsia"/>
          <w:sz w:val="22"/>
          <w:szCs w:val="22"/>
        </w:rPr>
        <w:t xml:space="preserve"> do Etapu II na podstawie złożonych przez </w:t>
      </w:r>
      <w:r w:rsidR="006D26C8" w:rsidRPr="3CF3EB5A">
        <w:rPr>
          <w:rFonts w:eastAsiaTheme="minorEastAsia"/>
          <w:sz w:val="22"/>
          <w:szCs w:val="22"/>
        </w:rPr>
        <w:t>Uczestników Przedsięwzięcia</w:t>
      </w:r>
      <w:r w:rsidRPr="3CF3EB5A">
        <w:rPr>
          <w:rFonts w:eastAsiaTheme="minorEastAsia"/>
          <w:sz w:val="22"/>
          <w:szCs w:val="22"/>
        </w:rPr>
        <w:t xml:space="preserve"> </w:t>
      </w:r>
      <w:r w:rsidRPr="3CF3EB5A" w:rsidDel="006A3972">
        <w:rPr>
          <w:rFonts w:eastAsiaTheme="minorEastAsia"/>
          <w:sz w:val="22"/>
          <w:szCs w:val="22"/>
        </w:rPr>
        <w:t xml:space="preserve">Wyników Prac </w:t>
      </w:r>
      <w:r w:rsidR="5F42522B" w:rsidRPr="3CF3EB5A">
        <w:rPr>
          <w:rFonts w:eastAsiaTheme="minorEastAsia"/>
          <w:sz w:val="22"/>
          <w:szCs w:val="22"/>
        </w:rPr>
        <w:t>Etapu</w:t>
      </w:r>
      <w:r w:rsidR="3D14D4AB" w:rsidRPr="3CF3EB5A">
        <w:rPr>
          <w:rFonts w:eastAsiaTheme="minorEastAsia"/>
          <w:sz w:val="22"/>
          <w:szCs w:val="22"/>
        </w:rPr>
        <w:t xml:space="preserve"> I.</w:t>
      </w:r>
      <w:r w:rsidRPr="3CF3EB5A">
        <w:rPr>
          <w:rFonts w:eastAsiaTheme="minorEastAsia"/>
          <w:sz w:val="22"/>
          <w:szCs w:val="22"/>
        </w:rPr>
        <w:t xml:space="preserve"> Wyniki Prac</w:t>
      </w:r>
      <w:r w:rsidR="006C615F" w:rsidRPr="3CF3EB5A">
        <w:rPr>
          <w:rFonts w:eastAsia="Calibri"/>
          <w:color w:val="000000" w:themeColor="text1"/>
          <w:sz w:val="22"/>
          <w:szCs w:val="22"/>
        </w:rPr>
        <w:t xml:space="preserve">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3D14D4AB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I, które </w:t>
      </w:r>
      <w:r w:rsidR="00376B8B" w:rsidRPr="3CF3EB5A">
        <w:rPr>
          <w:rFonts w:eastAsiaTheme="minorEastAsia"/>
          <w:sz w:val="22"/>
          <w:szCs w:val="22"/>
        </w:rPr>
        <w:t>Uczestnicy Przedsięwzięcia</w:t>
      </w:r>
      <w:r w:rsidRPr="3CF3EB5A">
        <w:rPr>
          <w:rFonts w:eastAsiaTheme="minorEastAsia"/>
          <w:sz w:val="22"/>
          <w:szCs w:val="22"/>
        </w:rPr>
        <w:t xml:space="preserve"> zobligowani są złożyć, wraz z terminami ich złożenia wskazano w Załączniku nr 4</w:t>
      </w:r>
      <w:r w:rsidR="00974310" w:rsidRPr="3CF3EB5A">
        <w:rPr>
          <w:rFonts w:eastAsiaTheme="minorEastAsia"/>
          <w:sz w:val="22"/>
          <w:szCs w:val="22"/>
        </w:rPr>
        <w:t xml:space="preserve"> do Regulaminu</w:t>
      </w:r>
      <w:r w:rsidRPr="3CF3EB5A">
        <w:rPr>
          <w:rFonts w:eastAsiaTheme="minorEastAsia"/>
          <w:sz w:val="22"/>
          <w:szCs w:val="22"/>
        </w:rPr>
        <w:t xml:space="preserve">. </w:t>
      </w:r>
    </w:p>
    <w:p w14:paraId="50466001" w14:textId="3335D81C" w:rsidR="00974310" w:rsidRPr="00974310" w:rsidRDefault="00974310" w:rsidP="00974310">
      <w:pPr>
        <w:spacing w:line="276" w:lineRule="auto"/>
        <w:jc w:val="both"/>
        <w:textAlignment w:val="baseline"/>
        <w:rPr>
          <w:rFonts w:ascii="Segoe UI" w:eastAsia="Times New Roman" w:hAnsi="Segoe UI" w:cs="Segoe UI"/>
          <w:sz w:val="22"/>
          <w:szCs w:val="22"/>
          <w:lang w:eastAsia="pl-PL"/>
        </w:rPr>
      </w:pPr>
      <w:r w:rsidRPr="3CF3EB5A">
        <w:rPr>
          <w:rFonts w:ascii="Calibri" w:eastAsia="Times New Roman" w:hAnsi="Calibri" w:cs="Calibri"/>
          <w:sz w:val="22"/>
          <w:szCs w:val="22"/>
          <w:lang w:eastAsia="pl-PL"/>
        </w:rPr>
        <w:t>Zamawiający przeprowadzi ocenę Wyników Prac Etapu I</w:t>
      </w:r>
      <w:r w:rsidR="00F30AD0" w:rsidRPr="3CF3EB5A">
        <w:rPr>
          <w:rFonts w:ascii="Calibri" w:eastAsia="Times New Roman" w:hAnsi="Calibri" w:cs="Calibri"/>
          <w:sz w:val="22"/>
          <w:szCs w:val="22"/>
          <w:lang w:eastAsia="pl-PL"/>
        </w:rPr>
        <w:t xml:space="preserve"> po zakończeniu Testów Prototypów Systemów Wentylacji, </w:t>
      </w:r>
      <w:r w:rsidRPr="3CF3EB5A">
        <w:rPr>
          <w:rFonts w:ascii="Calibri" w:eastAsia="Times New Roman" w:hAnsi="Calibri" w:cs="Calibri"/>
          <w:sz w:val="22"/>
          <w:szCs w:val="22"/>
          <w:lang w:eastAsia="pl-PL"/>
        </w:rPr>
        <w:t>w następujący sposób:  </w:t>
      </w:r>
    </w:p>
    <w:p w14:paraId="36DDDF14" w14:textId="77777777" w:rsidR="00974310" w:rsidRPr="00974310" w:rsidRDefault="00974310" w:rsidP="00974310">
      <w:pPr>
        <w:pStyle w:val="Akapitzlist"/>
        <w:numPr>
          <w:ilvl w:val="0"/>
          <w:numId w:val="31"/>
        </w:numPr>
        <w:spacing w:line="276" w:lineRule="auto"/>
        <w:jc w:val="both"/>
        <w:textAlignment w:val="baseline"/>
        <w:rPr>
          <w:rFonts w:eastAsiaTheme="minorEastAsia" w:cstheme="minorHAnsi"/>
          <w:sz w:val="22"/>
          <w:szCs w:val="20"/>
        </w:rPr>
      </w:pPr>
      <w:r w:rsidRPr="00974310">
        <w:rPr>
          <w:rFonts w:ascii="Calibri" w:eastAsia="Times New Roman" w:hAnsi="Calibri" w:cs="Calibri"/>
          <w:sz w:val="22"/>
          <w:szCs w:val="20"/>
          <w:lang w:eastAsia="pl-PL"/>
        </w:rPr>
        <w:t xml:space="preserve">Zamawiający dokona weryfikacji </w:t>
      </w:r>
      <w:r w:rsidRPr="00974310">
        <w:rPr>
          <w:rFonts w:eastAsiaTheme="minorEastAsia" w:cstheme="minorHAnsi"/>
          <w:sz w:val="22"/>
          <w:szCs w:val="20"/>
        </w:rPr>
        <w:t>złożenia Wyników Prac Etapu I wskazanych w Załączniku nr 4 do Regulaminu oraz ich kompletności, </w:t>
      </w:r>
    </w:p>
    <w:p w14:paraId="78C3DE80" w14:textId="3D3A2146" w:rsidR="00974310" w:rsidRPr="00974310" w:rsidRDefault="00974310" w:rsidP="00974310">
      <w:pPr>
        <w:pStyle w:val="Akapitzlist"/>
        <w:numPr>
          <w:ilvl w:val="0"/>
          <w:numId w:val="31"/>
        </w:numPr>
        <w:spacing w:line="276" w:lineRule="auto"/>
        <w:jc w:val="both"/>
        <w:textAlignment w:val="baseline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>Zamawiający na podstawie podsumowania wyników Testów Prototypu </w:t>
      </w:r>
      <w:r w:rsidR="00FF3722" w:rsidRPr="3CF3EB5A">
        <w:rPr>
          <w:rFonts w:eastAsiaTheme="minorEastAsia"/>
          <w:sz w:val="22"/>
          <w:szCs w:val="22"/>
        </w:rPr>
        <w:t xml:space="preserve">Systemu Wentylacji </w:t>
      </w:r>
      <w:r w:rsidRPr="3CF3EB5A">
        <w:rPr>
          <w:rFonts w:eastAsiaTheme="minorEastAsia"/>
          <w:sz w:val="22"/>
          <w:szCs w:val="22"/>
        </w:rPr>
        <w:t>dokona weryfikacji czy przedstawione przez </w:t>
      </w:r>
      <w:r w:rsidR="000F0C9F" w:rsidRPr="3CF3EB5A">
        <w:rPr>
          <w:rFonts w:eastAsiaTheme="minorEastAsia"/>
          <w:sz w:val="22"/>
          <w:szCs w:val="22"/>
        </w:rPr>
        <w:t>Uczestników Przedsięwzięcia </w:t>
      </w:r>
      <w:r w:rsidRPr="3CF3EB5A">
        <w:rPr>
          <w:rFonts w:eastAsiaTheme="minorEastAsia"/>
          <w:sz w:val="22"/>
          <w:szCs w:val="22"/>
        </w:rPr>
        <w:t>Prototypy przeszły Testy pozytywnie, </w:t>
      </w:r>
    </w:p>
    <w:p w14:paraId="090D8B6B" w14:textId="6888109F" w:rsidR="00974310" w:rsidRDefault="00974310" w:rsidP="00974310">
      <w:pPr>
        <w:pStyle w:val="Akapitzlist"/>
        <w:numPr>
          <w:ilvl w:val="0"/>
          <w:numId w:val="31"/>
        </w:numPr>
        <w:spacing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/>
        </w:rPr>
      </w:pPr>
      <w:r w:rsidRPr="3CF3EB5A">
        <w:rPr>
          <w:rFonts w:eastAsiaTheme="minorEastAsia"/>
          <w:sz w:val="22"/>
          <w:szCs w:val="22"/>
        </w:rPr>
        <w:t xml:space="preserve">Zamawiający dokona oceny </w:t>
      </w:r>
      <w:r w:rsidR="44427DEC" w:rsidRPr="3CF3EB5A">
        <w:rPr>
          <w:rFonts w:eastAsiaTheme="minorEastAsia"/>
          <w:sz w:val="22"/>
          <w:szCs w:val="22"/>
        </w:rPr>
        <w:t>z</w:t>
      </w:r>
      <w:r w:rsidR="4EC4A889" w:rsidRPr="3CF3EB5A">
        <w:rPr>
          <w:rFonts w:eastAsiaTheme="minorEastAsia"/>
          <w:sz w:val="22"/>
          <w:szCs w:val="22"/>
        </w:rPr>
        <w:t>aktualizowanej</w:t>
      </w:r>
      <w:r w:rsidRPr="3CF3EB5A">
        <w:rPr>
          <w:rFonts w:eastAsiaTheme="minorEastAsia"/>
          <w:sz w:val="22"/>
          <w:szCs w:val="22"/>
        </w:rPr>
        <w:t> Oferty </w:t>
      </w:r>
      <w:r w:rsidR="000F0C9F" w:rsidRPr="3CF3EB5A">
        <w:rPr>
          <w:rFonts w:eastAsiaTheme="minorEastAsia"/>
          <w:sz w:val="22"/>
          <w:szCs w:val="22"/>
        </w:rPr>
        <w:t xml:space="preserve">Uczestników </w:t>
      </w:r>
      <w:r w:rsidR="34466E68" w:rsidRPr="3CF3EB5A">
        <w:rPr>
          <w:rFonts w:eastAsiaTheme="minorEastAsia"/>
          <w:sz w:val="22"/>
          <w:szCs w:val="22"/>
        </w:rPr>
        <w:t>Przedsięwzięcia</w:t>
      </w:r>
      <w:r w:rsidRPr="3CF3EB5A">
        <w:rPr>
          <w:rFonts w:eastAsiaTheme="minorEastAsia"/>
          <w:sz w:val="22"/>
          <w:szCs w:val="22"/>
        </w:rPr>
        <w:t>, a następnie wyliczy wynik oceny merytorycznej dla każdego </w:t>
      </w:r>
      <w:r w:rsidR="000F0C9F" w:rsidRPr="3CF3EB5A">
        <w:rPr>
          <w:rFonts w:eastAsiaTheme="minorEastAsia"/>
          <w:sz w:val="22"/>
          <w:szCs w:val="22"/>
        </w:rPr>
        <w:t xml:space="preserve">Uczestnika </w:t>
      </w:r>
      <w:r w:rsidR="34466E68" w:rsidRPr="3CF3EB5A">
        <w:rPr>
          <w:rFonts w:eastAsiaTheme="minorEastAsia"/>
          <w:sz w:val="22"/>
          <w:szCs w:val="22"/>
        </w:rPr>
        <w:t>Przedsięwzięcia</w:t>
      </w:r>
      <w:r w:rsidRPr="3CF3EB5A">
        <w:rPr>
          <w:rFonts w:ascii="Calibri" w:eastAsia="Times New Roman" w:hAnsi="Calibri" w:cs="Calibri"/>
          <w:sz w:val="22"/>
          <w:szCs w:val="22"/>
          <w:lang w:eastAsia="pl-PL"/>
        </w:rPr>
        <w:t>. </w:t>
      </w:r>
    </w:p>
    <w:p w14:paraId="43A97788" w14:textId="77777777" w:rsidR="00E273E8" w:rsidRPr="00974310" w:rsidRDefault="00E273E8" w:rsidP="00E273E8">
      <w:pPr>
        <w:pStyle w:val="Akapitzlist"/>
        <w:spacing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0"/>
          <w:lang w:eastAsia="pl-PL"/>
        </w:rPr>
      </w:pPr>
    </w:p>
    <w:p w14:paraId="6A2C1E9D" w14:textId="7951BC35" w:rsidR="00974310" w:rsidRDefault="00974310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47" w:name="_Toc73360186"/>
      <w:r>
        <w:rPr>
          <w:rFonts w:eastAsia="Calibri" w:cstheme="minorHAnsi"/>
          <w:color w:val="C00000"/>
          <w:sz w:val="26"/>
          <w:szCs w:val="26"/>
        </w:rPr>
        <w:t>Weryfikacja złożenia Wyników Prac Etapu I</w:t>
      </w:r>
      <w:bookmarkEnd w:id="47"/>
    </w:p>
    <w:p w14:paraId="1B5F2997" w14:textId="77777777" w:rsidR="00974310" w:rsidRPr="00974310" w:rsidRDefault="00974310" w:rsidP="00974310">
      <w:pPr>
        <w:spacing w:after="160" w:line="276" w:lineRule="auto"/>
        <w:jc w:val="both"/>
        <w:rPr>
          <w:rFonts w:eastAsiaTheme="minorEastAsia" w:cstheme="minorHAnsi"/>
          <w:sz w:val="22"/>
          <w:szCs w:val="20"/>
        </w:rPr>
      </w:pPr>
      <w:r w:rsidRPr="00974310">
        <w:rPr>
          <w:rFonts w:eastAsiaTheme="minorEastAsia" w:cstheme="minorHAnsi"/>
          <w:sz w:val="22"/>
          <w:szCs w:val="20"/>
        </w:rPr>
        <w:t>Zamawiający dokona weryfikacji złożonych przez Wykonawcę Wyników Prac Etapu I na zasadzie „złożono/nie złożono” oraz ich kompletności i zgodności z oczekiwaniami podanymi w Załączniku 4 do Regulaminu.  </w:t>
      </w:r>
    </w:p>
    <w:p w14:paraId="4FAE471F" w14:textId="1C2ACEF9" w:rsidR="00974310" w:rsidRPr="00974310" w:rsidRDefault="00974310" w:rsidP="00974310">
      <w:pPr>
        <w:spacing w:after="160" w:line="276" w:lineRule="auto"/>
        <w:jc w:val="both"/>
        <w:rPr>
          <w:rFonts w:eastAsiaTheme="minorEastAsia" w:cstheme="minorHAnsi"/>
          <w:sz w:val="22"/>
          <w:szCs w:val="20"/>
        </w:rPr>
      </w:pPr>
      <w:r w:rsidRPr="00974310">
        <w:rPr>
          <w:rFonts w:eastAsiaTheme="minorEastAsia" w:cstheme="minorHAnsi"/>
          <w:sz w:val="22"/>
          <w:szCs w:val="20"/>
        </w:rPr>
        <w:t>Wykonawcy składają poszczególne Wyniki Prac Etapu zgodnie z terminami wskazanymi w Załączniku nr 4 do Regulaminu. </w:t>
      </w:r>
    </w:p>
    <w:p w14:paraId="2FC0EFEC" w14:textId="42199313" w:rsidR="78F621B1" w:rsidRPr="005E7E0B" w:rsidRDefault="78F621B1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48" w:name="_Toc73360187"/>
      <w:r w:rsidRPr="005E7E0B">
        <w:rPr>
          <w:rFonts w:eastAsia="Calibri" w:cstheme="minorHAnsi"/>
          <w:color w:val="C00000"/>
          <w:sz w:val="26"/>
          <w:szCs w:val="26"/>
        </w:rPr>
        <w:t>Weryfikacja wyników Testów Prototypów</w:t>
      </w:r>
      <w:bookmarkEnd w:id="48"/>
    </w:p>
    <w:p w14:paraId="242484E4" w14:textId="1C3EA429" w:rsidR="7F2A595F" w:rsidRPr="005E7E0B" w:rsidRDefault="5329894F" w:rsidP="0683365B">
      <w:pPr>
        <w:spacing w:after="160"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683365B">
        <w:rPr>
          <w:rFonts w:eastAsia="Calibri"/>
          <w:color w:val="000000" w:themeColor="text1"/>
          <w:sz w:val="22"/>
          <w:szCs w:val="22"/>
        </w:rPr>
        <w:t>Zgodnie z zapisami Załącznika nr 4</w:t>
      </w:r>
      <w:r w:rsidR="00FF3722" w:rsidRPr="0683365B">
        <w:rPr>
          <w:rFonts w:eastAsia="Calibri"/>
          <w:color w:val="000000" w:themeColor="text1"/>
          <w:sz w:val="22"/>
          <w:szCs w:val="22"/>
        </w:rPr>
        <w:t xml:space="preserve"> do Regulaminu</w:t>
      </w:r>
      <w:r w:rsidRPr="0683365B">
        <w:rPr>
          <w:rFonts w:eastAsia="Calibri"/>
          <w:color w:val="000000" w:themeColor="text1"/>
          <w:sz w:val="22"/>
          <w:szCs w:val="22"/>
        </w:rPr>
        <w:t xml:space="preserve">, Prototypy </w:t>
      </w:r>
      <w:r w:rsidR="000F0C9F" w:rsidRPr="3CF3EB5A">
        <w:rPr>
          <w:rFonts w:eastAsiaTheme="minorEastAsia"/>
          <w:sz w:val="22"/>
          <w:szCs w:val="22"/>
        </w:rPr>
        <w:t>Uczestników Przedsięwzięcia</w:t>
      </w:r>
      <w:r w:rsidR="000F0C9F" w:rsidRPr="0683365B" w:rsidDel="000F0C9F">
        <w:rPr>
          <w:rFonts w:eastAsia="Calibri"/>
          <w:color w:val="000000" w:themeColor="text1"/>
          <w:sz w:val="22"/>
          <w:szCs w:val="22"/>
        </w:rPr>
        <w:t xml:space="preserve"> </w:t>
      </w:r>
      <w:r w:rsidRPr="0683365B">
        <w:rPr>
          <w:rFonts w:eastAsia="Calibri"/>
          <w:color w:val="000000" w:themeColor="text1"/>
          <w:sz w:val="22"/>
          <w:szCs w:val="22"/>
        </w:rPr>
        <w:t xml:space="preserve">poddawane są Testom 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Prototypów </w:t>
      </w:r>
      <w:r w:rsidR="00BC46A2" w:rsidRPr="0683365B">
        <w:rPr>
          <w:rFonts w:eastAsia="Calibri"/>
          <w:color w:val="000000" w:themeColor="text1"/>
          <w:sz w:val="22"/>
          <w:szCs w:val="22"/>
        </w:rPr>
        <w:t>Systemów Wentylacji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 </w:t>
      </w:r>
      <w:r w:rsidR="00DB4947" w:rsidRPr="0683365B">
        <w:rPr>
          <w:rFonts w:eastAsia="Calibri"/>
          <w:color w:val="000000" w:themeColor="text1"/>
          <w:sz w:val="22"/>
          <w:szCs w:val="22"/>
        </w:rPr>
        <w:t xml:space="preserve">po zakończeniu Prac B+R </w:t>
      </w:r>
      <w:r w:rsidRPr="0683365B">
        <w:rPr>
          <w:rFonts w:eastAsia="Calibri"/>
          <w:color w:val="000000" w:themeColor="text1"/>
          <w:sz w:val="22"/>
          <w:szCs w:val="22"/>
        </w:rPr>
        <w:t xml:space="preserve">odbywających się w ramach Etapu I. W ramach Testów </w:t>
      </w:r>
      <w:r w:rsidR="00BC46A2" w:rsidRPr="0683365B">
        <w:rPr>
          <w:rFonts w:eastAsia="Calibri"/>
          <w:color w:val="000000" w:themeColor="text1"/>
          <w:sz w:val="22"/>
          <w:szCs w:val="22"/>
        </w:rPr>
        <w:t>Prototypów Systemów Wentylacji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 </w:t>
      </w:r>
      <w:r w:rsidRPr="0683365B">
        <w:rPr>
          <w:rFonts w:eastAsia="Calibri"/>
          <w:color w:val="000000" w:themeColor="text1"/>
          <w:sz w:val="22"/>
          <w:szCs w:val="22"/>
        </w:rPr>
        <w:t xml:space="preserve">sprawdzane jest m.in. osiągnięcie przez Prototyp deklarowanych przez </w:t>
      </w:r>
      <w:r w:rsidR="000F0C9F" w:rsidRPr="3CF3EB5A">
        <w:rPr>
          <w:rFonts w:eastAsiaTheme="minorEastAsia"/>
          <w:sz w:val="22"/>
          <w:szCs w:val="22"/>
        </w:rPr>
        <w:t>Uczestników Przedsięwzięcia</w:t>
      </w:r>
      <w:r w:rsidR="000F0C9F" w:rsidRPr="0683365B" w:rsidDel="000F0C9F">
        <w:rPr>
          <w:rFonts w:eastAsia="Calibri"/>
          <w:color w:val="000000" w:themeColor="text1"/>
          <w:sz w:val="22"/>
          <w:szCs w:val="22"/>
        </w:rPr>
        <w:t xml:space="preserve"> 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wartości </w:t>
      </w:r>
      <w:r w:rsidR="00F30AD0" w:rsidRPr="0683365B">
        <w:rPr>
          <w:rFonts w:eastAsia="Calibri"/>
          <w:color w:val="000000" w:themeColor="text1"/>
          <w:sz w:val="22"/>
          <w:szCs w:val="22"/>
        </w:rPr>
        <w:t xml:space="preserve">parametrów </w:t>
      </w:r>
      <w:r w:rsidR="00DB4947" w:rsidRPr="0683365B">
        <w:rPr>
          <w:rFonts w:eastAsia="Calibri"/>
          <w:color w:val="000000" w:themeColor="text1"/>
          <w:sz w:val="22"/>
          <w:szCs w:val="22"/>
        </w:rPr>
        <w:t>Wymagań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 </w:t>
      </w:r>
      <w:r w:rsidR="00DB4947" w:rsidRPr="0683365B">
        <w:rPr>
          <w:rFonts w:eastAsia="Calibri"/>
          <w:color w:val="000000" w:themeColor="text1"/>
          <w:sz w:val="22"/>
          <w:szCs w:val="22"/>
        </w:rPr>
        <w:t>Konkursowych oraz Wymagań Jakościowych</w:t>
      </w:r>
      <w:r w:rsidR="00FF3722" w:rsidRPr="0683365B">
        <w:rPr>
          <w:rFonts w:eastAsia="Calibri"/>
          <w:color w:val="000000" w:themeColor="text1"/>
          <w:sz w:val="22"/>
          <w:szCs w:val="22"/>
        </w:rPr>
        <w:t>.</w:t>
      </w:r>
      <w:r w:rsidR="00DB4947" w:rsidRPr="0683365B">
        <w:rPr>
          <w:rFonts w:eastAsia="Calibri"/>
          <w:color w:val="000000" w:themeColor="text1"/>
          <w:sz w:val="22"/>
          <w:szCs w:val="22"/>
        </w:rPr>
        <w:t xml:space="preserve"> oraz weryfikowane są Wymagania Obligatoryjne.</w:t>
      </w:r>
    </w:p>
    <w:p w14:paraId="5918A964" w14:textId="1616718F" w:rsidR="7F2A595F" w:rsidRPr="005E7E0B" w:rsidRDefault="5329894F" w:rsidP="66F690FD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66F690FD">
        <w:rPr>
          <w:rFonts w:eastAsia="Calibri"/>
          <w:color w:val="000000" w:themeColor="text1"/>
          <w:sz w:val="22"/>
          <w:szCs w:val="22"/>
        </w:rPr>
        <w:t xml:space="preserve">Testy </w:t>
      </w:r>
      <w:r w:rsidR="00BC46A2" w:rsidRPr="66F690FD">
        <w:rPr>
          <w:rFonts w:eastAsia="Calibri"/>
          <w:color w:val="000000" w:themeColor="text1"/>
          <w:sz w:val="22"/>
          <w:szCs w:val="22"/>
        </w:rPr>
        <w:t>Prototypów Systemów Wentylacji</w:t>
      </w:r>
      <w:r w:rsidR="00B26545" w:rsidRPr="66F690FD">
        <w:rPr>
          <w:rFonts w:eastAsia="Calibri"/>
          <w:color w:val="000000" w:themeColor="text1"/>
          <w:sz w:val="22"/>
          <w:szCs w:val="22"/>
        </w:rPr>
        <w:t xml:space="preserve"> </w:t>
      </w:r>
      <w:r w:rsidRPr="66F690FD">
        <w:rPr>
          <w:rFonts w:eastAsia="Calibri"/>
          <w:color w:val="000000" w:themeColor="text1"/>
          <w:sz w:val="22"/>
          <w:szCs w:val="22"/>
        </w:rPr>
        <w:t>przeprowadzane są zgodnie z wytycznymi zawartymi w Załączniku nr 4 do Regulaminu. Po zakończeniu Testów</w:t>
      </w:r>
      <w:r w:rsidR="00E3482F" w:rsidRPr="66F690FD">
        <w:rPr>
          <w:rFonts w:eastAsia="Calibri"/>
          <w:color w:val="000000" w:themeColor="text1"/>
          <w:sz w:val="22"/>
          <w:szCs w:val="22"/>
        </w:rPr>
        <w:t>,</w:t>
      </w:r>
      <w:r w:rsidRPr="66F690FD">
        <w:rPr>
          <w:rFonts w:eastAsia="Calibri"/>
          <w:color w:val="000000" w:themeColor="text1"/>
          <w:sz w:val="22"/>
          <w:szCs w:val="22"/>
        </w:rPr>
        <w:t xml:space="preserve"> Zamawiający na podstawie rzeczywistych wyników uzyskiwanych przez Prototypy </w:t>
      </w:r>
      <w:r w:rsidR="00BC46A2" w:rsidRPr="66F690FD">
        <w:rPr>
          <w:rFonts w:eastAsia="Calibri"/>
          <w:color w:val="000000" w:themeColor="text1"/>
          <w:sz w:val="22"/>
          <w:szCs w:val="22"/>
        </w:rPr>
        <w:t>Systemu Wentylacji</w:t>
      </w:r>
      <w:r w:rsidR="00B26545" w:rsidRPr="66F690FD">
        <w:rPr>
          <w:rFonts w:eastAsia="Calibri"/>
          <w:color w:val="000000" w:themeColor="text1"/>
          <w:sz w:val="22"/>
          <w:szCs w:val="22"/>
        </w:rPr>
        <w:t xml:space="preserve"> </w:t>
      </w:r>
      <w:r w:rsidRPr="66F690FD">
        <w:rPr>
          <w:rFonts w:eastAsia="Calibri"/>
          <w:color w:val="000000" w:themeColor="text1"/>
          <w:sz w:val="22"/>
          <w:szCs w:val="22"/>
        </w:rPr>
        <w:t xml:space="preserve">przygotowuje podsumowanie zawierające: </w:t>
      </w:r>
    </w:p>
    <w:p w14:paraId="5B921BDB" w14:textId="449280B7" w:rsidR="00A17EE7" w:rsidRDefault="00A17EE7" w:rsidP="00D8EC72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Wyniki poszczególnych Testów dla Prototypów Uczestników Przedsięwzięcia,</w:t>
      </w: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F438BDC" w14:textId="1325EAE4" w:rsidR="00A17EE7" w:rsidRDefault="00A17EE7" w:rsidP="00D8EC72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Przeliczoną zgodnie z wytycznymi z Załącznika </w:t>
      </w:r>
      <w:r w:rsidR="00463662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nr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4 do Regulaminu 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z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aktualizowaną Ofertę każdego z Uczestników Przedsięwzięcia, których Prototypy zostały dopuszczone do Testów,</w:t>
      </w: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2D592E98" w14:textId="4647C828" w:rsidR="00A17EE7" w:rsidRDefault="03367324" w:rsidP="00D8EC72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Informacje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czy Prototyp każdego z Uczestników Przedsięwzięcia spełnił w ramach Testów Wymagania Obligatoryjne przedstawione w Załączniku 1 do Regulaminu</w:t>
      </w:r>
      <w:r w:rsidR="5646DB6F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</w:t>
      </w:r>
    </w:p>
    <w:p w14:paraId="515D557C" w14:textId="5FFBCBDA" w:rsidR="00A17EE7" w:rsidRPr="00067387" w:rsidRDefault="2F875905" w:rsidP="00D8EC72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lastRenderedPageBreak/>
        <w:t>Informacje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 czy Prototyp każdego z Uczestników Przedsięwzięcia osiągnął w ramach Testów deklarowane wartości </w:t>
      </w:r>
      <w:r w:rsidR="2590CD9F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</w:t>
      </w:r>
      <w:r w:rsidR="50111AFC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arametrów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411DB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Wymagań 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Konkursowych z dopuszczalną Granicą Błędu</w:t>
      </w:r>
      <w:r w:rsidR="006411DB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06738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oraz deklarowane parametry Wymagań Jakościowych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</w:t>
      </w:r>
      <w:r w:rsidR="00A17EE7"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4A54ED7" w14:textId="2D9B57FC" w:rsidR="00A17EE7" w:rsidRDefault="00A17EE7" w:rsidP="00D8EC7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54CE4AF2" w14:textId="1D093708" w:rsidR="00A17EE7" w:rsidRPr="00404CF4" w:rsidRDefault="00A17EE7" w:rsidP="00D8EC7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Zamawiający dokonuje porównania wyników </w:t>
      </w:r>
      <w:r w:rsidR="00E3482F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Wymagań Konkursowych otrzymanych podczas Testów na Prototypach, do wartości podanych przez Wykonawcę w Ofercie zaktualizowanej po zakończeniu Prac Etapu I, w następujący sposób: </w:t>
      </w: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16E1D652" w14:textId="70E07771" w:rsidR="00A02DD8" w:rsidRDefault="00A02DD8" w:rsidP="00D8EC7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1E12A4" w14:textId="286E6ACE" w:rsidR="00A17EE7" w:rsidRDefault="00A17EE7" w:rsidP="00D8EC72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jeśli wartości 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Wymagań Konkursowych </w:t>
      </w:r>
      <w:r w:rsidR="009431F3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zweryfikowanych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 ramach Testów na Prototypach są zbieżne w Granicy Błędu lub wyższe w stosunku do wartości 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Wymagań Konkursowych podanych przez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Wykonawcę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DD279C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we Wniosku i ewentualnie poprawionych przez niego w ramach zaktualizowanej </w:t>
      </w:r>
      <w:r w:rsidR="3A5E9F0E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Oferty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,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oznacza to, że Wykonawca spełnił Wymagania Konkursowe i otrzymuje liczbę punktów zgodnie z Tabelą 7.</w:t>
      </w: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686EDF59" w14:textId="6E9D6314" w:rsidR="00A02DD8" w:rsidRPr="00404CF4" w:rsidRDefault="00A02DD8" w:rsidP="00D8EC7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14:paraId="61BDC031" w14:textId="0A01ABE7" w:rsidR="00A17EE7" w:rsidRPr="00404CF4" w:rsidRDefault="00A17EE7" w:rsidP="00D8EC7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podstawie ww. podsumowania, Zamawiający weryfikuje, czy dany Wykonawca uzyskał wynik pozytywny dla Testów Prototypów Systemów Wentylacji.</w:t>
      </w:r>
    </w:p>
    <w:p w14:paraId="2598FE8A" w14:textId="7A57723D" w:rsidR="004D34BD" w:rsidRDefault="004D34BD" w:rsidP="00A17EE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0888B0A8" w14:textId="2DF2A0FD" w:rsidR="4F596D93" w:rsidRPr="005E7E0B" w:rsidRDefault="153EA9F5" w:rsidP="00DC7CAA">
      <w:pPr>
        <w:numPr>
          <w:ilvl w:val="1"/>
          <w:numId w:val="9"/>
        </w:numPr>
        <w:spacing w:after="160" w:line="259" w:lineRule="auto"/>
        <w:outlineLvl w:val="2"/>
        <w:rPr>
          <w:color w:val="C00000"/>
          <w:sz w:val="26"/>
          <w:szCs w:val="26"/>
        </w:rPr>
      </w:pPr>
      <w:bookmarkStart w:id="49" w:name="_Toc73360188"/>
      <w:r w:rsidRPr="3CF3EB5A">
        <w:rPr>
          <w:rFonts w:eastAsia="Calibri"/>
          <w:color w:val="C00000"/>
          <w:sz w:val="26"/>
          <w:szCs w:val="26"/>
        </w:rPr>
        <w:t xml:space="preserve">Ocena </w:t>
      </w:r>
      <w:r w:rsidR="34FC0A36" w:rsidRPr="3CF3EB5A">
        <w:rPr>
          <w:rFonts w:eastAsia="Calibri"/>
          <w:color w:val="C00000"/>
          <w:sz w:val="26"/>
          <w:szCs w:val="26"/>
        </w:rPr>
        <w:t>z</w:t>
      </w:r>
      <w:r w:rsidR="4BE2A397" w:rsidRPr="3CF3EB5A">
        <w:rPr>
          <w:rFonts w:eastAsia="Calibri"/>
          <w:color w:val="C00000"/>
          <w:sz w:val="26"/>
          <w:szCs w:val="26"/>
        </w:rPr>
        <w:t>aktualizowane</w:t>
      </w:r>
      <w:r w:rsidR="44427DEC" w:rsidRPr="3CF3EB5A">
        <w:rPr>
          <w:rFonts w:eastAsia="Calibri"/>
          <w:color w:val="C00000"/>
          <w:sz w:val="26"/>
          <w:szCs w:val="26"/>
        </w:rPr>
        <w:t>j</w:t>
      </w:r>
      <w:r w:rsidR="4BE2A397" w:rsidRPr="3CF3EB5A">
        <w:rPr>
          <w:rFonts w:eastAsia="Calibri"/>
          <w:color w:val="C00000"/>
          <w:sz w:val="26"/>
          <w:szCs w:val="26"/>
        </w:rPr>
        <w:t xml:space="preserve"> </w:t>
      </w:r>
      <w:r w:rsidR="44427DEC" w:rsidRPr="3CF3EB5A">
        <w:rPr>
          <w:rFonts w:eastAsia="Calibri"/>
          <w:color w:val="C00000"/>
          <w:sz w:val="26"/>
          <w:szCs w:val="26"/>
        </w:rPr>
        <w:t xml:space="preserve">Oferty </w:t>
      </w:r>
      <w:r w:rsidR="4BE2A397" w:rsidRPr="3CF3EB5A">
        <w:rPr>
          <w:rFonts w:eastAsia="Calibri"/>
          <w:color w:val="C00000"/>
          <w:sz w:val="26"/>
          <w:szCs w:val="26"/>
        </w:rPr>
        <w:t>Uczestnik</w:t>
      </w:r>
      <w:r w:rsidR="44427DEC" w:rsidRPr="3CF3EB5A">
        <w:rPr>
          <w:rFonts w:eastAsia="Calibri"/>
          <w:color w:val="C00000"/>
          <w:sz w:val="26"/>
          <w:szCs w:val="26"/>
        </w:rPr>
        <w:t>a</w:t>
      </w:r>
      <w:r w:rsidR="4F596D93" w:rsidRPr="3CF3EB5A">
        <w:rPr>
          <w:rFonts w:eastAsia="Calibri"/>
          <w:color w:val="C00000"/>
          <w:sz w:val="26"/>
          <w:szCs w:val="26"/>
        </w:rPr>
        <w:t xml:space="preserve"> Przedsięwzięcia</w:t>
      </w:r>
      <w:bookmarkEnd w:id="49"/>
    </w:p>
    <w:p w14:paraId="743E798A" w14:textId="098591A5" w:rsidR="00BD6073" w:rsidRDefault="006D26C8" w:rsidP="00F0641A">
      <w:pPr>
        <w:spacing w:after="160" w:line="259" w:lineRule="auto"/>
        <w:jc w:val="both"/>
        <w:rPr>
          <w:sz w:val="22"/>
          <w:szCs w:val="22"/>
        </w:rPr>
      </w:pPr>
      <w:r w:rsidRPr="3CF3EB5A">
        <w:rPr>
          <w:sz w:val="22"/>
          <w:szCs w:val="22"/>
        </w:rPr>
        <w:t>Uczestnik Przedsięwzięcia</w:t>
      </w:r>
      <w:r w:rsidR="00A8398F" w:rsidRPr="3CF3EB5A">
        <w:rPr>
          <w:sz w:val="22"/>
          <w:szCs w:val="22"/>
        </w:rPr>
        <w:t xml:space="preserve"> jest zobowiązany przedstawić </w:t>
      </w:r>
      <w:r w:rsidR="34FC0A36" w:rsidRPr="3CF3EB5A">
        <w:rPr>
          <w:sz w:val="22"/>
          <w:szCs w:val="22"/>
        </w:rPr>
        <w:t>z</w:t>
      </w:r>
      <w:r w:rsidR="6A8F8EDA" w:rsidRPr="3CF3EB5A">
        <w:rPr>
          <w:sz w:val="22"/>
          <w:szCs w:val="22"/>
        </w:rPr>
        <w:t>aktualizowan</w:t>
      </w:r>
      <w:r w:rsidR="1BE48212" w:rsidRPr="3CF3EB5A">
        <w:rPr>
          <w:sz w:val="22"/>
          <w:szCs w:val="22"/>
        </w:rPr>
        <w:t>ą Ofertę</w:t>
      </w:r>
      <w:r w:rsidR="00A02DD8" w:rsidRPr="3CF3EB5A">
        <w:rPr>
          <w:sz w:val="22"/>
          <w:szCs w:val="22"/>
        </w:rPr>
        <w:t>,</w:t>
      </w:r>
      <w:r w:rsidR="00236128" w:rsidRPr="3CF3EB5A">
        <w:rPr>
          <w:sz w:val="22"/>
          <w:szCs w:val="22"/>
        </w:rPr>
        <w:t xml:space="preserve"> w</w:t>
      </w:r>
      <w:r w:rsidR="00BD6073" w:rsidRPr="3CF3EB5A">
        <w:rPr>
          <w:sz w:val="22"/>
          <w:szCs w:val="22"/>
        </w:rPr>
        <w:t xml:space="preserve"> terminie określonym w Załączniku nr 4 do Re</w:t>
      </w:r>
      <w:r w:rsidR="00A8398F" w:rsidRPr="3CF3EB5A">
        <w:rPr>
          <w:sz w:val="22"/>
          <w:szCs w:val="22"/>
        </w:rPr>
        <w:t>gulaminu, w oparciu o uzyskane Wyniki P</w:t>
      </w:r>
      <w:r w:rsidR="00BD6073" w:rsidRPr="3CF3EB5A">
        <w:rPr>
          <w:sz w:val="22"/>
          <w:szCs w:val="22"/>
        </w:rPr>
        <w:t xml:space="preserve">rac badawczo-rozwojowych prowadzonych w Etapie I (zgodnie z zapisami w Tabeli </w:t>
      </w:r>
      <w:r w:rsidR="00A17EE7" w:rsidRPr="3CF3EB5A">
        <w:rPr>
          <w:sz w:val="22"/>
          <w:szCs w:val="22"/>
        </w:rPr>
        <w:t>I</w:t>
      </w:r>
      <w:r w:rsidR="006025C6">
        <w:rPr>
          <w:sz w:val="22"/>
          <w:szCs w:val="22"/>
        </w:rPr>
        <w:t>.I</w:t>
      </w:r>
      <w:r w:rsidR="00A17EE7" w:rsidRPr="3CF3EB5A">
        <w:rPr>
          <w:sz w:val="22"/>
          <w:szCs w:val="22"/>
        </w:rPr>
        <w:t>.</w:t>
      </w:r>
      <w:r w:rsidR="00A8398F" w:rsidRPr="3CF3EB5A">
        <w:rPr>
          <w:sz w:val="22"/>
          <w:szCs w:val="22"/>
        </w:rPr>
        <w:t>2</w:t>
      </w:r>
      <w:r w:rsidR="00BD6073" w:rsidRPr="3CF3EB5A">
        <w:rPr>
          <w:sz w:val="22"/>
          <w:szCs w:val="22"/>
        </w:rPr>
        <w:t xml:space="preserve"> z Załącznika nr 4 do Regulaminu).</w:t>
      </w:r>
      <w:r w:rsidR="00031C84" w:rsidRPr="3CF3EB5A">
        <w:rPr>
          <w:sz w:val="22"/>
          <w:szCs w:val="22"/>
        </w:rPr>
        <w:t xml:space="preserve"> </w:t>
      </w:r>
      <w:r w:rsidR="00BC135C" w:rsidRPr="3CF3EB5A">
        <w:rPr>
          <w:sz w:val="22"/>
          <w:szCs w:val="22"/>
        </w:rPr>
        <w:t>Z</w:t>
      </w:r>
      <w:r w:rsidR="00A8398F" w:rsidRPr="3CF3EB5A">
        <w:rPr>
          <w:sz w:val="22"/>
          <w:szCs w:val="22"/>
        </w:rPr>
        <w:t>łożon</w:t>
      </w:r>
      <w:r w:rsidR="004D34BD" w:rsidRPr="3CF3EB5A">
        <w:rPr>
          <w:sz w:val="22"/>
          <w:szCs w:val="22"/>
        </w:rPr>
        <w:t>a</w:t>
      </w:r>
      <w:r w:rsidR="00A8398F" w:rsidRPr="3CF3EB5A">
        <w:rPr>
          <w:sz w:val="22"/>
          <w:szCs w:val="22"/>
        </w:rPr>
        <w:t xml:space="preserve"> przez Wykonawcę </w:t>
      </w:r>
      <w:r w:rsidR="34FC0A36" w:rsidRPr="3CF3EB5A">
        <w:rPr>
          <w:sz w:val="22"/>
          <w:szCs w:val="22"/>
        </w:rPr>
        <w:t>z</w:t>
      </w:r>
      <w:r w:rsidR="0C098B44" w:rsidRPr="3CF3EB5A">
        <w:rPr>
          <w:sz w:val="22"/>
          <w:szCs w:val="22"/>
        </w:rPr>
        <w:t>aktualizowan</w:t>
      </w:r>
      <w:r w:rsidR="44427DEC" w:rsidRPr="3CF3EB5A">
        <w:rPr>
          <w:sz w:val="22"/>
          <w:szCs w:val="22"/>
        </w:rPr>
        <w:t>a</w:t>
      </w:r>
      <w:r w:rsidR="00031C84" w:rsidRPr="3CF3EB5A" w:rsidDel="00A02DD8">
        <w:rPr>
          <w:sz w:val="22"/>
          <w:szCs w:val="22"/>
        </w:rPr>
        <w:t xml:space="preserve"> </w:t>
      </w:r>
      <w:r w:rsidR="00A02DD8" w:rsidRPr="3CF3EB5A">
        <w:rPr>
          <w:sz w:val="22"/>
          <w:szCs w:val="22"/>
        </w:rPr>
        <w:t xml:space="preserve">Oferta </w:t>
      </w:r>
      <w:r w:rsidR="00031C84" w:rsidRPr="3CF3EB5A">
        <w:rPr>
          <w:sz w:val="22"/>
          <w:szCs w:val="22"/>
        </w:rPr>
        <w:t xml:space="preserve">jest następnie </w:t>
      </w:r>
      <w:r w:rsidR="00A8398F" w:rsidRPr="3CF3EB5A">
        <w:rPr>
          <w:sz w:val="22"/>
          <w:szCs w:val="22"/>
        </w:rPr>
        <w:t>poddawan</w:t>
      </w:r>
      <w:r w:rsidR="00A02DD8" w:rsidRPr="3CF3EB5A">
        <w:rPr>
          <w:sz w:val="22"/>
          <w:szCs w:val="22"/>
        </w:rPr>
        <w:t>a</w:t>
      </w:r>
      <w:r w:rsidR="00031C84" w:rsidRPr="3CF3EB5A">
        <w:rPr>
          <w:sz w:val="22"/>
          <w:szCs w:val="22"/>
        </w:rPr>
        <w:t xml:space="preserve"> ocenie przez Zamawiającego.</w:t>
      </w:r>
    </w:p>
    <w:p w14:paraId="539D4B55" w14:textId="1E1A383B" w:rsidR="00E4231A" w:rsidRPr="00063C33" w:rsidRDefault="00A71822" w:rsidP="243BF6E1">
      <w:pPr>
        <w:spacing w:after="160" w:line="276" w:lineRule="auto"/>
        <w:jc w:val="both"/>
        <w:rPr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Zamawiający dokonuje oceny merytorycznej </w:t>
      </w:r>
      <w:r w:rsidR="44427DE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Z</w:t>
      </w:r>
      <w:r w:rsidR="0EE502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aktualizowanej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 Oferty danego Uczestnika Przed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sięwzięcia pod kątem spełnienia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Wymagań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Konkursowych,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Wymag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ań Obligatoryjnych i spełnienia i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nnych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wymaganych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elementów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Wniosku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(Wymagań Jakościowych), stosując wprost Rozdział 2.2</w:t>
      </w:r>
      <w:r w:rsidR="002E699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oraz 2.3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2E699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niniejszego dokumentu (</w:t>
      </w:r>
      <w:proofErr w:type="spellStart"/>
      <w:r w:rsidR="002E699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t.j</w:t>
      </w:r>
      <w:proofErr w:type="spellEnd"/>
      <w:r w:rsidR="002E699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Załącznika nr 5 do Regulaminu</w:t>
      </w:r>
      <w:r w:rsidR="002E699D" w:rsidRPr="3CF3EB5A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)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 zastrzeżeniem, że opisy kryteriów z tego rozdziału będą odnoszone w miejsce Wniosku do zaktualizowanej Oferty.</w:t>
      </w:r>
      <w:r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="00E4231A">
        <w:rPr>
          <w:sz w:val="22"/>
          <w:szCs w:val="22"/>
        </w:rPr>
        <w:t xml:space="preserve"> W ocenie w ramach Selekcji Etapu I pomija się Kryteria </w:t>
      </w:r>
      <w:r w:rsidR="00E4231A" w:rsidRPr="00063C33">
        <w:rPr>
          <w:sz w:val="22"/>
          <w:szCs w:val="22"/>
        </w:rPr>
        <w:t>Konkursowe „Cena za realizację Etapu I”.</w:t>
      </w:r>
    </w:p>
    <w:p w14:paraId="14192D77" w14:textId="2F042060" w:rsidR="00081AD1" w:rsidRDefault="42CD7906" w:rsidP="515ECA52">
      <w:pPr>
        <w:spacing w:after="160" w:line="259" w:lineRule="auto"/>
        <w:jc w:val="both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 przypadku, jeśli Prototyp Systemu Wykonawcy w trakcie Testów Prototypu Systemu uzyskał jako wyniki </w:t>
      </w:r>
      <w:r w:rsidR="009431F3"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wartości 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wyższe lub niższe (lecz pozostające w Granicy Błędu) Wymagań Konkursowych, niż deklarowane uprzednio we Wniosku na etapie naboru do Przedsięwzięcia, wówczas Zamawiający po przekazaniu informacji do Wykonawcy, </w:t>
      </w:r>
      <w:r w:rsidR="009431F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jest uprawniony dokonać i 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dokonuje poprawy wartości Wymagań Konkursowych z zadeklarowanych na te uzyskane w ramach Testów Prototypów Systemu i to one będą wówczas brane pod uwagę podczas Selekcji Wykonawców do Etapu II zgodnie z Załącznikiem nr 5</w:t>
      </w:r>
      <w:r w:rsidR="04AFCF35"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, tj. niniejszym dokumentem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</w:t>
      </w:r>
    </w:p>
    <w:p w14:paraId="3D7D3B93" w14:textId="60AE8403" w:rsidR="0D0B57F9" w:rsidRPr="005E7E0B" w:rsidRDefault="0D0B57F9" w:rsidP="00DC7CAA">
      <w:pPr>
        <w:numPr>
          <w:ilvl w:val="1"/>
          <w:numId w:val="9"/>
        </w:numPr>
        <w:spacing w:after="160" w:line="259" w:lineRule="auto"/>
        <w:outlineLvl w:val="2"/>
        <w:rPr>
          <w:color w:val="C00000"/>
          <w:sz w:val="26"/>
          <w:szCs w:val="26"/>
        </w:rPr>
      </w:pPr>
      <w:bookmarkStart w:id="50" w:name="_Toc73360189"/>
      <w:r w:rsidRPr="3CF3EB5A">
        <w:rPr>
          <w:rFonts w:eastAsia="Calibri"/>
          <w:color w:val="C00000"/>
          <w:sz w:val="26"/>
          <w:szCs w:val="26"/>
        </w:rPr>
        <w:t xml:space="preserve">Wynik oceny merytorycznej </w:t>
      </w:r>
      <w:r w:rsidRPr="3CF3EB5A" w:rsidDel="006A3972">
        <w:rPr>
          <w:rFonts w:eastAsia="Calibri"/>
          <w:color w:val="C00000"/>
          <w:sz w:val="26"/>
          <w:szCs w:val="26"/>
        </w:rPr>
        <w:t xml:space="preserve">Wyników Prac </w:t>
      </w:r>
      <w:r w:rsidR="006A3972" w:rsidRPr="3CF3EB5A">
        <w:rPr>
          <w:rFonts w:eastAsia="Calibri"/>
          <w:color w:val="C00000"/>
          <w:sz w:val="26"/>
          <w:szCs w:val="26"/>
        </w:rPr>
        <w:t>Etapu</w:t>
      </w:r>
      <w:r w:rsidRPr="3CF3EB5A">
        <w:rPr>
          <w:rFonts w:eastAsia="Calibri"/>
          <w:color w:val="C00000"/>
          <w:sz w:val="26"/>
          <w:szCs w:val="26"/>
        </w:rPr>
        <w:t xml:space="preserve"> I</w:t>
      </w:r>
      <w:bookmarkEnd w:id="50"/>
    </w:p>
    <w:p w14:paraId="4808E42E" w14:textId="7E793E92" w:rsidR="00BD6073" w:rsidRPr="005E7E0B" w:rsidRDefault="00BD6073" w:rsidP="00F0641A">
      <w:pPr>
        <w:spacing w:after="160" w:line="259" w:lineRule="auto"/>
        <w:jc w:val="both"/>
        <w:rPr>
          <w:sz w:val="22"/>
          <w:szCs w:val="22"/>
        </w:rPr>
      </w:pPr>
      <w:r w:rsidRPr="3CF3EB5A">
        <w:rPr>
          <w:sz w:val="22"/>
          <w:szCs w:val="22"/>
        </w:rPr>
        <w:t xml:space="preserve">Wynik oceny merytorycznej </w:t>
      </w:r>
      <w:r w:rsidRPr="3CF3EB5A" w:rsidDel="006A3972">
        <w:rPr>
          <w:sz w:val="22"/>
          <w:szCs w:val="22"/>
        </w:rPr>
        <w:t xml:space="preserve">Wyników Prac </w:t>
      </w:r>
      <w:r w:rsidR="006A3972" w:rsidRPr="3CF3EB5A">
        <w:rPr>
          <w:sz w:val="22"/>
          <w:szCs w:val="22"/>
        </w:rPr>
        <w:t>Etapu</w:t>
      </w:r>
      <w:r w:rsidRPr="3CF3EB5A">
        <w:rPr>
          <w:sz w:val="22"/>
          <w:szCs w:val="22"/>
        </w:rPr>
        <w:t xml:space="preserve"> I </w:t>
      </w:r>
      <w:r w:rsidR="095DB14A" w:rsidRPr="3CF3EB5A">
        <w:rPr>
          <w:sz w:val="22"/>
          <w:szCs w:val="22"/>
        </w:rPr>
        <w:t>Uczestnika Przedsięwzięcia</w:t>
      </w:r>
      <w:r w:rsidRPr="3CF3EB5A">
        <w:rPr>
          <w:sz w:val="22"/>
          <w:szCs w:val="22"/>
        </w:rPr>
        <w:t xml:space="preserve"> będzie liczony jako suma punktów uzyskanych</w:t>
      </w:r>
      <w:r w:rsidR="00A8398F" w:rsidRPr="3CF3EB5A">
        <w:rPr>
          <w:sz w:val="22"/>
          <w:szCs w:val="22"/>
        </w:rPr>
        <w:t xml:space="preserve"> </w:t>
      </w:r>
      <w:r w:rsidR="00FE5270" w:rsidRPr="3CF3EB5A">
        <w:rPr>
          <w:sz w:val="22"/>
          <w:szCs w:val="22"/>
        </w:rPr>
        <w:t xml:space="preserve">dla </w:t>
      </w:r>
      <w:r w:rsidR="004D34BD" w:rsidRPr="3CF3EB5A">
        <w:rPr>
          <w:sz w:val="22"/>
          <w:szCs w:val="22"/>
        </w:rPr>
        <w:t>zaktualizowan</w:t>
      </w:r>
      <w:r w:rsidR="00FE5270" w:rsidRPr="3CF3EB5A">
        <w:rPr>
          <w:sz w:val="22"/>
          <w:szCs w:val="22"/>
        </w:rPr>
        <w:t>ej</w:t>
      </w:r>
      <w:r w:rsidR="004D34BD" w:rsidRPr="3CF3EB5A">
        <w:rPr>
          <w:sz w:val="22"/>
          <w:szCs w:val="22"/>
        </w:rPr>
        <w:t xml:space="preserve"> ofert</w:t>
      </w:r>
      <w:r w:rsidR="00FE5270" w:rsidRPr="3CF3EB5A">
        <w:rPr>
          <w:sz w:val="22"/>
          <w:szCs w:val="22"/>
        </w:rPr>
        <w:t>y</w:t>
      </w:r>
      <w:r w:rsidR="004D34BD" w:rsidRPr="3CF3EB5A">
        <w:rPr>
          <w:sz w:val="22"/>
          <w:szCs w:val="22"/>
        </w:rPr>
        <w:t xml:space="preserve"> </w:t>
      </w:r>
      <w:r w:rsidR="007E25E2" w:rsidRPr="3CF3EB5A">
        <w:rPr>
          <w:sz w:val="22"/>
          <w:szCs w:val="22"/>
        </w:rPr>
        <w:t>Wykonawcy</w:t>
      </w:r>
      <w:r w:rsidRPr="3CF3EB5A">
        <w:rPr>
          <w:sz w:val="22"/>
          <w:szCs w:val="22"/>
        </w:rPr>
        <w:t xml:space="preserve"> w ramach </w:t>
      </w:r>
      <w:r w:rsidR="00CD0242" w:rsidRPr="3CF3EB5A">
        <w:rPr>
          <w:sz w:val="22"/>
          <w:szCs w:val="22"/>
        </w:rPr>
        <w:t>Wymagań</w:t>
      </w:r>
      <w:r w:rsidR="7D1C1590" w:rsidRPr="3CF3EB5A">
        <w:rPr>
          <w:sz w:val="22"/>
          <w:szCs w:val="22"/>
        </w:rPr>
        <w:t xml:space="preserve"> </w:t>
      </w:r>
      <w:r w:rsidRPr="3CF3EB5A">
        <w:rPr>
          <w:sz w:val="22"/>
          <w:szCs w:val="22"/>
        </w:rPr>
        <w:t xml:space="preserve">Konkursowych, </w:t>
      </w:r>
      <w:r w:rsidR="008309B3" w:rsidRPr="3CF3EB5A">
        <w:rPr>
          <w:sz w:val="22"/>
          <w:szCs w:val="22"/>
        </w:rPr>
        <w:t xml:space="preserve">punktów uzyskanych w ramach oceny innych </w:t>
      </w:r>
      <w:r w:rsidR="3D057394" w:rsidRPr="3CF3EB5A">
        <w:rPr>
          <w:sz w:val="22"/>
          <w:szCs w:val="22"/>
        </w:rPr>
        <w:t>wymaganych elementów Wniosku (Wymagań Jakościowych)</w:t>
      </w:r>
      <w:r w:rsidR="008309B3" w:rsidRPr="3CF3EB5A">
        <w:rPr>
          <w:sz w:val="22"/>
          <w:szCs w:val="22"/>
        </w:rPr>
        <w:t>,</w:t>
      </w:r>
      <w:r w:rsidRPr="3CF3EB5A">
        <w:rPr>
          <w:sz w:val="22"/>
          <w:szCs w:val="22"/>
        </w:rPr>
        <w:t xml:space="preserve"> pomnożonych odpowiednio przez wagi nadane zgodnie z Tabelą </w:t>
      </w:r>
      <w:r w:rsidR="00301B38" w:rsidRPr="3CF3EB5A">
        <w:rPr>
          <w:sz w:val="22"/>
          <w:szCs w:val="22"/>
        </w:rPr>
        <w:t>11</w:t>
      </w:r>
      <w:r w:rsidR="009A2DEA" w:rsidRPr="3CF3EB5A">
        <w:rPr>
          <w:sz w:val="22"/>
          <w:szCs w:val="22"/>
        </w:rPr>
        <w:t xml:space="preserve"> </w:t>
      </w:r>
      <w:r w:rsidRPr="3CF3EB5A">
        <w:rPr>
          <w:sz w:val="22"/>
          <w:szCs w:val="22"/>
        </w:rPr>
        <w:t>poniżej:</w:t>
      </w:r>
    </w:p>
    <w:p w14:paraId="18269746" w14:textId="5CCC3B1C" w:rsidR="00BD6073" w:rsidRPr="00A71822" w:rsidRDefault="4E509943" w:rsidP="00301B38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lastRenderedPageBreak/>
        <w:t xml:space="preserve">Tabela </w:t>
      </w:r>
      <w:r w:rsidR="00301B38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11</w:t>
      </w: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. </w:t>
      </w:r>
      <w:r w:rsidR="00BD6073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Wagi poszczególnych składników Wyniku oceny merytorycznej </w:t>
      </w:r>
      <w:r w:rsidR="00BD6073" w:rsidRPr="00A71822" w:rsidDel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Wyników Prac</w:t>
      </w:r>
      <w:r w:rsidR="006C615F" w:rsidRPr="00A71822" w:rsidDel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</w:t>
      </w:r>
      <w:r w:rsidR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Etapu</w:t>
      </w:r>
      <w:r w:rsidR="00BD6073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I</w:t>
      </w:r>
      <w:r w:rsidR="00A8398F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dla </w:t>
      </w:r>
      <w:r w:rsidR="00CD0242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Działania 1: Wentylacja sal lekcyjnych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5E7E0B" w14:paraId="276AFD21" w14:textId="77777777" w:rsidTr="000B74B3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2EFDC888" w14:textId="77777777" w:rsidR="004D34BD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34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Składnik Wyniku oceny merytorycznej </w:t>
            </w:r>
          </w:p>
          <w:p w14:paraId="1B8614C0" w14:textId="732561C6" w:rsidR="00BD6073" w:rsidRPr="004D34BD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3CF3EB5A" w:rsidDel="006A3972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Wyników Prac </w:t>
            </w:r>
            <w:r w:rsidR="006A3972" w:rsidRPr="3CF3EB5A">
              <w:rPr>
                <w:rFonts w:asciiTheme="minorHAnsi" w:hAnsiTheme="minorHAnsi" w:cstheme="minorBidi"/>
                <w:b/>
                <w:sz w:val="22"/>
                <w:szCs w:val="22"/>
              </w:rPr>
              <w:t>Etapu</w:t>
            </w:r>
            <w:r w:rsidRPr="3CF3EB5A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01D6C5B2" w14:textId="77777777" w:rsidR="00BD6073" w:rsidRPr="004D34BD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34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Waga </w:t>
            </w:r>
          </w:p>
        </w:tc>
      </w:tr>
      <w:tr w:rsidR="00BD6073" w:rsidRPr="001A10B5" w14:paraId="2B78AA0B" w14:textId="77777777" w:rsidTr="00FE5270">
        <w:trPr>
          <w:cantSplit/>
          <w:trHeight w:val="785"/>
          <w:jc w:val="center"/>
        </w:trPr>
        <w:tc>
          <w:tcPr>
            <w:tcW w:w="4961" w:type="dxa"/>
            <w:vAlign w:val="center"/>
          </w:tcPr>
          <w:p w14:paraId="4E7DAF0F" w14:textId="3510836E" w:rsidR="00BD6073" w:rsidRPr="00712595" w:rsidRDefault="00BD6073" w:rsidP="00F0641A">
            <w:pPr>
              <w:spacing w:before="80" w:after="8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10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0C89DFEF" w:rsidRPr="001A10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</w:t>
            </w:r>
            <w:r w:rsidRPr="001A10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</w:t>
            </w:r>
            <w:r w:rsidRPr="00AE65EC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</w:t>
            </w:r>
            <w:r w:rsidR="3646003D" w:rsidRPr="00C84CDF">
              <w:rPr>
                <w:rFonts w:asciiTheme="minorHAnsi" w:hAnsiTheme="minorHAnsi" w:cstheme="minorHAnsi"/>
                <w:sz w:val="22"/>
                <w:szCs w:val="22"/>
              </w:rPr>
              <w:t xml:space="preserve">Wymagań </w:t>
            </w:r>
            <w:r w:rsidRPr="00712595">
              <w:rPr>
                <w:rFonts w:asciiTheme="minorHAnsi" w:hAnsiTheme="minorHAnsi" w:cstheme="minorHAnsi"/>
                <w:sz w:val="22"/>
                <w:szCs w:val="22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46B1BBA6" w14:textId="45E1FC62" w:rsidR="00BD6073" w:rsidRPr="001A10B5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3C33">
              <w:rPr>
                <w:rFonts w:cstheme="minorHAnsi"/>
                <w:sz w:val="22"/>
                <w:szCs w:val="22"/>
              </w:rPr>
              <w:t>0,</w:t>
            </w:r>
            <w:r w:rsidR="0F5A490A" w:rsidRPr="00063C33">
              <w:rPr>
                <w:rFonts w:cstheme="minorHAnsi"/>
                <w:sz w:val="22"/>
                <w:szCs w:val="22"/>
              </w:rPr>
              <w:t>70</w:t>
            </w:r>
          </w:p>
        </w:tc>
      </w:tr>
      <w:tr w:rsidR="00BD6073" w:rsidRPr="001A10B5" w14:paraId="153B9EB7" w14:textId="77777777" w:rsidTr="2B7CE50F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64F31BC5" w:rsidR="00BD6073" w:rsidRPr="001A10B5" w:rsidRDefault="00BD6073" w:rsidP="00F0641A">
            <w:pPr>
              <w:spacing w:before="80" w:after="8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679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1C2CD7FC" w:rsidRPr="00B9679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IEW</w:t>
            </w:r>
            <w:r w:rsidRPr="00E22C6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E22C6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2E09F1CD" w:rsidRPr="00E22C69">
              <w:rPr>
                <w:rFonts w:asciiTheme="minorHAnsi" w:hAnsiTheme="minorHAnsi" w:cstheme="minorHAnsi"/>
                <w:sz w:val="22"/>
                <w:szCs w:val="22"/>
              </w:rPr>
              <w:t>Wynik oceny badanego Wniosku pod kątem spełnienia innych wymagań Wniosku</w:t>
            </w:r>
            <w:r w:rsidR="16DDEDE9" w:rsidRPr="00E22C69">
              <w:rPr>
                <w:rFonts w:asciiTheme="minorHAnsi" w:hAnsiTheme="minorHAnsi" w:cstheme="minorHAnsi"/>
                <w:sz w:val="22"/>
                <w:szCs w:val="22"/>
              </w:rPr>
              <w:t xml:space="preserve"> – Wymagań Jakościowych</w:t>
            </w:r>
          </w:p>
        </w:tc>
        <w:tc>
          <w:tcPr>
            <w:tcW w:w="2410" w:type="dxa"/>
            <w:vAlign w:val="center"/>
          </w:tcPr>
          <w:p w14:paraId="7938DB22" w14:textId="374DDCCA" w:rsidR="00BD6073" w:rsidRPr="001A10B5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3C33">
              <w:rPr>
                <w:rFonts w:cstheme="minorHAnsi"/>
                <w:sz w:val="22"/>
                <w:szCs w:val="22"/>
              </w:rPr>
              <w:t>0,</w:t>
            </w:r>
            <w:r w:rsidR="7BFD646E" w:rsidRPr="00063C33">
              <w:rPr>
                <w:rFonts w:cstheme="minorHAnsi"/>
                <w:sz w:val="22"/>
                <w:szCs w:val="22"/>
              </w:rPr>
              <w:t>3</w:t>
            </w:r>
            <w:r w:rsidR="57A6E614" w:rsidRPr="00063C33">
              <w:rPr>
                <w:rFonts w:cstheme="minorHAnsi"/>
                <w:sz w:val="22"/>
                <w:szCs w:val="22"/>
              </w:rPr>
              <w:t>0</w:t>
            </w:r>
          </w:p>
        </w:tc>
      </w:tr>
    </w:tbl>
    <w:p w14:paraId="00DF0225" w14:textId="09BAA181" w:rsidR="00BD6073" w:rsidRPr="001A10B5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0661E357" w14:textId="087BE18D" w:rsidR="00BD6073" w:rsidRPr="001A10B5" w:rsidRDefault="00BD6073" w:rsidP="00F0641A">
      <w:pPr>
        <w:spacing w:after="160" w:line="259" w:lineRule="auto"/>
        <w:jc w:val="both"/>
        <w:rPr>
          <w:sz w:val="22"/>
          <w:szCs w:val="22"/>
        </w:rPr>
      </w:pPr>
      <w:r w:rsidRPr="001A10B5">
        <w:rPr>
          <w:sz w:val="22"/>
          <w:szCs w:val="22"/>
        </w:rPr>
        <w:t xml:space="preserve">Wynik oceny merytorycznej </w:t>
      </w:r>
      <w:r w:rsidRPr="001A10B5" w:rsidDel="006A3972">
        <w:rPr>
          <w:sz w:val="22"/>
          <w:szCs w:val="22"/>
        </w:rPr>
        <w:t>Wyników Prac</w:t>
      </w:r>
      <w:r w:rsidR="006C615F" w:rsidRPr="001A10B5" w:rsidDel="006A3972">
        <w:rPr>
          <w:sz w:val="22"/>
          <w:szCs w:val="22"/>
        </w:rPr>
        <w:t xml:space="preserve"> </w:t>
      </w:r>
      <w:r w:rsidR="006A3972" w:rsidRPr="001A10B5">
        <w:rPr>
          <w:sz w:val="22"/>
          <w:szCs w:val="22"/>
        </w:rPr>
        <w:t>Etapu</w:t>
      </w:r>
      <w:r w:rsidRPr="001A10B5">
        <w:rPr>
          <w:sz w:val="22"/>
          <w:szCs w:val="22"/>
        </w:rPr>
        <w:t xml:space="preserve"> I danego Wykonawcy będzie obliczany zgodnie ze wzorem poniżej:</w:t>
      </w:r>
    </w:p>
    <w:p w14:paraId="745B4649" w14:textId="45A9A72E" w:rsidR="00BD6073" w:rsidRPr="005E7E0B" w:rsidRDefault="1257940F" w:rsidP="00FE5270">
      <w:pPr>
        <w:spacing w:after="160" w:line="259" w:lineRule="auto"/>
        <w:ind w:left="720"/>
        <w:jc w:val="center"/>
        <w:rPr>
          <w:rFonts w:cstheme="minorHAnsi"/>
          <w:sz w:val="22"/>
          <w:szCs w:val="22"/>
        </w:rPr>
      </w:pPr>
      <w:r w:rsidRPr="001A10B5">
        <w:rPr>
          <w:rFonts w:cstheme="minorHAnsi"/>
          <w:sz w:val="22"/>
          <w:szCs w:val="22"/>
        </w:rPr>
        <w:t>W</w:t>
      </w:r>
      <w:r w:rsidRPr="001A10B5">
        <w:rPr>
          <w:rFonts w:cstheme="minorHAnsi"/>
          <w:sz w:val="22"/>
          <w:szCs w:val="22"/>
          <w:vertAlign w:val="subscript"/>
        </w:rPr>
        <w:t>EI Wyk</w:t>
      </w:r>
      <w:r w:rsidRPr="001A10B5">
        <w:rPr>
          <w:rFonts w:cstheme="minorHAnsi"/>
          <w:sz w:val="22"/>
          <w:szCs w:val="22"/>
        </w:rPr>
        <w:t>=(</w:t>
      </w:r>
      <w:r w:rsidRPr="00063C33">
        <w:rPr>
          <w:rFonts w:cstheme="minorHAnsi"/>
          <w:sz w:val="22"/>
          <w:szCs w:val="22"/>
        </w:rPr>
        <w:t>0,</w:t>
      </w:r>
      <w:r w:rsidR="081EC8E4" w:rsidRPr="00063C33">
        <w:rPr>
          <w:rFonts w:cstheme="minorHAnsi"/>
          <w:sz w:val="22"/>
          <w:szCs w:val="22"/>
        </w:rPr>
        <w:t>7</w:t>
      </w:r>
      <w:r w:rsidRPr="00063C33">
        <w:rPr>
          <w:rFonts w:cstheme="minorHAnsi"/>
          <w:sz w:val="22"/>
          <w:szCs w:val="22"/>
        </w:rPr>
        <w:t>0</w:t>
      </w:r>
      <w:r w:rsidRPr="001A10B5">
        <w:rPr>
          <w:rFonts w:ascii="Cambria Math" w:hAnsi="Cambria Math" w:cs="Cambria Math"/>
          <w:sz w:val="22"/>
          <w:szCs w:val="22"/>
        </w:rPr>
        <w:t>∗</w:t>
      </w:r>
      <w:r w:rsidRPr="001A10B5">
        <w:rPr>
          <w:rFonts w:cstheme="minorHAnsi"/>
          <w:sz w:val="22"/>
          <w:szCs w:val="22"/>
        </w:rPr>
        <w:t>PWK)</w:t>
      </w:r>
      <w:r w:rsidR="75A7DD4A" w:rsidRPr="001A10B5">
        <w:rPr>
          <w:rFonts w:cstheme="minorHAnsi"/>
          <w:sz w:val="22"/>
          <w:szCs w:val="22"/>
        </w:rPr>
        <w:t xml:space="preserve"> </w:t>
      </w:r>
      <w:r w:rsidRPr="00AE65EC">
        <w:rPr>
          <w:rFonts w:cstheme="minorHAnsi"/>
          <w:sz w:val="22"/>
          <w:szCs w:val="22"/>
        </w:rPr>
        <w:t>+</w:t>
      </w:r>
      <w:r w:rsidR="75A7DD4A" w:rsidRPr="00C84CDF">
        <w:rPr>
          <w:rFonts w:cstheme="minorHAnsi"/>
          <w:sz w:val="22"/>
          <w:szCs w:val="22"/>
        </w:rPr>
        <w:t xml:space="preserve"> </w:t>
      </w:r>
      <w:r w:rsidRPr="00C84CDF">
        <w:rPr>
          <w:rFonts w:cstheme="minorHAnsi"/>
          <w:sz w:val="22"/>
          <w:szCs w:val="22"/>
        </w:rPr>
        <w:t>(</w:t>
      </w:r>
      <w:r w:rsidRPr="00063C33">
        <w:rPr>
          <w:rFonts w:cstheme="minorHAnsi"/>
          <w:sz w:val="22"/>
          <w:szCs w:val="22"/>
        </w:rPr>
        <w:t>0,</w:t>
      </w:r>
      <w:r w:rsidR="61B62496" w:rsidRPr="00063C33">
        <w:rPr>
          <w:rFonts w:cstheme="minorHAnsi"/>
          <w:sz w:val="22"/>
          <w:szCs w:val="22"/>
        </w:rPr>
        <w:t>3</w:t>
      </w:r>
      <w:r w:rsidRPr="00063C33">
        <w:rPr>
          <w:rFonts w:cstheme="minorHAnsi"/>
          <w:sz w:val="22"/>
          <w:szCs w:val="22"/>
        </w:rPr>
        <w:t>0</w:t>
      </w:r>
      <w:r w:rsidRPr="001A10B5">
        <w:rPr>
          <w:rFonts w:ascii="Cambria Math" w:hAnsi="Cambria Math" w:cs="Cambria Math"/>
          <w:sz w:val="22"/>
          <w:szCs w:val="22"/>
        </w:rPr>
        <w:t>∗</w:t>
      </w:r>
      <w:r w:rsidRPr="001A10B5">
        <w:rPr>
          <w:rFonts w:cstheme="minorHAnsi"/>
          <w:sz w:val="22"/>
          <w:szCs w:val="22"/>
        </w:rPr>
        <w:t>PIEW)</w:t>
      </w:r>
    </w:p>
    <w:p w14:paraId="6CA4675E" w14:textId="77777777" w:rsidR="00BD6073" w:rsidRPr="005E7E0B" w:rsidRDefault="00BD6073" w:rsidP="00FE5270">
      <w:pPr>
        <w:spacing w:after="160" w:line="259" w:lineRule="auto"/>
        <w:ind w:left="720"/>
        <w:jc w:val="both"/>
        <w:rPr>
          <w:rFonts w:cstheme="minorHAnsi"/>
          <w:sz w:val="22"/>
        </w:rPr>
      </w:pPr>
      <w:r w:rsidRPr="005E7E0B">
        <w:rPr>
          <w:rFonts w:cstheme="minorHAnsi"/>
          <w:sz w:val="22"/>
        </w:rPr>
        <w:t>gdzie:</w:t>
      </w:r>
    </w:p>
    <w:p w14:paraId="7A1E840C" w14:textId="3E0BCB8E" w:rsidR="00BD6073" w:rsidRPr="005E7E0B" w:rsidRDefault="00BD6073" w:rsidP="00FE5270">
      <w:pPr>
        <w:spacing w:after="160" w:line="259" w:lineRule="auto"/>
        <w:ind w:left="720"/>
        <w:jc w:val="both"/>
        <w:rPr>
          <w:sz w:val="22"/>
          <w:szCs w:val="22"/>
        </w:rPr>
      </w:pPr>
      <w:r w:rsidRPr="3CF3EB5A">
        <w:rPr>
          <w:i/>
          <w:sz w:val="22"/>
          <w:szCs w:val="22"/>
        </w:rPr>
        <w:t>W</w:t>
      </w:r>
      <w:r w:rsidRPr="3CF3EB5A">
        <w:rPr>
          <w:i/>
          <w:sz w:val="22"/>
          <w:szCs w:val="22"/>
          <w:vertAlign w:val="subscript"/>
        </w:rPr>
        <w:t>EI Wyk</w:t>
      </w:r>
      <w:r w:rsidRPr="3CF3EB5A">
        <w:rPr>
          <w:sz w:val="22"/>
          <w:szCs w:val="22"/>
        </w:rPr>
        <w:t xml:space="preserve"> – Wynik oceny merytorycznej </w:t>
      </w:r>
      <w:r w:rsidRPr="3CF3EB5A" w:rsidDel="006A3972">
        <w:rPr>
          <w:sz w:val="22"/>
          <w:szCs w:val="22"/>
        </w:rPr>
        <w:t>Wyników Prac</w:t>
      </w:r>
      <w:r w:rsidR="006C615F" w:rsidRPr="3CF3EB5A" w:rsidDel="006A3972">
        <w:rPr>
          <w:sz w:val="22"/>
          <w:szCs w:val="22"/>
        </w:rPr>
        <w:t xml:space="preserve"> </w:t>
      </w:r>
      <w:r w:rsidR="006A3972" w:rsidRPr="3CF3EB5A">
        <w:rPr>
          <w:sz w:val="22"/>
          <w:szCs w:val="22"/>
        </w:rPr>
        <w:t>Etapu</w:t>
      </w:r>
      <w:r w:rsidRPr="3CF3EB5A">
        <w:rPr>
          <w:sz w:val="22"/>
          <w:szCs w:val="22"/>
        </w:rPr>
        <w:t xml:space="preserve"> I danego </w:t>
      </w:r>
      <w:r w:rsidR="65610C01" w:rsidRPr="3CF3EB5A">
        <w:rPr>
          <w:sz w:val="22"/>
          <w:szCs w:val="22"/>
        </w:rPr>
        <w:t xml:space="preserve">Uczestnika Przedsięwzięcia </w:t>
      </w:r>
      <w:r w:rsidRPr="3CF3EB5A">
        <w:rPr>
          <w:sz w:val="22"/>
          <w:szCs w:val="22"/>
        </w:rPr>
        <w:t>określony jako liczba punktów,</w:t>
      </w:r>
    </w:p>
    <w:p w14:paraId="7FBCA6C8" w14:textId="7E10BA0E" w:rsidR="00BD6073" w:rsidRPr="005E7E0B" w:rsidRDefault="00BD6073" w:rsidP="00FE5270">
      <w:pPr>
        <w:spacing w:after="160" w:line="259" w:lineRule="auto"/>
        <w:ind w:left="720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P</w:t>
      </w:r>
      <w:r w:rsidR="2F84804C" w:rsidRPr="005E7E0B">
        <w:rPr>
          <w:rFonts w:cstheme="minorHAnsi"/>
          <w:i/>
          <w:iCs/>
          <w:sz w:val="22"/>
          <w:szCs w:val="22"/>
        </w:rPr>
        <w:t>W</w:t>
      </w:r>
      <w:r w:rsidRPr="005E7E0B">
        <w:rPr>
          <w:rFonts w:cstheme="minorHAnsi"/>
          <w:i/>
          <w:iCs/>
          <w:sz w:val="22"/>
          <w:szCs w:val="22"/>
        </w:rPr>
        <w:t>K</w:t>
      </w:r>
      <w:r w:rsidRPr="005E7E0B">
        <w:rPr>
          <w:rFonts w:cstheme="minorHAnsi"/>
          <w:sz w:val="22"/>
          <w:szCs w:val="22"/>
        </w:rPr>
        <w:t xml:space="preserve"> – Wynik oceny badanego </w:t>
      </w:r>
      <w:r w:rsidR="50FC7940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 xml:space="preserve">pod kątem </w:t>
      </w:r>
      <w:r w:rsidR="00CD0242">
        <w:rPr>
          <w:rFonts w:cstheme="minorHAnsi"/>
          <w:sz w:val="22"/>
          <w:szCs w:val="22"/>
        </w:rPr>
        <w:t>Wymagań</w:t>
      </w:r>
      <w:r w:rsidR="6EC1F675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 xml:space="preserve">Konkursowych, liczony jako suma punktów uzyskanych w ramach </w:t>
      </w:r>
      <w:r w:rsidR="00554A7F" w:rsidRPr="005E7E0B">
        <w:rPr>
          <w:rFonts w:cstheme="minorHAnsi"/>
          <w:sz w:val="22"/>
          <w:szCs w:val="22"/>
        </w:rPr>
        <w:t xml:space="preserve">Kryteriów </w:t>
      </w:r>
      <w:r w:rsidRPr="005E7E0B">
        <w:rPr>
          <w:rFonts w:cstheme="minorHAnsi"/>
          <w:sz w:val="22"/>
          <w:szCs w:val="22"/>
        </w:rPr>
        <w:t>Konkursowych,</w:t>
      </w:r>
    </w:p>
    <w:p w14:paraId="41BB026C" w14:textId="7CE6FE3B" w:rsidR="00BD6073" w:rsidRPr="005E7E0B" w:rsidRDefault="00BD6073" w:rsidP="00FE5270">
      <w:pPr>
        <w:spacing w:after="160" w:line="259" w:lineRule="auto"/>
        <w:ind w:left="720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P</w:t>
      </w:r>
      <w:r w:rsidR="2907479D" w:rsidRPr="005E7E0B">
        <w:rPr>
          <w:rFonts w:cstheme="minorHAnsi"/>
          <w:i/>
          <w:iCs/>
          <w:sz w:val="22"/>
          <w:szCs w:val="22"/>
        </w:rPr>
        <w:t>IEW</w:t>
      </w:r>
      <w:r w:rsidRPr="005E7E0B">
        <w:rPr>
          <w:rFonts w:cstheme="minorHAnsi"/>
          <w:sz w:val="22"/>
          <w:szCs w:val="22"/>
        </w:rPr>
        <w:t xml:space="preserve"> – Wynik oceny badanego </w:t>
      </w:r>
      <w:r w:rsidR="21CCBD5A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 xml:space="preserve">pod kątem </w:t>
      </w:r>
      <w:r w:rsidR="003A1FE0" w:rsidRPr="005E7E0B">
        <w:rPr>
          <w:rFonts w:cstheme="minorHAnsi"/>
          <w:sz w:val="22"/>
          <w:szCs w:val="22"/>
        </w:rPr>
        <w:t>spełnienia</w:t>
      </w:r>
      <w:r w:rsidR="00E63AAF" w:rsidRPr="005E7E0B">
        <w:rPr>
          <w:rFonts w:cstheme="minorHAnsi"/>
          <w:sz w:val="22"/>
          <w:szCs w:val="22"/>
        </w:rPr>
        <w:t xml:space="preserve"> </w:t>
      </w:r>
      <w:r w:rsidR="000979C7" w:rsidRPr="005E7E0B">
        <w:rPr>
          <w:rFonts w:cstheme="minorHAnsi"/>
          <w:sz w:val="22"/>
          <w:szCs w:val="22"/>
        </w:rPr>
        <w:t>Wymagań Jakościowych</w:t>
      </w:r>
      <w:r w:rsidRPr="005E7E0B">
        <w:rPr>
          <w:rFonts w:cstheme="minorHAnsi"/>
          <w:sz w:val="22"/>
          <w:szCs w:val="22"/>
        </w:rPr>
        <w:t xml:space="preserve">, liczony jako suma punktów uzyskanych w ramach </w:t>
      </w:r>
      <w:r w:rsidR="00A22A8A" w:rsidRPr="005E7E0B">
        <w:rPr>
          <w:rFonts w:cstheme="minorHAnsi"/>
          <w:sz w:val="22"/>
          <w:szCs w:val="22"/>
        </w:rPr>
        <w:t>innych elementów Z</w:t>
      </w:r>
      <w:r w:rsidR="00E63AAF" w:rsidRPr="005E7E0B">
        <w:rPr>
          <w:rFonts w:cstheme="minorHAnsi"/>
          <w:sz w:val="22"/>
          <w:szCs w:val="22"/>
        </w:rPr>
        <w:t>aktualizowane</w:t>
      </w:r>
      <w:r w:rsidR="00A22A8A" w:rsidRPr="005E7E0B">
        <w:rPr>
          <w:rFonts w:cstheme="minorHAnsi"/>
          <w:sz w:val="22"/>
          <w:szCs w:val="22"/>
        </w:rPr>
        <w:t>go</w:t>
      </w:r>
      <w:r w:rsidR="00E63AAF" w:rsidRPr="005E7E0B">
        <w:rPr>
          <w:rFonts w:cstheme="minorHAnsi"/>
          <w:sz w:val="22"/>
          <w:szCs w:val="22"/>
        </w:rPr>
        <w:t xml:space="preserve"> </w:t>
      </w:r>
      <w:r w:rsidR="00A22A8A" w:rsidRPr="005E7E0B">
        <w:rPr>
          <w:rFonts w:cstheme="minorHAnsi"/>
          <w:sz w:val="22"/>
          <w:szCs w:val="22"/>
        </w:rPr>
        <w:t>Wniosku</w:t>
      </w:r>
      <w:r w:rsidRPr="005E7E0B">
        <w:rPr>
          <w:rFonts w:cstheme="minorHAnsi"/>
          <w:sz w:val="22"/>
          <w:szCs w:val="22"/>
        </w:rPr>
        <w:t>.</w:t>
      </w:r>
    </w:p>
    <w:p w14:paraId="3E58C76B" w14:textId="4F40A383" w:rsidR="00BD6073" w:rsidRPr="005E7E0B" w:rsidRDefault="00BD6073" w:rsidP="00F0641A">
      <w:pPr>
        <w:spacing w:after="160" w:line="259" w:lineRule="auto"/>
        <w:jc w:val="both"/>
        <w:rPr>
          <w:rFonts w:eastAsiaTheme="majorEastAsia"/>
          <w:sz w:val="22"/>
          <w:szCs w:val="22"/>
        </w:rPr>
      </w:pPr>
      <w:r w:rsidRPr="3CF3EB5A">
        <w:rPr>
          <w:sz w:val="22"/>
          <w:szCs w:val="22"/>
        </w:rPr>
        <w:t xml:space="preserve">W przypadku uzyskania przez </w:t>
      </w:r>
      <w:r w:rsidR="006D26C8" w:rsidRPr="3CF3EB5A">
        <w:rPr>
          <w:sz w:val="22"/>
          <w:szCs w:val="22"/>
        </w:rPr>
        <w:t>Uczestników Przedsięwzięcia</w:t>
      </w:r>
      <w:r w:rsidRPr="3CF3EB5A">
        <w:rPr>
          <w:sz w:val="22"/>
          <w:szCs w:val="22"/>
        </w:rPr>
        <w:t xml:space="preserve"> identycznej liczby punktów w ramach oceny merytorycznej </w:t>
      </w:r>
      <w:r w:rsidRPr="3CF3EB5A" w:rsidDel="006A3972">
        <w:rPr>
          <w:sz w:val="22"/>
          <w:szCs w:val="22"/>
        </w:rPr>
        <w:t xml:space="preserve">Wyników Prac </w:t>
      </w:r>
      <w:r w:rsidR="006A3972" w:rsidRPr="3CF3EB5A">
        <w:rPr>
          <w:sz w:val="22"/>
          <w:szCs w:val="22"/>
        </w:rPr>
        <w:t>Etapu</w:t>
      </w:r>
      <w:r w:rsidRPr="3CF3EB5A">
        <w:rPr>
          <w:sz w:val="22"/>
          <w:szCs w:val="22"/>
        </w:rPr>
        <w:t xml:space="preserve"> I, decydować będzie liczba punktów uzyskanych w dla wskazanych poniżej </w:t>
      </w:r>
      <w:r w:rsidR="00554A7F" w:rsidRPr="3CF3EB5A">
        <w:rPr>
          <w:sz w:val="22"/>
          <w:szCs w:val="22"/>
        </w:rPr>
        <w:t xml:space="preserve">Kryteriów </w:t>
      </w:r>
      <w:r w:rsidRPr="3CF3EB5A">
        <w:rPr>
          <w:sz w:val="22"/>
          <w:szCs w:val="22"/>
        </w:rPr>
        <w:t>Konkursowych:</w:t>
      </w:r>
      <w:r w:rsidRPr="3CF3EB5A">
        <w:rPr>
          <w:rFonts w:eastAsiaTheme="majorEastAsia"/>
          <w:sz w:val="22"/>
          <w:szCs w:val="22"/>
        </w:rPr>
        <w:t xml:space="preserve"> </w:t>
      </w:r>
    </w:p>
    <w:p w14:paraId="1AA8B2A7" w14:textId="536F4A87" w:rsidR="00CD0242" w:rsidRPr="0013350C" w:rsidRDefault="329E403B" w:rsidP="66F690FD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Style w:val="eop"/>
          <w:rFonts w:eastAsiaTheme="minorEastAsia"/>
          <w:sz w:val="22"/>
          <w:szCs w:val="22"/>
        </w:rPr>
      </w:pPr>
      <w:bookmarkStart w:id="51" w:name="_Toc63817005"/>
      <w:r w:rsidRPr="66F690FD">
        <w:rPr>
          <w:rStyle w:val="normaltextrun"/>
          <w:rFonts w:ascii="Calibri" w:hAnsi="Calibri" w:cs="Calibri"/>
          <w:color w:val="000000" w:themeColor="text1"/>
        </w:rPr>
        <w:t>Środowiskowa</w:t>
      </w:r>
      <w:r w:rsidR="00CD0242" w:rsidRPr="66F690FD">
        <w:rPr>
          <w:rStyle w:val="normaltextrun"/>
          <w:rFonts w:ascii="Calibri" w:hAnsi="Calibri" w:cs="Calibri"/>
          <w:color w:val="000000" w:themeColor="text1"/>
        </w:rPr>
        <w:t xml:space="preserve"> jakość powietrza</w:t>
      </w:r>
    </w:p>
    <w:p w14:paraId="049B0C45" w14:textId="77777777" w:rsidR="00CD0242" w:rsidRPr="0013350C" w:rsidRDefault="00CD0242" w:rsidP="00DC7CAA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Style w:val="normaltextrun"/>
          <w:rFonts w:eastAsiaTheme="minorEastAsia" w:cstheme="minorHAnsi"/>
          <w:sz w:val="22"/>
          <w:szCs w:val="22"/>
        </w:rPr>
      </w:pPr>
      <w:r w:rsidRPr="0013350C">
        <w:rPr>
          <w:rStyle w:val="normaltextrun"/>
          <w:rFonts w:ascii="Calibri" w:hAnsi="Calibri" w:cs="Calibri"/>
          <w:color w:val="000000"/>
          <w:szCs w:val="20"/>
          <w:bdr w:val="none" w:sz="0" w:space="0" w:color="auto" w:frame="1"/>
        </w:rPr>
        <w:t>Mikrobiologiczna jakość powietrza</w:t>
      </w:r>
    </w:p>
    <w:p w14:paraId="1BA6237E" w14:textId="2CBAB90D" w:rsidR="008C2D22" w:rsidRDefault="008C2D22" w:rsidP="008C2D22">
      <w:pPr>
        <w:pStyle w:val="Akapitzlist"/>
        <w:spacing w:after="160" w:line="259" w:lineRule="auto"/>
        <w:ind w:left="1080"/>
        <w:jc w:val="both"/>
        <w:rPr>
          <w:rStyle w:val="normaltextrun"/>
        </w:rPr>
      </w:pPr>
    </w:p>
    <w:p w14:paraId="52916324" w14:textId="77777777" w:rsidR="008C2D22" w:rsidRPr="0013350C" w:rsidRDefault="008C2D22" w:rsidP="008C2D22">
      <w:pPr>
        <w:pStyle w:val="Akapitzlist"/>
        <w:spacing w:after="160" w:line="259" w:lineRule="auto"/>
        <w:ind w:left="1080"/>
        <w:jc w:val="both"/>
        <w:rPr>
          <w:rStyle w:val="normaltextrun"/>
          <w:rFonts w:eastAsiaTheme="minorEastAsia" w:cstheme="minorHAnsi"/>
          <w:sz w:val="22"/>
          <w:szCs w:val="22"/>
        </w:rPr>
      </w:pPr>
    </w:p>
    <w:p w14:paraId="79567B45" w14:textId="53CA7B06" w:rsidR="7F2A595F" w:rsidRPr="005E7E0B" w:rsidRDefault="083FC241" w:rsidP="00DC7CAA">
      <w:pPr>
        <w:numPr>
          <w:ilvl w:val="0"/>
          <w:numId w:val="9"/>
        </w:numPr>
        <w:spacing w:after="240" w:line="259" w:lineRule="auto"/>
        <w:outlineLvl w:val="2"/>
        <w:rPr>
          <w:rFonts w:eastAsiaTheme="minorEastAsia"/>
          <w:color w:val="C00000"/>
          <w:sz w:val="26"/>
          <w:szCs w:val="26"/>
          <w:lang w:eastAsia="pl-PL"/>
        </w:rPr>
      </w:pPr>
      <w:bookmarkStart w:id="52" w:name="_Toc73360190"/>
      <w:r w:rsidRPr="3CF3EB5A">
        <w:rPr>
          <w:rFonts w:eastAsia="Times New Roman"/>
          <w:color w:val="C00000"/>
          <w:sz w:val="26"/>
          <w:szCs w:val="26"/>
          <w:lang w:eastAsia="pl-PL"/>
        </w:rPr>
        <w:t>Ocen</w:t>
      </w:r>
      <w:r w:rsidR="00554A7F" w:rsidRPr="3CF3EB5A">
        <w:rPr>
          <w:rFonts w:eastAsia="Times New Roman"/>
          <w:color w:val="C00000"/>
          <w:sz w:val="26"/>
          <w:szCs w:val="26"/>
          <w:lang w:eastAsia="pl-PL"/>
        </w:rPr>
        <w:t xml:space="preserve">a </w:t>
      </w:r>
      <w:r w:rsidR="00554A7F" w:rsidRPr="3CF3EB5A" w:rsidDel="006A3972">
        <w:rPr>
          <w:rFonts w:eastAsia="Times New Roman"/>
          <w:color w:val="C00000"/>
          <w:sz w:val="26"/>
          <w:szCs w:val="26"/>
          <w:lang w:eastAsia="pl-PL"/>
        </w:rPr>
        <w:t xml:space="preserve">Wyników Prac </w:t>
      </w:r>
      <w:r w:rsidR="006A3972" w:rsidRPr="3CF3EB5A">
        <w:rPr>
          <w:rFonts w:eastAsia="Times New Roman"/>
          <w:color w:val="C00000"/>
          <w:sz w:val="26"/>
          <w:szCs w:val="26"/>
          <w:lang w:eastAsia="pl-PL"/>
        </w:rPr>
        <w:t>Etapu</w:t>
      </w:r>
      <w:r w:rsidR="00554A7F" w:rsidRPr="3CF3EB5A">
        <w:rPr>
          <w:rFonts w:eastAsia="Times New Roman"/>
          <w:color w:val="C00000"/>
          <w:sz w:val="26"/>
          <w:szCs w:val="26"/>
          <w:lang w:eastAsia="pl-PL"/>
        </w:rPr>
        <w:t xml:space="preserve"> II</w:t>
      </w:r>
      <w:r w:rsidR="6F888011" w:rsidRPr="3CF3EB5A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  <w:r w:rsidR="00D318F9" w:rsidRPr="3CF3EB5A">
        <w:rPr>
          <w:rFonts w:eastAsia="Times New Roman"/>
          <w:color w:val="C00000"/>
          <w:sz w:val="26"/>
          <w:szCs w:val="26"/>
          <w:lang w:eastAsia="pl-PL"/>
        </w:rPr>
        <w:t>–</w:t>
      </w:r>
      <w:r w:rsidR="6F888011" w:rsidRPr="3CF3EB5A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  <w:bookmarkEnd w:id="51"/>
      <w:r w:rsidR="00D318F9" w:rsidRPr="3CF3EB5A">
        <w:rPr>
          <w:rFonts w:eastAsiaTheme="minorEastAsia"/>
          <w:color w:val="C00000"/>
          <w:sz w:val="26"/>
          <w:szCs w:val="26"/>
          <w:lang w:eastAsia="pl-PL"/>
        </w:rPr>
        <w:t xml:space="preserve">Działanie 1 „Wentylacja </w:t>
      </w:r>
      <w:r w:rsidR="008C2D22" w:rsidRPr="3CF3EB5A">
        <w:rPr>
          <w:rFonts w:eastAsiaTheme="minorEastAsia"/>
          <w:color w:val="C00000"/>
          <w:sz w:val="26"/>
          <w:szCs w:val="26"/>
          <w:lang w:eastAsia="pl-PL"/>
        </w:rPr>
        <w:t xml:space="preserve">sal </w:t>
      </w:r>
      <w:r w:rsidR="00D318F9" w:rsidRPr="3CF3EB5A">
        <w:rPr>
          <w:rFonts w:eastAsiaTheme="minorEastAsia"/>
          <w:color w:val="C00000"/>
          <w:sz w:val="26"/>
          <w:szCs w:val="26"/>
          <w:lang w:eastAsia="pl-PL"/>
        </w:rPr>
        <w:t>lekcyjnych”</w:t>
      </w:r>
      <w:bookmarkEnd w:id="52"/>
    </w:p>
    <w:p w14:paraId="2E2F842A" w14:textId="01DB3AD7" w:rsidR="00F45716" w:rsidRPr="00F45716" w:rsidRDefault="00F45716" w:rsidP="00F45716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 ramach Oceny Końcowej Przedsięwzięcia po Etapie II, Zamawiający dokona weryfikacji złożonych przez </w:t>
      </w:r>
      <w:r w:rsidR="000F0C9F" w:rsidRPr="3CF3EB5A">
        <w:rPr>
          <w:rFonts w:eastAsiaTheme="minorEastAsia"/>
          <w:sz w:val="22"/>
          <w:szCs w:val="22"/>
        </w:rPr>
        <w:t>Uczestników Przedsięwzięcia</w:t>
      </w:r>
      <w:r w:rsidR="000F0C9F" w:rsidRPr="00F45716" w:rsidDel="000F0C9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5F42522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Wyników</w:t>
      </w:r>
      <w:r w:rsidR="006A397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Prac Etapu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II wskazanych w Załączniku </w:t>
      </w:r>
      <w:r w:rsidR="008C2D2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nr 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4 do Regulaminu. </w:t>
      </w:r>
      <w:r w:rsidRPr="00F45716">
        <w:rPr>
          <w:rStyle w:val="scxw87444277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F4571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Dodatkowo, w ramach Testów Demonstratora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A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, Zamawiający zweryfikuje prawidłowość funkcjonowania i</w:t>
      </w:r>
      <w:r w:rsidR="002F5AE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eksploatacji Demonstratorów, spełnienie przez Demonstratory  Wymagań 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Obligatoryjnych </w:t>
      </w:r>
      <w:r w:rsidR="3D8CFFA1"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zgodn</w:t>
      </w:r>
      <w:r w:rsidR="093544F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ie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 Załącznikiem </w:t>
      </w:r>
      <w:r w:rsidR="002F5AE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nr 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4</w:t>
      </w:r>
      <w:r w:rsidR="002F5AE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do Regulaminu 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oraz kompletność dokumentacji Demonstratora wg pozycji z Tabeli 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12</w:t>
      </w:r>
      <w:r w:rsidR="093544F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F45716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F45716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</w:t>
      </w:r>
    </w:p>
    <w:p w14:paraId="4143C23C" w14:textId="77777777" w:rsidR="001A0E77" w:rsidRPr="005E7E0B" w:rsidRDefault="001A0E77" w:rsidP="00F0641A">
      <w:pPr>
        <w:spacing w:line="259" w:lineRule="auto"/>
        <w:jc w:val="both"/>
        <w:rPr>
          <w:rFonts w:cstheme="minorHAnsi"/>
          <w:sz w:val="22"/>
          <w:szCs w:val="22"/>
        </w:rPr>
      </w:pPr>
    </w:p>
    <w:p w14:paraId="63228A8A" w14:textId="22C71ABA" w:rsidR="008218A9" w:rsidRPr="00A71822" w:rsidRDefault="00BD6073" w:rsidP="008218A9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lastRenderedPageBreak/>
        <w:t xml:space="preserve">Tabela </w:t>
      </w:r>
      <w:r w:rsidR="00301B38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12</w:t>
      </w:r>
      <w:r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. </w:t>
      </w:r>
      <w:r w:rsidR="00C01F9D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Kryteria Oceny </w:t>
      </w:r>
      <w:r w:rsidR="00C01F9D" w:rsidRPr="00A71822" w:rsidDel="006A397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Wyników Prac </w:t>
      </w:r>
      <w:r w:rsidR="006A397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Etapu</w:t>
      </w:r>
      <w:r w:rsidR="00C01F9D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II</w:t>
      </w:r>
      <w:r w:rsidR="00A75D0E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dla </w:t>
      </w:r>
      <w:r w:rsidR="00BE0035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Działania 1</w:t>
      </w:r>
      <w:r w:rsidR="008218A9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: </w:t>
      </w:r>
      <w:r w:rsidR="00BE0035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Wentylacja sal lekcyjnych</w:t>
      </w:r>
    </w:p>
    <w:tbl>
      <w:tblPr>
        <w:tblStyle w:val="Tabela-Siatka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797"/>
        <w:gridCol w:w="3929"/>
        <w:gridCol w:w="1645"/>
      </w:tblGrid>
      <w:tr w:rsidR="008218A9" w:rsidRPr="005E7E0B" w14:paraId="7E557DAB" w14:textId="77777777" w:rsidTr="000B74B3">
        <w:trPr>
          <w:jc w:val="center"/>
        </w:trPr>
        <w:tc>
          <w:tcPr>
            <w:tcW w:w="1559" w:type="dxa"/>
            <w:shd w:val="clear" w:color="auto" w:fill="C5E0B3" w:themeFill="accent6" w:themeFillTint="66"/>
            <w:vAlign w:val="center"/>
          </w:tcPr>
          <w:p w14:paraId="3F29B2AA" w14:textId="77777777" w:rsidR="008218A9" w:rsidRPr="005E7E0B" w:rsidRDefault="008218A9" w:rsidP="0096195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Kategoria</w:t>
            </w:r>
          </w:p>
        </w:tc>
        <w:tc>
          <w:tcPr>
            <w:tcW w:w="1646" w:type="dxa"/>
            <w:shd w:val="clear" w:color="auto" w:fill="C5E0B3" w:themeFill="accent6" w:themeFillTint="66"/>
            <w:vAlign w:val="center"/>
          </w:tcPr>
          <w:p w14:paraId="3DB7F821" w14:textId="77777777" w:rsidR="008218A9" w:rsidRPr="005E7E0B" w:rsidRDefault="008218A9" w:rsidP="0096195D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Nazwa weryfikowanego Wymagania </w:t>
            </w:r>
          </w:p>
        </w:tc>
        <w:tc>
          <w:tcPr>
            <w:tcW w:w="3599" w:type="dxa"/>
            <w:shd w:val="clear" w:color="auto" w:fill="C5E0B3" w:themeFill="accent6" w:themeFillTint="66"/>
            <w:vAlign w:val="center"/>
          </w:tcPr>
          <w:p w14:paraId="61976CFC" w14:textId="4942CF32" w:rsidR="008218A9" w:rsidRPr="005E7E0B" w:rsidRDefault="008218A9" w:rsidP="002F5AE3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Opis weryfikowanego Wymagania przez Zamawiającego</w:t>
            </w:r>
          </w:p>
        </w:tc>
        <w:tc>
          <w:tcPr>
            <w:tcW w:w="1507" w:type="dxa"/>
            <w:shd w:val="clear" w:color="auto" w:fill="C5E0B3" w:themeFill="accent6" w:themeFillTint="66"/>
            <w:vAlign w:val="center"/>
          </w:tcPr>
          <w:p w14:paraId="093CD8CA" w14:textId="77777777" w:rsidR="008218A9" w:rsidRPr="005E7E0B" w:rsidRDefault="008218A9" w:rsidP="0096195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6B7F6D" w:rsidRPr="005E7E0B" w14:paraId="1DA6FF83" w14:textId="77777777" w:rsidTr="002F5AE3">
        <w:trPr>
          <w:jc w:val="center"/>
        </w:trPr>
        <w:tc>
          <w:tcPr>
            <w:tcW w:w="1559" w:type="dxa"/>
            <w:vAlign w:val="center"/>
          </w:tcPr>
          <w:p w14:paraId="30C3037B" w14:textId="29C88A0C" w:rsidR="006B7F6D" w:rsidRPr="005E7E0B" w:rsidRDefault="006B7F6D" w:rsidP="4CFDDB06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 A</w:t>
            </w:r>
          </w:p>
        </w:tc>
        <w:tc>
          <w:tcPr>
            <w:tcW w:w="1646" w:type="dxa"/>
            <w:vAlign w:val="center"/>
          </w:tcPr>
          <w:p w14:paraId="1754C272" w14:textId="636AEDE5" w:rsidR="006B7F6D" w:rsidRPr="006B7F6D" w:rsidRDefault="006B7F6D" w:rsidP="006B7F6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6B7F6D">
              <w:rPr>
                <w:rFonts w:asciiTheme="minorHAnsi" w:eastAsia="Calibri" w:hAnsiTheme="minorHAnsi" w:cstheme="minorHAnsi"/>
                <w:b/>
                <w:color w:val="000000" w:themeColor="text1"/>
              </w:rPr>
              <w:t>Wymagania Obligatoryjne</w:t>
            </w:r>
          </w:p>
        </w:tc>
        <w:tc>
          <w:tcPr>
            <w:tcW w:w="3599" w:type="dxa"/>
            <w:vAlign w:val="center"/>
          </w:tcPr>
          <w:p w14:paraId="29B43C4C" w14:textId="6BEE9E9B" w:rsidR="006B7F6D" w:rsidRPr="005E7E0B" w:rsidRDefault="006B7F6D" w:rsidP="4CFDDB06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>Zamawiający przeprowadzi weryfikację spełnienia przez Demonstrato</w:t>
            </w:r>
            <w:r w:rsidR="002F5AE3">
              <w:rPr>
                <w:rStyle w:val="normaltextrun"/>
                <w:rFonts w:cs="Calibri"/>
                <w:color w:val="000000" w:themeColor="text1"/>
              </w:rPr>
              <w:t xml:space="preserve">r A 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>Wymagań Obligatoryjnych oznaczonych w Załączniku 4 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  <w:vAlign w:val="center"/>
          </w:tcPr>
          <w:p w14:paraId="027A01E2" w14:textId="70CC6EE6" w:rsidR="006B7F6D" w:rsidRPr="005E7E0B" w:rsidRDefault="006B7F6D" w:rsidP="006B7F6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</w:t>
            </w:r>
            <w:r w:rsidR="00E3482F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75579559" w14:textId="77777777" w:rsidTr="002F5AE3">
        <w:trPr>
          <w:jc w:val="center"/>
        </w:trPr>
        <w:tc>
          <w:tcPr>
            <w:tcW w:w="1559" w:type="dxa"/>
            <w:vAlign w:val="center"/>
          </w:tcPr>
          <w:p w14:paraId="1D7D2A0D" w14:textId="682360BB" w:rsidR="006B7F6D" w:rsidRPr="005E7E0B" w:rsidRDefault="006B7F6D" w:rsidP="4CFDDB06">
            <w:pPr>
              <w:spacing w:after="160"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 A</w:t>
            </w:r>
          </w:p>
        </w:tc>
        <w:tc>
          <w:tcPr>
            <w:tcW w:w="1646" w:type="dxa"/>
            <w:vAlign w:val="center"/>
          </w:tcPr>
          <w:p w14:paraId="65C2F742" w14:textId="658207A6" w:rsidR="006B7F6D" w:rsidRPr="006B7F6D" w:rsidRDefault="006B7F6D" w:rsidP="006B7F6D">
            <w:pPr>
              <w:spacing w:after="160" w:line="259" w:lineRule="auto"/>
              <w:jc w:val="both"/>
              <w:rPr>
                <w:rFonts w:eastAsia="Calibri" w:cstheme="minorHAnsi"/>
                <w:b/>
                <w:color w:val="000000" w:themeColor="text1"/>
              </w:rPr>
            </w:pPr>
            <w:r w:rsidRPr="006B7F6D">
              <w:rPr>
                <w:rFonts w:eastAsia="Calibri" w:cstheme="minorHAnsi"/>
                <w:b/>
                <w:color w:val="000000" w:themeColor="text1"/>
              </w:rPr>
              <w:t>Wymagania jakościowe</w:t>
            </w:r>
          </w:p>
        </w:tc>
        <w:tc>
          <w:tcPr>
            <w:tcW w:w="3599" w:type="dxa"/>
            <w:vAlign w:val="center"/>
          </w:tcPr>
          <w:p w14:paraId="03948435" w14:textId="765AB3D8" w:rsidR="006B7F6D" w:rsidRPr="363BE9EF" w:rsidRDefault="006B7F6D" w:rsidP="006B7F6D">
            <w:pPr>
              <w:spacing w:line="259" w:lineRule="auto"/>
              <w:rPr>
                <w:rFonts w:eastAsia="Calibri"/>
                <w:color w:val="000000" w:themeColor="text1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>Zamawiający przeprowadzi weryfikację spełnienia przez Demonstrator A Wymagań Jakościowych oznaczonych w Załączniku 4 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  <w:vAlign w:val="center"/>
          </w:tcPr>
          <w:p w14:paraId="73A0A7F0" w14:textId="15B689A4" w:rsidR="006B7F6D" w:rsidRPr="005E7E0B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0F608B">
              <w:rPr>
                <w:rFonts w:asciiTheme="minorHAnsi" w:eastAsia="Calibri" w:hAnsiTheme="minorHAnsi" w:cstheme="minorHAnsi"/>
              </w:rPr>
              <w:t>Ocena na zas</w:t>
            </w:r>
            <w:r w:rsidR="00E3482F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0917DE65" w14:textId="77777777" w:rsidTr="002F5AE3">
        <w:trPr>
          <w:jc w:val="center"/>
        </w:trPr>
        <w:tc>
          <w:tcPr>
            <w:tcW w:w="1559" w:type="dxa"/>
            <w:vAlign w:val="center"/>
          </w:tcPr>
          <w:p w14:paraId="2A01C35B" w14:textId="5675A38F" w:rsidR="006B7F6D" w:rsidRPr="005E7E0B" w:rsidRDefault="006B7F6D" w:rsidP="4CFDDB06">
            <w:pPr>
              <w:spacing w:after="160"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 A</w:t>
            </w:r>
          </w:p>
        </w:tc>
        <w:tc>
          <w:tcPr>
            <w:tcW w:w="1646" w:type="dxa"/>
            <w:vAlign w:val="center"/>
          </w:tcPr>
          <w:p w14:paraId="20B03614" w14:textId="26DD7156" w:rsidR="006B7F6D" w:rsidRPr="005E7E0B" w:rsidRDefault="006B7F6D" w:rsidP="006B7F6D">
            <w:pPr>
              <w:spacing w:after="160" w:line="259" w:lineRule="auto"/>
              <w:jc w:val="both"/>
              <w:rPr>
                <w:rFonts w:eastAsia="Calibri" w:cstheme="minorHAnsi"/>
                <w:b/>
                <w:bCs/>
                <w:color w:val="000000" w:themeColor="text1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</w:rPr>
              <w:t>Testy pomiarowe</w:t>
            </w:r>
          </w:p>
        </w:tc>
        <w:tc>
          <w:tcPr>
            <w:tcW w:w="3599" w:type="dxa"/>
            <w:vAlign w:val="center"/>
          </w:tcPr>
          <w:p w14:paraId="231763B3" w14:textId="77469595" w:rsidR="006B7F6D" w:rsidRPr="005E7E0B" w:rsidRDefault="006B7F6D" w:rsidP="4CFDDB06">
            <w:pPr>
              <w:spacing w:line="259" w:lineRule="auto"/>
              <w:rPr>
                <w:rFonts w:eastAsia="Calibri" w:cstheme="minorBidi"/>
                <w:color w:val="000000" w:themeColor="text1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>Zamawiający przeprowadzi weryfikację spełnienia przez Demonstrator A Wymagań Obligatoryjnych oznaczonych w Załączniku 4 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  <w:vAlign w:val="center"/>
          </w:tcPr>
          <w:p w14:paraId="535899FA" w14:textId="096326B0" w:rsidR="006B7F6D" w:rsidRPr="005E7E0B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0F608B">
              <w:rPr>
                <w:rFonts w:asciiTheme="minorHAnsi" w:eastAsia="Calibri" w:hAnsiTheme="minorHAnsi" w:cstheme="minorHAnsi"/>
              </w:rPr>
              <w:t>Ocena na zas</w:t>
            </w:r>
            <w:r w:rsidR="00E3482F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60BA5072" w14:textId="77777777" w:rsidTr="002F5AE3">
        <w:trPr>
          <w:jc w:val="center"/>
        </w:trPr>
        <w:tc>
          <w:tcPr>
            <w:tcW w:w="1559" w:type="dxa"/>
            <w:vAlign w:val="center"/>
          </w:tcPr>
          <w:p w14:paraId="2AA51837" w14:textId="7F185B62" w:rsidR="006B7F6D" w:rsidRPr="005E7E0B" w:rsidRDefault="006B7F6D" w:rsidP="4CFDDB06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 A</w:t>
            </w:r>
          </w:p>
        </w:tc>
        <w:tc>
          <w:tcPr>
            <w:tcW w:w="1646" w:type="dxa"/>
            <w:vAlign w:val="center"/>
          </w:tcPr>
          <w:p w14:paraId="55A0CA9D" w14:textId="6DE10520" w:rsidR="006B7F6D" w:rsidRPr="005E7E0B" w:rsidRDefault="006B7F6D" w:rsidP="000E6686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3CF3EB5A">
              <w:rPr>
                <w:rFonts w:asciiTheme="minorHAnsi" w:eastAsia="Calibri" w:hAnsiTheme="minorHAnsi" w:cstheme="minorBidi"/>
                <w:b/>
                <w:color w:val="000000" w:themeColor="text1"/>
              </w:rPr>
              <w:t xml:space="preserve">Wyniki Prac </w:t>
            </w:r>
            <w:r w:rsidR="64E033E0" w:rsidRPr="3CF3EB5A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Etap</w:t>
            </w:r>
            <w:r w:rsidR="05693721" w:rsidRPr="3CF3EB5A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u</w:t>
            </w:r>
            <w:r w:rsidRPr="3CF3EB5A">
              <w:rPr>
                <w:rFonts w:asciiTheme="minorHAnsi" w:eastAsia="Calibri" w:hAnsiTheme="minorHAnsi" w:cstheme="minorBidi"/>
                <w:b/>
                <w:color w:val="000000" w:themeColor="text1"/>
              </w:rPr>
              <w:t xml:space="preserve"> II</w:t>
            </w:r>
          </w:p>
        </w:tc>
        <w:tc>
          <w:tcPr>
            <w:tcW w:w="3599" w:type="dxa"/>
            <w:vAlign w:val="center"/>
          </w:tcPr>
          <w:p w14:paraId="037EC321" w14:textId="66F35E36" w:rsidR="006B7F6D" w:rsidRPr="005E7E0B" w:rsidRDefault="006B7F6D" w:rsidP="006B7F6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>
              <w:rPr>
                <w:rStyle w:val="normaltextrun"/>
                <w:rFonts w:cs="Calibri"/>
                <w:color w:val="000000"/>
              </w:rPr>
              <w:t>Zamawiający sprawdzi, czy Wykonawca złożył wszystkie Wyniki Prac Etapu II, zgodnie z rozdziałem 3.3. w Załączniku 4 do Regulaminu.</w:t>
            </w:r>
            <w:r>
              <w:rPr>
                <w:rStyle w:val="eop"/>
                <w:rFonts w:cs="Calibri"/>
                <w:color w:val="000000"/>
              </w:rPr>
              <w:t> </w:t>
            </w:r>
          </w:p>
        </w:tc>
        <w:tc>
          <w:tcPr>
            <w:tcW w:w="1507" w:type="dxa"/>
            <w:vAlign w:val="center"/>
          </w:tcPr>
          <w:p w14:paraId="31107DE4" w14:textId="33071A29" w:rsidR="006B7F6D" w:rsidRPr="005E7E0B" w:rsidRDefault="006B7F6D" w:rsidP="006B7F6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</w:t>
            </w:r>
            <w:r w:rsidR="00E3482F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8218A9" w:rsidRPr="005E7E0B" w14:paraId="2FB18180" w14:textId="77777777" w:rsidTr="002F5AE3">
        <w:trPr>
          <w:jc w:val="center"/>
        </w:trPr>
        <w:tc>
          <w:tcPr>
            <w:tcW w:w="1559" w:type="dxa"/>
            <w:vAlign w:val="center"/>
          </w:tcPr>
          <w:p w14:paraId="66ACFD3A" w14:textId="358AC54D" w:rsidR="008218A9" w:rsidRPr="005E7E0B" w:rsidRDefault="008218A9" w:rsidP="4CFDDB06">
            <w:pPr>
              <w:spacing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Odbiór Demonstrator</w:t>
            </w:r>
            <w:r w:rsidR="1C5153CF" w:rsidRPr="4CFDDB06">
              <w:rPr>
                <w:rFonts w:asciiTheme="minorHAnsi" w:eastAsia="Calibri" w:hAnsiTheme="minorHAnsi" w:cstheme="minorBidi"/>
                <w:b/>
                <w:bCs/>
              </w:rPr>
              <w:t>a</w:t>
            </w:r>
            <w:r w:rsidR="00BE0035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A</w:t>
            </w:r>
          </w:p>
        </w:tc>
        <w:tc>
          <w:tcPr>
            <w:tcW w:w="1646" w:type="dxa"/>
            <w:vAlign w:val="center"/>
          </w:tcPr>
          <w:p w14:paraId="157B95C8" w14:textId="581D2051" w:rsidR="008218A9" w:rsidRPr="005E7E0B" w:rsidRDefault="008218A9" w:rsidP="00BE003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Odbiór i Instalacja Demonstratora </w:t>
            </w:r>
            <w:r w:rsidR="00BE003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Systemu Wentylacja A </w:t>
            </w:r>
          </w:p>
        </w:tc>
        <w:tc>
          <w:tcPr>
            <w:tcW w:w="3599" w:type="dxa"/>
            <w:vAlign w:val="center"/>
          </w:tcPr>
          <w:p w14:paraId="412DC8DD" w14:textId="73578239" w:rsidR="008218A9" w:rsidRPr="005E7E0B" w:rsidRDefault="008218A9" w:rsidP="4CFDDB06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0B8FE603">
              <w:rPr>
                <w:rFonts w:asciiTheme="minorHAnsi" w:eastAsia="Calibri" w:hAnsiTheme="minorHAnsi" w:cstheme="minorBidi"/>
                <w:color w:val="000000" w:themeColor="text1"/>
              </w:rPr>
              <w:t xml:space="preserve">Zamawiający dokona weryfikacji, czy Demonstrator Systemu pozytywnie przeszedł Odbiór oraz czy Wykonawca zainstalował Demonstrator </w:t>
            </w:r>
            <w:r w:rsidR="0B656D5A" w:rsidRPr="0B8FE603">
              <w:rPr>
                <w:rFonts w:asciiTheme="minorHAnsi" w:eastAsia="Calibri" w:hAnsiTheme="minorHAnsi" w:cstheme="minorBidi"/>
                <w:color w:val="000000" w:themeColor="text1"/>
              </w:rPr>
              <w:t>A</w:t>
            </w:r>
            <w:r w:rsidR="00BE0035" w:rsidRPr="0B8FE603">
              <w:rPr>
                <w:rFonts w:asciiTheme="minorHAnsi" w:eastAsia="Calibri" w:hAnsiTheme="minorHAnsi" w:cstheme="minorBidi"/>
                <w:color w:val="000000" w:themeColor="text1"/>
              </w:rPr>
              <w:t xml:space="preserve"> sali lekcyjnej</w:t>
            </w:r>
            <w:r w:rsidRPr="0B8FE603">
              <w:rPr>
                <w:rFonts w:asciiTheme="minorHAnsi" w:eastAsia="Calibri" w:hAnsiTheme="minorHAnsi" w:cstheme="minorBidi"/>
                <w:color w:val="000000" w:themeColor="text1"/>
              </w:rPr>
              <w:t>, zgodnie z opisem w Załączniku nr 2 do Regulaminu.</w:t>
            </w:r>
          </w:p>
          <w:p w14:paraId="147F8A66" w14:textId="77777777" w:rsidR="008218A9" w:rsidRPr="005E7E0B" w:rsidRDefault="008218A9" w:rsidP="0096195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07" w:type="dxa"/>
            <w:vAlign w:val="center"/>
          </w:tcPr>
          <w:p w14:paraId="535CF1B5" w14:textId="76C536C3" w:rsidR="008218A9" w:rsidRPr="005E7E0B" w:rsidRDefault="008218A9" w:rsidP="006B7F6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</w:t>
            </w:r>
            <w:r w:rsidR="00E3482F">
              <w:rPr>
                <w:rFonts w:asciiTheme="minorHAnsi" w:eastAsia="Calibri" w:hAnsiTheme="minorHAnsi" w:cstheme="minorHAnsi"/>
              </w:rPr>
              <w:t>dzie „spełniono/nie spełniono”</w:t>
            </w:r>
          </w:p>
        </w:tc>
      </w:tr>
    </w:tbl>
    <w:p w14:paraId="68B9B0D8" w14:textId="015F3DF8" w:rsidR="2B7CE50F" w:rsidRPr="005E7E0B" w:rsidRDefault="2B7CE50F" w:rsidP="00F0641A">
      <w:pPr>
        <w:spacing w:line="259" w:lineRule="auto"/>
        <w:rPr>
          <w:rFonts w:cstheme="minorHAnsi"/>
        </w:rPr>
      </w:pPr>
      <w:r w:rsidRPr="005E7E0B">
        <w:rPr>
          <w:rFonts w:cstheme="minorHAnsi"/>
        </w:rPr>
        <w:br w:type="page"/>
      </w:r>
    </w:p>
    <w:p w14:paraId="4605025F" w14:textId="57A952B6" w:rsidR="704144EC" w:rsidRPr="005E7E0B" w:rsidRDefault="00D21345" w:rsidP="363BE9EF">
      <w:pPr>
        <w:spacing w:line="259" w:lineRule="auto"/>
        <w:rPr>
          <w:rFonts w:ascii="Calibri" w:eastAsia="Calibri" w:hAnsi="Calibri" w:cs="Calibri"/>
          <w:b/>
          <w:bCs/>
          <w:color w:val="C00000"/>
          <w:sz w:val="22"/>
          <w:szCs w:val="22"/>
        </w:rPr>
      </w:pPr>
      <w:r w:rsidRPr="363BE9EF">
        <w:rPr>
          <w:b/>
          <w:bCs/>
          <w:color w:val="C00000"/>
        </w:rPr>
        <w:lastRenderedPageBreak/>
        <w:t>CZĘŚĆ B</w:t>
      </w:r>
      <w:r w:rsidR="7B2FD8B6" w:rsidRPr="363BE9EF">
        <w:rPr>
          <w:b/>
          <w:bCs/>
          <w:color w:val="C00000"/>
        </w:rPr>
        <w:t xml:space="preserve"> </w:t>
      </w:r>
      <w:r w:rsidR="7B2FD8B6" w:rsidRPr="363BE9EF">
        <w:rPr>
          <w:rFonts w:ascii="Calibri" w:eastAsia="Calibri" w:hAnsi="Calibri" w:cs="Calibri"/>
          <w:b/>
          <w:bCs/>
          <w:color w:val="C00000"/>
          <w:sz w:val="22"/>
          <w:szCs w:val="22"/>
        </w:rPr>
        <w:t>DZIAŁANIE 2 „Wentylacja mieszkań”</w:t>
      </w:r>
    </w:p>
    <w:p w14:paraId="7E69949F" w14:textId="23BF0855" w:rsidR="704144EC" w:rsidRPr="005E7E0B" w:rsidRDefault="704144EC" w:rsidP="66F690FD">
      <w:pPr>
        <w:numPr>
          <w:ilvl w:val="0"/>
          <w:numId w:val="9"/>
        </w:numPr>
        <w:spacing w:before="240" w:after="240" w:line="259" w:lineRule="auto"/>
        <w:ind w:left="357" w:hanging="357"/>
        <w:outlineLvl w:val="2"/>
        <w:rPr>
          <w:rFonts w:eastAsia="Times New Roman"/>
          <w:color w:val="C00000"/>
          <w:sz w:val="26"/>
          <w:szCs w:val="26"/>
          <w:lang w:eastAsia="pl-PL"/>
        </w:rPr>
      </w:pPr>
      <w:bookmarkStart w:id="53" w:name="_Toc73360191"/>
      <w:r w:rsidRPr="66F690FD">
        <w:rPr>
          <w:rFonts w:eastAsia="Times New Roman"/>
          <w:color w:val="C00000"/>
          <w:sz w:val="26"/>
          <w:szCs w:val="26"/>
          <w:lang w:eastAsia="pl-PL"/>
        </w:rPr>
        <w:t>Informacje ogólne</w:t>
      </w:r>
      <w:r w:rsidR="00F13B14" w:rsidRPr="66F690FD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  <w:r w:rsidR="007D14A4" w:rsidRPr="66F690FD">
        <w:rPr>
          <w:rFonts w:eastAsia="Times New Roman"/>
          <w:color w:val="C00000"/>
          <w:sz w:val="26"/>
          <w:szCs w:val="26"/>
          <w:lang w:eastAsia="pl-PL"/>
        </w:rPr>
        <w:t>–</w:t>
      </w:r>
      <w:r w:rsidR="00F13B14" w:rsidRPr="66F690FD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  <w:r w:rsidR="007D14A4" w:rsidRPr="66F690FD">
        <w:rPr>
          <w:rFonts w:eastAsia="Times New Roman"/>
          <w:color w:val="C00000"/>
          <w:sz w:val="26"/>
          <w:szCs w:val="26"/>
          <w:lang w:eastAsia="pl-PL"/>
        </w:rPr>
        <w:t>Działanie 2 „Wentylacja mieszkań”</w:t>
      </w:r>
      <w:bookmarkEnd w:id="53"/>
    </w:p>
    <w:p w14:paraId="22BE2642" w14:textId="77777777" w:rsidR="00D21345" w:rsidRPr="005E7E0B" w:rsidRDefault="00D21345" w:rsidP="00D21345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Nabór Wnioskodawców do zawarcia Umowy i przystąpienia do realizacji Etapu I będzie opierał się na podstawie oceny Wniosków o dopuszczenie do udziału w postępowaniu, złożonych przez podmioty zainteresowane realizacją Przedsięwzięcia. Ocena Wniosków zostanie przeprowadzona zgodnie z Kryteriami Wyboru Uczestników Przedsięwzięcia do Etapu I. Wynikiem oceny ww. Wniosków będzie Lista Rankingowa, która będzie stanowiła podstawę wyboru Uczestników Przedsięwzięcia, z którymi Zamawiający zawrze Umowę. </w:t>
      </w:r>
    </w:p>
    <w:p w14:paraId="73CE7449" w14:textId="42F9431A" w:rsidR="00D21345" w:rsidRPr="005E7E0B" w:rsidRDefault="00D21345" w:rsidP="00D21345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3CF3EB5A">
        <w:rPr>
          <w:rFonts w:eastAsiaTheme="minorEastAsia"/>
          <w:sz w:val="22"/>
          <w:szCs w:val="22"/>
          <w:lang w:eastAsia="pl-PL"/>
        </w:rPr>
        <w:t xml:space="preserve">Po zakończeniu Etapu I, Zamawiający wybierze Uczestników Przedsięwzięcia do Etapu II wskutek Selekcji Etapu I, zgodnie z Kryteriami Wyboru Uczestników Przedsięwzięcia do Etapu II - szczegółowe informacje dotyczące opisu poszczególnych Kryteriów Wyboru, a także sposobu oceny i przyznawania punktów w ramach Oceny Wniosków i </w:t>
      </w:r>
      <w:r w:rsidR="00B71665" w:rsidRPr="3CF3EB5A">
        <w:rPr>
          <w:rFonts w:eastAsiaTheme="minorEastAsia"/>
          <w:sz w:val="22"/>
          <w:szCs w:val="22"/>
          <w:lang w:eastAsia="pl-PL"/>
        </w:rPr>
        <w:t xml:space="preserve">Wyników Prac </w:t>
      </w:r>
      <w:r w:rsidR="64E033E0" w:rsidRPr="3CF3EB5A">
        <w:rPr>
          <w:rFonts w:eastAsiaTheme="minorEastAsia"/>
          <w:sz w:val="22"/>
          <w:szCs w:val="22"/>
          <w:lang w:eastAsia="pl-PL"/>
        </w:rPr>
        <w:t>Etap</w:t>
      </w:r>
      <w:r w:rsidR="61E8BBE1" w:rsidRPr="3CF3EB5A">
        <w:rPr>
          <w:rFonts w:eastAsiaTheme="minorEastAsia"/>
          <w:sz w:val="22"/>
          <w:szCs w:val="22"/>
          <w:lang w:eastAsia="pl-PL"/>
        </w:rPr>
        <w:t>ów</w:t>
      </w:r>
      <w:r w:rsidRPr="3CF3EB5A">
        <w:rPr>
          <w:rFonts w:eastAsiaTheme="minorEastAsia"/>
          <w:sz w:val="22"/>
          <w:szCs w:val="22"/>
          <w:lang w:eastAsia="pl-PL"/>
        </w:rPr>
        <w:t xml:space="preserve"> I </w:t>
      </w:r>
      <w:proofErr w:type="spellStart"/>
      <w:r w:rsidRPr="3CF3EB5A">
        <w:rPr>
          <w:rFonts w:eastAsiaTheme="minorEastAsia"/>
          <w:sz w:val="22"/>
          <w:szCs w:val="22"/>
          <w:lang w:eastAsia="pl-PL"/>
        </w:rPr>
        <w:t>i</w:t>
      </w:r>
      <w:proofErr w:type="spellEnd"/>
      <w:r w:rsidRPr="3CF3EB5A">
        <w:rPr>
          <w:rFonts w:eastAsiaTheme="minorEastAsia"/>
          <w:sz w:val="22"/>
          <w:szCs w:val="22"/>
          <w:lang w:eastAsia="pl-PL"/>
        </w:rPr>
        <w:t xml:space="preserve"> II zostały przedstawione w rozdziałach poniżej. Po zakończeniu Etapu II, Zamawiający dokona Oceny </w:t>
      </w:r>
      <w:r w:rsidRPr="3CF3EB5A" w:rsidDel="006A3972">
        <w:rPr>
          <w:rFonts w:eastAsiaTheme="minorEastAsia"/>
          <w:sz w:val="22"/>
          <w:szCs w:val="22"/>
          <w:lang w:eastAsia="pl-PL"/>
        </w:rPr>
        <w:t xml:space="preserve">Wyników Prac </w:t>
      </w:r>
      <w:r w:rsidR="006A3972" w:rsidRPr="3CF3EB5A">
        <w:rPr>
          <w:rFonts w:eastAsiaTheme="minorEastAsia"/>
          <w:sz w:val="22"/>
          <w:szCs w:val="22"/>
          <w:lang w:eastAsia="pl-PL"/>
        </w:rPr>
        <w:t>Etapu</w:t>
      </w:r>
      <w:r w:rsidRPr="3CF3EB5A">
        <w:rPr>
          <w:rFonts w:eastAsiaTheme="minorEastAsia"/>
          <w:sz w:val="22"/>
          <w:szCs w:val="22"/>
          <w:lang w:eastAsia="pl-PL"/>
        </w:rPr>
        <w:t xml:space="preserve"> II.</w:t>
      </w:r>
    </w:p>
    <w:p w14:paraId="52500B35" w14:textId="74D841FB" w:rsidR="00D21345" w:rsidRPr="005E7E0B" w:rsidRDefault="00D21345" w:rsidP="00D21345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3CF3EB5A">
        <w:rPr>
          <w:rFonts w:eastAsiaTheme="minorEastAsia"/>
          <w:sz w:val="22"/>
          <w:szCs w:val="22"/>
          <w:lang w:eastAsia="pl-PL"/>
        </w:rPr>
        <w:t>Zamawiający w trakcie prowadzonych ocen będzie weryfikował spełnienie Wymagań Obligatoryjnych, będzie stosował punktowane Kryteria Konkursowe</w:t>
      </w:r>
      <w:r w:rsidR="00B71665" w:rsidRPr="3CF3EB5A">
        <w:rPr>
          <w:rFonts w:eastAsiaTheme="minorEastAsia"/>
          <w:sz w:val="22"/>
          <w:szCs w:val="22"/>
          <w:lang w:eastAsia="pl-PL"/>
        </w:rPr>
        <w:t xml:space="preserve"> oraz </w:t>
      </w:r>
      <w:r w:rsidRPr="3CF3EB5A">
        <w:rPr>
          <w:rFonts w:eastAsiaTheme="minorEastAsia"/>
          <w:sz w:val="22"/>
          <w:szCs w:val="22"/>
          <w:lang w:eastAsia="pl-PL"/>
        </w:rPr>
        <w:t xml:space="preserve">będzie przyznawał punkty za spełnienie Wymagań Jakościowych odpowiednio dla Wniosku lub </w:t>
      </w:r>
      <w:r w:rsidR="7FF9EADC" w:rsidRPr="3CF3EB5A">
        <w:rPr>
          <w:rFonts w:eastAsiaTheme="minorEastAsia"/>
          <w:sz w:val="22"/>
          <w:szCs w:val="22"/>
          <w:lang w:eastAsia="pl-PL"/>
        </w:rPr>
        <w:t>z</w:t>
      </w:r>
      <w:r w:rsidR="61E8BBE1" w:rsidRPr="3CF3EB5A">
        <w:rPr>
          <w:rFonts w:eastAsiaTheme="minorEastAsia"/>
          <w:sz w:val="22"/>
          <w:szCs w:val="22"/>
          <w:lang w:eastAsia="pl-PL"/>
        </w:rPr>
        <w:t>aktualizowane</w:t>
      </w:r>
      <w:r w:rsidR="7FF9EADC" w:rsidRPr="3CF3EB5A">
        <w:rPr>
          <w:rFonts w:eastAsiaTheme="minorEastAsia"/>
          <w:sz w:val="22"/>
          <w:szCs w:val="22"/>
          <w:lang w:eastAsia="pl-PL"/>
        </w:rPr>
        <w:t>j</w:t>
      </w:r>
      <w:r w:rsidR="61E8BBE1" w:rsidRPr="3CF3EB5A">
        <w:rPr>
          <w:rFonts w:eastAsiaTheme="minorEastAsia"/>
          <w:sz w:val="22"/>
          <w:szCs w:val="22"/>
          <w:lang w:eastAsia="pl-PL"/>
        </w:rPr>
        <w:t xml:space="preserve"> </w:t>
      </w:r>
      <w:r w:rsidR="7FF9EADC" w:rsidRPr="3CF3EB5A">
        <w:rPr>
          <w:rFonts w:eastAsiaTheme="minorEastAsia"/>
          <w:sz w:val="22"/>
          <w:szCs w:val="22"/>
          <w:lang w:eastAsia="pl-PL"/>
        </w:rPr>
        <w:t>Oferty.</w:t>
      </w:r>
    </w:p>
    <w:p w14:paraId="0747D9ED" w14:textId="3AB6C31E" w:rsidR="00D21345" w:rsidRPr="005E7E0B" w:rsidRDefault="61E8BBE1" w:rsidP="3CF3EB5A">
      <w:p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  <w:lang w:eastAsia="pl-PL"/>
        </w:rPr>
        <w:t xml:space="preserve">W ramach Przedsięwzięcia i realizacji poszczególnych Etapów, Uczestnik Przedsięwzięcia będzie zobligowany do przedstawienia do oceny odpowiednio </w:t>
      </w:r>
      <w:r w:rsidR="5F42522B" w:rsidRPr="3CF3EB5A">
        <w:rPr>
          <w:rFonts w:eastAsiaTheme="minorEastAsia"/>
          <w:sz w:val="22"/>
          <w:szCs w:val="22"/>
          <w:lang w:eastAsia="pl-PL"/>
        </w:rPr>
        <w:t>Wyników Prac Etapu</w:t>
      </w:r>
      <w:r w:rsidRPr="3CF3EB5A">
        <w:rPr>
          <w:rFonts w:eastAsiaTheme="minorEastAsia"/>
          <w:sz w:val="22"/>
          <w:szCs w:val="22"/>
          <w:lang w:eastAsia="pl-PL"/>
        </w:rPr>
        <w:t xml:space="preserve"> I </w:t>
      </w:r>
      <w:proofErr w:type="spellStart"/>
      <w:r w:rsidRPr="3CF3EB5A">
        <w:rPr>
          <w:rFonts w:eastAsiaTheme="minorEastAsia"/>
          <w:sz w:val="22"/>
          <w:szCs w:val="22"/>
          <w:lang w:eastAsia="pl-PL"/>
        </w:rPr>
        <w:t>i</w:t>
      </w:r>
      <w:proofErr w:type="spellEnd"/>
      <w:r w:rsidRPr="3CF3EB5A">
        <w:rPr>
          <w:rFonts w:eastAsiaTheme="minorEastAsia"/>
          <w:sz w:val="22"/>
          <w:szCs w:val="22"/>
          <w:lang w:eastAsia="pl-PL"/>
        </w:rPr>
        <w:t xml:space="preserve"> Etapu II. W przypadku niespełnienia powyższego, </w:t>
      </w:r>
      <w:r w:rsidR="7FF9EADC" w:rsidRPr="3CF3EB5A">
        <w:rPr>
          <w:rFonts w:ascii="Calibri" w:eastAsia="Calibri" w:hAnsi="Calibri" w:cs="Calibri"/>
          <w:sz w:val="22"/>
          <w:szCs w:val="22"/>
        </w:rPr>
        <w:t xml:space="preserve">Zamawiający odstąpi od przeprowadzenia oceny merytorycznej Wyników Prac Etapu, a tym samym odpowiednio uwzględnienia Wykonawcy w procesie Selekcji do Etapu </w:t>
      </w:r>
      <w:r w:rsidR="391F965F" w:rsidRPr="3CF3EB5A">
        <w:rPr>
          <w:rFonts w:ascii="Calibri" w:eastAsia="Calibri" w:hAnsi="Calibri" w:cs="Calibri"/>
          <w:sz w:val="22"/>
          <w:szCs w:val="22"/>
        </w:rPr>
        <w:t>II</w:t>
      </w:r>
      <w:r w:rsidR="7FF9EADC" w:rsidRPr="3CF3EB5A">
        <w:rPr>
          <w:rFonts w:ascii="Calibri" w:eastAsia="Calibri" w:hAnsi="Calibri" w:cs="Calibri"/>
          <w:sz w:val="22"/>
          <w:szCs w:val="22"/>
        </w:rPr>
        <w:t xml:space="preserve"> lub Oceny</w:t>
      </w:r>
      <w:r w:rsidR="137A5FB7" w:rsidRPr="3CF3EB5A">
        <w:rPr>
          <w:rFonts w:ascii="Calibri" w:eastAsia="Calibri" w:hAnsi="Calibri" w:cs="Calibri"/>
          <w:sz w:val="22"/>
          <w:szCs w:val="22"/>
        </w:rPr>
        <w:t xml:space="preserve"> Końcowej</w:t>
      </w:r>
      <w:r w:rsidR="7FF9EADC" w:rsidRPr="3CF3EB5A">
        <w:rPr>
          <w:rFonts w:ascii="Calibri" w:eastAsia="Calibri" w:hAnsi="Calibri" w:cs="Calibri"/>
          <w:sz w:val="22"/>
          <w:szCs w:val="22"/>
        </w:rPr>
        <w:t xml:space="preserve"> po Etapie II.</w:t>
      </w:r>
    </w:p>
    <w:p w14:paraId="63CABF4D" w14:textId="55002815" w:rsidR="00D21345" w:rsidRPr="005E7E0B" w:rsidRDefault="00D21345" w:rsidP="00D21345">
      <w:p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Liczba </w:t>
      </w:r>
      <w:r w:rsidRPr="3CF3EB5A">
        <w:rPr>
          <w:rFonts w:eastAsiaTheme="minorEastAsia"/>
          <w:sz w:val="22"/>
          <w:szCs w:val="22"/>
          <w:lang w:eastAsia="pl-PL"/>
        </w:rPr>
        <w:t>Uczestników Przedsięwzięcia</w:t>
      </w:r>
      <w:r w:rsidRPr="3CF3EB5A">
        <w:rPr>
          <w:rFonts w:eastAsiaTheme="minorEastAsia"/>
          <w:sz w:val="22"/>
          <w:szCs w:val="22"/>
        </w:rPr>
        <w:t xml:space="preserve"> dopuszczonych do udziału w poszczególnych Etapach każdego z </w:t>
      </w:r>
      <w:r w:rsidR="00A07D00">
        <w:rPr>
          <w:rFonts w:eastAsiaTheme="minorEastAsia"/>
          <w:sz w:val="22"/>
          <w:szCs w:val="22"/>
        </w:rPr>
        <w:t>Działań</w:t>
      </w:r>
      <w:r w:rsidR="00A07D00" w:rsidRPr="3CF3EB5A">
        <w:rPr>
          <w:rFonts w:eastAsiaTheme="minorEastAsia"/>
          <w:sz w:val="22"/>
          <w:szCs w:val="22"/>
        </w:rPr>
        <w:t xml:space="preserve"> </w:t>
      </w:r>
      <w:r w:rsidRPr="3CF3EB5A">
        <w:rPr>
          <w:rFonts w:eastAsiaTheme="minorEastAsia"/>
          <w:sz w:val="22"/>
          <w:szCs w:val="22"/>
        </w:rPr>
        <w:t>Przedsięwzięcia będzie następująca:</w:t>
      </w:r>
    </w:p>
    <w:p w14:paraId="7419DF03" w14:textId="1B4A5DC8" w:rsidR="00D21345" w:rsidRPr="005E7E0B" w:rsidRDefault="00D21345" w:rsidP="00B71665">
      <w:pPr>
        <w:numPr>
          <w:ilvl w:val="0"/>
          <w:numId w:val="37"/>
        </w:num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Do Etapu I zostanie dopuszczonych maksymalnie </w:t>
      </w:r>
      <w:r w:rsidR="00606DA8">
        <w:rPr>
          <w:rFonts w:eastAsiaTheme="minorEastAsia" w:cstheme="minorHAnsi"/>
          <w:sz w:val="22"/>
          <w:szCs w:val="22"/>
        </w:rPr>
        <w:t>3</w:t>
      </w:r>
      <w:r w:rsidRPr="005E7E0B">
        <w:rPr>
          <w:rFonts w:eastAsiaTheme="minorEastAsia" w:cstheme="minorHAnsi"/>
          <w:sz w:val="22"/>
          <w:szCs w:val="22"/>
        </w:rPr>
        <w:t xml:space="preserve"> </w:t>
      </w:r>
      <w:r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>;</w:t>
      </w:r>
    </w:p>
    <w:p w14:paraId="1F8D6177" w14:textId="386003C5" w:rsidR="00D21345" w:rsidRDefault="00D21345" w:rsidP="66F690FD">
      <w:pPr>
        <w:numPr>
          <w:ilvl w:val="0"/>
          <w:numId w:val="37"/>
        </w:numPr>
        <w:spacing w:after="160" w:line="259" w:lineRule="auto"/>
        <w:contextualSpacing/>
        <w:jc w:val="both"/>
        <w:rPr>
          <w:rFonts w:eastAsiaTheme="minorEastAsia"/>
          <w:sz w:val="22"/>
          <w:szCs w:val="22"/>
        </w:rPr>
      </w:pPr>
      <w:r w:rsidRPr="66F690FD">
        <w:rPr>
          <w:rFonts w:eastAsiaTheme="minorEastAsia"/>
          <w:sz w:val="22"/>
          <w:szCs w:val="22"/>
        </w:rPr>
        <w:t xml:space="preserve">Do Etapu II zostanie dopuszczony, z zastrzeżeniem postanowień Rozdziału X Regulaminu, maksymalnie </w:t>
      </w:r>
      <w:r w:rsidR="49D6226B" w:rsidRPr="66F690FD">
        <w:rPr>
          <w:rFonts w:eastAsiaTheme="minorEastAsia"/>
          <w:sz w:val="22"/>
          <w:szCs w:val="22"/>
        </w:rPr>
        <w:t>2</w:t>
      </w:r>
      <w:r w:rsidRPr="66F690FD">
        <w:rPr>
          <w:rFonts w:eastAsiaTheme="minorEastAsia"/>
          <w:sz w:val="22"/>
          <w:szCs w:val="22"/>
        </w:rPr>
        <w:t xml:space="preserve"> Uczestnik Przedsięwzięcia.</w:t>
      </w:r>
    </w:p>
    <w:p w14:paraId="46C58AA7" w14:textId="27D864E7" w:rsidR="00D6564F" w:rsidRPr="005E7E0B" w:rsidRDefault="00D6564F" w:rsidP="005340FB">
      <w:pPr>
        <w:spacing w:after="160" w:line="259" w:lineRule="auto"/>
        <w:ind w:left="360"/>
        <w:contextualSpacing/>
        <w:jc w:val="both"/>
        <w:rPr>
          <w:rFonts w:eastAsiaTheme="minorEastAsia" w:cstheme="minorHAnsi"/>
          <w:sz w:val="22"/>
          <w:szCs w:val="22"/>
        </w:rPr>
      </w:pPr>
    </w:p>
    <w:p w14:paraId="0DE0D0F3" w14:textId="33A3BF65" w:rsidR="00D21345" w:rsidRPr="005E7E0B" w:rsidRDefault="00D21345" w:rsidP="00D523FD">
      <w:pPr>
        <w:tabs>
          <w:tab w:val="left" w:pos="8364"/>
        </w:tabs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Szczegółowy przebieg Przedsięwzięcia oraz Wyniki Prac poszczególnych Etapów zostały opisane w Załączniku nr 4 do Regulaminu - </w:t>
      </w:r>
      <w:r w:rsidRPr="3CF3EB5A">
        <w:rPr>
          <w:rFonts w:eastAsiaTheme="minorEastAsia"/>
          <w:i/>
          <w:sz w:val="22"/>
          <w:szCs w:val="22"/>
        </w:rPr>
        <w:t>Harmonogram Przedsięwzięcia</w:t>
      </w:r>
      <w:r w:rsidR="00B71665" w:rsidRPr="00B71665">
        <w:rPr>
          <w:rFonts w:eastAsiaTheme="minorEastAsia"/>
          <w:i/>
          <w:iCs/>
          <w:sz w:val="22"/>
          <w:szCs w:val="22"/>
        </w:rPr>
        <w:t>,</w:t>
      </w:r>
      <w:r w:rsidR="00B71665" w:rsidRPr="008532C0">
        <w:rPr>
          <w:rFonts w:eastAsiaTheme="minorEastAsia"/>
          <w:i/>
          <w:iCs/>
          <w:sz w:val="22"/>
          <w:szCs w:val="22"/>
        </w:rPr>
        <w:t xml:space="preserve"> opis Wyników Prac Etapu oraz Założeń Testów</w:t>
      </w:r>
      <w:r w:rsidRPr="3CF3EB5A">
        <w:rPr>
          <w:rFonts w:eastAsiaTheme="minorEastAsia"/>
          <w:sz w:val="22"/>
          <w:szCs w:val="22"/>
        </w:rPr>
        <w:t>.</w:t>
      </w:r>
    </w:p>
    <w:p w14:paraId="04BCAF08" w14:textId="77777777" w:rsidR="00D21345" w:rsidRPr="005E7E0B" w:rsidRDefault="00D21345" w:rsidP="00D21345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55937496" w14:textId="2B3981D9" w:rsidR="00D21345" w:rsidRPr="005E7E0B" w:rsidRDefault="00D21345" w:rsidP="00DC7CAA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jeśli w zakresie danego Wymagania Wniosek/Wynik Prac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przedstawia zgodnie z opisem Wymagania w pełnym zakresie najniższy poziom określonych cech albo odpowiednio brak danej cechy, do wyliczenia punktów dla danego Wymagania stosuje się mnożnik „0”;</w:t>
      </w:r>
    </w:p>
    <w:p w14:paraId="14EC7E8E" w14:textId="1597B2F9" w:rsidR="00D21345" w:rsidRPr="005E7E0B" w:rsidRDefault="00D21345" w:rsidP="00DC7CAA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jeśli w zakresie danego Wymagania Wniosek/Wynik Prac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przedstawia zgodnie z opisem Wymagania w pełnym zakresie najwyższy poziom określonych cech, do wyliczenia punktów dla danego Wymagania stosuje się mnożnik „1”;</w:t>
      </w:r>
    </w:p>
    <w:p w14:paraId="4FBFBBD1" w14:textId="4DB58DF3" w:rsidR="00D21345" w:rsidRPr="005E7E0B" w:rsidRDefault="00D21345" w:rsidP="00DC7CAA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jeśli w zakresie danego Wymagania Wniosek/Wynik Prac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przedstawia zgodnie z opisem Wymagania cechy charakterystyczne dla poziomu pośredniego pomiędzy najniższym (lit. a)) oraz najwyższym (lit. b)) poziomem zakresów przyznawanych mnożników, to określenie </w:t>
      </w:r>
      <w:r w:rsidRPr="3CF3EB5A">
        <w:rPr>
          <w:rFonts w:eastAsiaTheme="minorEastAsia"/>
          <w:sz w:val="22"/>
          <w:szCs w:val="22"/>
        </w:rPr>
        <w:lastRenderedPageBreak/>
        <w:t>mnożnika następuje dwuetapowo: (i) w pierwszej kolejności ustala się poziom zakresu przyznawanych mnożników, którego opis w przeważającym stopniu odpowiada charakterystyce Wniosku/Wyniku Prac</w:t>
      </w:r>
      <w:r w:rsidRPr="3CF3EB5A">
        <w:rPr>
          <w:rFonts w:eastAsia="Calibri"/>
          <w:color w:val="000000" w:themeColor="text1"/>
          <w:sz w:val="22"/>
          <w:szCs w:val="22"/>
        </w:rPr>
        <w:t xml:space="preserve">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w zakresie relewantnym dla danego Wymagania i przyjmuje się wstępnie mnożnik pośredni pomiędzy najwyższym a najniższym zakresem w ramach danego poziomu. Jeśli Wniosek/Wynik Prac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>:</w:t>
      </w:r>
    </w:p>
    <w:p w14:paraId="09951D8A" w14:textId="77777777" w:rsidR="00D21345" w:rsidRPr="005E7E0B" w:rsidRDefault="00D21345" w:rsidP="00DC7CAA">
      <w:pPr>
        <w:pStyle w:val="Akapitzlist"/>
        <w:numPr>
          <w:ilvl w:val="1"/>
          <w:numId w:val="13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 pełnym zakresie odpowiada cechom charakterystycznym dla danego zakresu, to wstępna wartość mnożnika przyjęta w pierwszym kroku staje się ostatecznym mnożnikiem punktowym dla danego Wymagania albo</w:t>
      </w:r>
    </w:p>
    <w:p w14:paraId="389AFE17" w14:textId="097C1D80" w:rsidR="00D21345" w:rsidRPr="005E7E0B" w:rsidRDefault="00D21345" w:rsidP="00DC7CAA">
      <w:pPr>
        <w:pStyle w:val="Akapitzlist"/>
        <w:numPr>
          <w:ilvl w:val="1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>jeśli Wniosek/Wynik Prac</w:t>
      </w:r>
      <w:r w:rsidRPr="3CF3EB5A">
        <w:rPr>
          <w:rFonts w:eastAsia="Calibri"/>
          <w:color w:val="000000" w:themeColor="text1"/>
          <w:sz w:val="22"/>
          <w:szCs w:val="22"/>
        </w:rPr>
        <w:t xml:space="preserve">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przejawia częściowo cechy charakterystyczne dla innych zakresów przyznawanych mnożników, to w drugiej kolejności ustala się w jakim stopniu Wniosek/Wynik Prac</w:t>
      </w:r>
      <w:r w:rsidRPr="3CF3EB5A">
        <w:rPr>
          <w:rFonts w:eastAsia="Calibri"/>
          <w:color w:val="000000" w:themeColor="text1"/>
          <w:sz w:val="22"/>
          <w:szCs w:val="22"/>
        </w:rPr>
        <w:t xml:space="preserve">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w zakresie relewantnym dla danego Wymagania spełnia cechy charakterystyczne dla wyższego poziomu i niższego, a następnie w zależności od natężenia tych cech ustala się mnożnik w zakresie niższym lub wyższym danego poziomu punktowego.</w:t>
      </w:r>
    </w:p>
    <w:p w14:paraId="2D1292B8" w14:textId="0E82387E" w:rsidR="00D21345" w:rsidRDefault="00D21345" w:rsidP="00D21345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Dla przykładu: w ramach Wymagania X oceniane są cechy (i), (ii), (iii). Wymaganie przewiduje poziomy mnożników od niedostatecznego do doskonałego. Wniosek B w zakresie tego Wymagania ma cechy odpowiadające cechom uznawanym za doskonałe w pełnym zakresie (i)-(iii), przyznaje mu się punkty z mnożnikiem 1. Wniosek C nie spełnia w ogóle tego Wymagania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Wymagania przyznaje się Wnioskowi A punkty z wykorzystaniem mnożnika 0,42.</w:t>
      </w:r>
    </w:p>
    <w:p w14:paraId="7DC2D7EE" w14:textId="283167B5" w:rsidR="7A7F2680" w:rsidRPr="005E7E0B" w:rsidRDefault="000F3064" w:rsidP="00DC7CAA">
      <w:pPr>
        <w:numPr>
          <w:ilvl w:val="0"/>
          <w:numId w:val="9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54" w:name="_Toc73360192"/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Kryteria </w:t>
      </w:r>
      <w:r w:rsidR="704144EC" w:rsidRPr="005E7E0B">
        <w:rPr>
          <w:rFonts w:eastAsia="Times New Roman" w:cstheme="minorHAnsi"/>
          <w:color w:val="C00000"/>
          <w:sz w:val="26"/>
          <w:szCs w:val="26"/>
          <w:lang w:eastAsia="pl-PL"/>
        </w:rPr>
        <w:t>Wyboru Uczestników Przedsięwzięcia do Etapu I</w:t>
      </w:r>
      <w:r w:rsidR="001A0E77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D21345">
        <w:rPr>
          <w:rFonts w:eastAsia="Times New Roman" w:cstheme="minorHAnsi"/>
          <w:color w:val="C00000"/>
          <w:sz w:val="26"/>
          <w:szCs w:val="26"/>
          <w:lang w:eastAsia="pl-PL"/>
        </w:rPr>
        <w:t>–</w:t>
      </w:r>
      <w:r w:rsidR="001A0E77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D21345">
        <w:rPr>
          <w:rFonts w:eastAsia="Times New Roman" w:cstheme="minorHAnsi"/>
          <w:color w:val="C00000"/>
          <w:sz w:val="26"/>
          <w:szCs w:val="26"/>
          <w:lang w:eastAsia="pl-PL"/>
        </w:rPr>
        <w:t>Działanie 2 „Wentylacja mieszkań”</w:t>
      </w:r>
      <w:bookmarkEnd w:id="54"/>
    </w:p>
    <w:p w14:paraId="7144F659" w14:textId="07401C00" w:rsidR="7A7F2680" w:rsidRPr="005E7E0B" w:rsidRDefault="704144EC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55" w:name="_Toc73360193"/>
      <w:r w:rsidRPr="005E7E0B">
        <w:rPr>
          <w:rFonts w:eastAsia="Calibri" w:cstheme="minorHAnsi"/>
          <w:color w:val="C00000"/>
          <w:sz w:val="26"/>
          <w:szCs w:val="26"/>
        </w:rPr>
        <w:t>Podstawa oceny</w:t>
      </w:r>
      <w:bookmarkEnd w:id="55"/>
    </w:p>
    <w:p w14:paraId="6C24D5FC" w14:textId="50BDCCC1" w:rsidR="001176E3" w:rsidRDefault="704144EC" w:rsidP="001176E3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363BE9EF">
        <w:rPr>
          <w:rFonts w:eastAsia="Calibri"/>
          <w:color w:val="000000" w:themeColor="text1"/>
          <w:sz w:val="22"/>
          <w:szCs w:val="22"/>
        </w:rPr>
        <w:t xml:space="preserve">Podstawą Wyboru Uczestników Przedsięwzięcia do Etapu I są złożone przez </w:t>
      </w:r>
      <w:r w:rsidR="00CE5C59" w:rsidRPr="363BE9EF">
        <w:rPr>
          <w:rFonts w:eastAsia="Calibri"/>
          <w:color w:val="000000" w:themeColor="text1"/>
          <w:sz w:val="22"/>
          <w:szCs w:val="22"/>
        </w:rPr>
        <w:t xml:space="preserve">Wnioskodawców </w:t>
      </w:r>
      <w:r w:rsidRPr="363BE9EF">
        <w:rPr>
          <w:rFonts w:eastAsia="Calibri"/>
          <w:color w:val="000000" w:themeColor="text1"/>
          <w:sz w:val="22"/>
          <w:szCs w:val="22"/>
        </w:rPr>
        <w:t xml:space="preserve">Wnioski o dopuszczenie do udziału w Postępowaniu. Wnioski muszą zostać złożone zgodnie z zasadami i w terminie określonym przez Regulamin. W ramach Wniosku złożonego zgodnie ze wzorem stanowiącym Załącznik nr 3 do Regulaminu, </w:t>
      </w:r>
      <w:r w:rsidR="001176E3" w:rsidRPr="000715D2">
        <w:rPr>
          <w:rFonts w:eastAsiaTheme="minorEastAsia"/>
          <w:sz w:val="22"/>
          <w:szCs w:val="22"/>
          <w:lang w:eastAsia="pl-PL"/>
        </w:rPr>
        <w:t>Wnioskodawcy przedstawiają w szczególności opis proponowanej Technologii Wentylacji, deklarację parametrów Wymagań Konkursowych, opis innowacji planowanych do zaimplementowania w Demonstratorze pozwalających na osiągnięcie oczekiwanych założeń Przedsięwzięcia oraz spełnienie Wymagań Obligatoryjnych opisanych Załącznikiem nr 1 do Regulaminu oraz innych wskazanych we Wniosku elementów (Wymagań Jakościowych).</w:t>
      </w:r>
      <w:r w:rsidR="001176E3" w:rsidRPr="363BE9EF">
        <w:rPr>
          <w:rFonts w:eastAsiaTheme="minorEastAsia"/>
          <w:sz w:val="22"/>
          <w:szCs w:val="22"/>
          <w:lang w:eastAsia="pl-PL"/>
        </w:rPr>
        <w:t xml:space="preserve"> </w:t>
      </w:r>
    </w:p>
    <w:p w14:paraId="073193AB" w14:textId="28DCC5FC" w:rsidR="7A7F2680" w:rsidRPr="005E7E0B" w:rsidRDefault="704144EC" w:rsidP="00F31F66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56" w:name="_Toc73360194"/>
      <w:r w:rsidRPr="005E7E0B">
        <w:rPr>
          <w:rFonts w:eastAsia="Calibri" w:cstheme="minorHAnsi"/>
          <w:color w:val="C00000"/>
          <w:sz w:val="26"/>
          <w:szCs w:val="26"/>
        </w:rPr>
        <w:t>Ocena Wniosków</w:t>
      </w:r>
      <w:bookmarkEnd w:id="56"/>
    </w:p>
    <w:p w14:paraId="326BA02E" w14:textId="061DCA36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Złożone przez Uczestników Przedsięwzięcia Wnioski zostaną sprawdzone pod kątem formalnym oraz pod kątem merytorycznym. Ocena formalna złożonych Wniosków będzie prowadzona zgodnie z zasadami przedstawionymi w Regulaminie.</w:t>
      </w:r>
    </w:p>
    <w:p w14:paraId="39327AE1" w14:textId="1EAD39DB" w:rsidR="00D21345" w:rsidRPr="005E7E0B" w:rsidRDefault="00D21345" w:rsidP="00D21345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3CF3EB5A">
        <w:rPr>
          <w:rFonts w:eastAsiaTheme="minorEastAsia"/>
          <w:sz w:val="22"/>
          <w:szCs w:val="22"/>
          <w:lang w:eastAsia="pl-PL"/>
        </w:rPr>
        <w:t xml:space="preserve">Po przeprowadzeniu oceny formalnej oraz merytorycznej, Zamawiający przygotuje oraz opublikuje Listę Rankingową. Przy ocenie Wniosków Zamawiający będzie weryfikował deklarację spełnienia Wymagań Obligatoryjnych, będzie stosował </w:t>
      </w:r>
      <w:r w:rsidR="00B71665" w:rsidRPr="3CF3EB5A">
        <w:rPr>
          <w:rFonts w:eastAsiaTheme="minorEastAsia"/>
          <w:sz w:val="22"/>
          <w:szCs w:val="22"/>
          <w:lang w:eastAsia="pl-PL"/>
        </w:rPr>
        <w:t xml:space="preserve">punktowane </w:t>
      </w:r>
      <w:r w:rsidRPr="3CF3EB5A">
        <w:rPr>
          <w:rFonts w:eastAsiaTheme="minorEastAsia"/>
          <w:sz w:val="22"/>
          <w:szCs w:val="22"/>
          <w:lang w:eastAsia="pl-PL"/>
        </w:rPr>
        <w:t xml:space="preserve">Kryteria Konkursowe oraz będzie weryfikował i przyznawał punkty za przedstawienie do oceny innych wymaganych elementów Wniosku (Wymagania Jakościowe). </w:t>
      </w:r>
    </w:p>
    <w:p w14:paraId="45921278" w14:textId="4E15425A" w:rsidR="00997DFB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lastRenderedPageBreak/>
        <w:t>Zamawiający będzie oceniał ww. Wnioski wg. następujących zasad i Wymagań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>:</w:t>
      </w:r>
    </w:p>
    <w:p w14:paraId="18CA798D" w14:textId="29838290" w:rsidR="704144EC" w:rsidRPr="005E7E0B" w:rsidRDefault="704144EC" w:rsidP="00F0641A">
      <w:pPr>
        <w:spacing w:after="160" w:line="259" w:lineRule="auto"/>
        <w:ind w:left="720"/>
        <w:jc w:val="both"/>
        <w:rPr>
          <w:rFonts w:eastAsia="Calibri"/>
          <w:b/>
          <w:color w:val="000000" w:themeColor="text1"/>
          <w:sz w:val="22"/>
          <w:szCs w:val="22"/>
        </w:rPr>
      </w:pPr>
      <w:r w:rsidRPr="3CF3EB5A">
        <w:rPr>
          <w:rFonts w:eastAsia="Calibri"/>
          <w:b/>
          <w:color w:val="000000" w:themeColor="text1"/>
          <w:sz w:val="22"/>
          <w:szCs w:val="22"/>
        </w:rPr>
        <w:t>I. Spełnienie Wymagań Obligatoryjnych</w:t>
      </w:r>
    </w:p>
    <w:p w14:paraId="544A92CF" w14:textId="4484FB06" w:rsidR="7A7F2680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ramach oceny merytorycznej, Zamawiający będzie oceniał Wniosek pod kątem deklaracji przez </w:t>
      </w:r>
      <w:r w:rsidR="00C44D8D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Wnioskodawcę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spełnienia Wymagań Obligatoryjnych przez proponowany we</w:t>
      </w:r>
      <w:r w:rsidR="00242935" w:rsidRPr="005E7E0B">
        <w:rPr>
          <w:rFonts w:eastAsia="Calibri" w:cstheme="minorHAnsi"/>
          <w:color w:val="000000" w:themeColor="text1"/>
          <w:sz w:val="22"/>
          <w:szCs w:val="22"/>
        </w:rPr>
        <w:t xml:space="preserve"> Wniosku</w:t>
      </w:r>
      <w:r w:rsidR="00C44D8D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 Magazynowania Energii elektrycznej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 Ocena spełnienia Wymagań Obligatoryjnych będzie prowadzona na zasadzie „spełniono/nie spełniono” na podstawie deklaracji i uzasadnień wskazanych we Wniosku, (aby rozwiać wszelkie wątpliwości - Zamawiający nie przyznaje punktów za spełnienie Wymagań Obligatoryjnych).</w:t>
      </w:r>
    </w:p>
    <w:p w14:paraId="0A348226" w14:textId="39FBEDC2" w:rsidR="00D21345" w:rsidRPr="000715D2" w:rsidRDefault="00D21345" w:rsidP="00D21345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</w:t>
      </w:r>
      <w:r w:rsidR="00301B38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13</w:t>
      </w: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. Ocena spełnienia Wymagań Obligatoryjnych dla Systemu wentylacyjnego B w Działaniu 2: „Wentylacja mieszkań”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1592"/>
        <w:gridCol w:w="1985"/>
        <w:gridCol w:w="3544"/>
        <w:gridCol w:w="1847"/>
      </w:tblGrid>
      <w:tr w:rsidR="00242935" w:rsidRPr="005E7E0B" w14:paraId="7AA5EC8F" w14:textId="77777777" w:rsidTr="59A715FF">
        <w:trPr>
          <w:jc w:val="center"/>
        </w:trPr>
        <w:tc>
          <w:tcPr>
            <w:tcW w:w="671" w:type="dxa"/>
            <w:shd w:val="clear" w:color="auto" w:fill="C5E0B3" w:themeFill="accent6" w:themeFillTint="66"/>
            <w:vAlign w:val="center"/>
          </w:tcPr>
          <w:p w14:paraId="34C9F467" w14:textId="64541084" w:rsidR="00242935" w:rsidRPr="005E7E0B" w:rsidRDefault="00A647FE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L.</w:t>
            </w:r>
            <w:r w:rsidR="0056425E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p</w:t>
            </w: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92" w:type="dxa"/>
            <w:shd w:val="clear" w:color="auto" w:fill="C5E0B3" w:themeFill="accent6" w:themeFillTint="66"/>
            <w:vAlign w:val="center"/>
          </w:tcPr>
          <w:p w14:paraId="42B1E41E" w14:textId="77777777" w:rsidR="00242935" w:rsidRPr="005E7E0B" w:rsidRDefault="00242935" w:rsidP="0056425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3D891E6D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Nazwa Wymagania Obligatoryjnego</w:t>
            </w:r>
          </w:p>
        </w:tc>
        <w:tc>
          <w:tcPr>
            <w:tcW w:w="3544" w:type="dxa"/>
            <w:shd w:val="clear" w:color="auto" w:fill="C5E0B3" w:themeFill="accent6" w:themeFillTint="66"/>
            <w:vAlign w:val="center"/>
          </w:tcPr>
          <w:p w14:paraId="50611908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847" w:type="dxa"/>
            <w:shd w:val="clear" w:color="auto" w:fill="C5E0B3" w:themeFill="accent6" w:themeFillTint="66"/>
            <w:vAlign w:val="center"/>
          </w:tcPr>
          <w:p w14:paraId="380A3527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A647FE" w:rsidRPr="005E7E0B" w14:paraId="3E83FCBB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2DF1F445" w14:textId="601EA538" w:rsidR="00A647FE" w:rsidRPr="005E7E0B" w:rsidRDefault="00A647F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9.1</w:t>
            </w:r>
          </w:p>
        </w:tc>
        <w:tc>
          <w:tcPr>
            <w:tcW w:w="1592" w:type="dxa"/>
            <w:vAlign w:val="center"/>
          </w:tcPr>
          <w:p w14:paraId="108D1FE6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3634B8CF" w14:textId="110D802B" w:rsidR="00A647F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1FA2AA74" w14:textId="48DC8DF7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Rodzaj systemu wentylacji</w:t>
            </w:r>
          </w:p>
        </w:tc>
        <w:tc>
          <w:tcPr>
            <w:tcW w:w="3544" w:type="dxa"/>
            <w:vAlign w:val="center"/>
          </w:tcPr>
          <w:p w14:paraId="126DF675" w14:textId="77777777" w:rsidR="00C84CDF" w:rsidRDefault="00A647FE" w:rsidP="00C84CDF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3E71E208" w14:textId="080A8BF2" w:rsidR="00A647FE" w:rsidRPr="0056425E" w:rsidRDefault="00C84CDF" w:rsidP="00C84CD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31F92818" w14:textId="17A77D49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5C720C8B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49B6C83C" w14:textId="23F675F7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9.2</w:t>
            </w:r>
          </w:p>
        </w:tc>
        <w:tc>
          <w:tcPr>
            <w:tcW w:w="1592" w:type="dxa"/>
            <w:vAlign w:val="center"/>
          </w:tcPr>
          <w:p w14:paraId="3896380D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42C9212" w14:textId="75F128AE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3CEC8213" w14:textId="275569B1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Centrala wentylacyjna</w:t>
            </w:r>
          </w:p>
        </w:tc>
        <w:tc>
          <w:tcPr>
            <w:tcW w:w="3544" w:type="dxa"/>
            <w:vAlign w:val="center"/>
          </w:tcPr>
          <w:p w14:paraId="63DC5264" w14:textId="77777777" w:rsidR="00C84CDF" w:rsidRDefault="0056425E" w:rsidP="00C84CDF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5846DBF5" w14:textId="0F7E201B" w:rsidR="0056425E" w:rsidRPr="0056425E" w:rsidRDefault="00C84CDF" w:rsidP="00C84CD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317123AA" w14:textId="74A26354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492DC513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1E581DE5" w14:textId="1EA25AD4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9.3</w:t>
            </w:r>
          </w:p>
        </w:tc>
        <w:tc>
          <w:tcPr>
            <w:tcW w:w="1592" w:type="dxa"/>
            <w:vAlign w:val="center"/>
          </w:tcPr>
          <w:p w14:paraId="40B951FF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357F9529" w14:textId="208B8D70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7A8A1DDB" w14:textId="0C426C26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Elementy wentylacyjne</w:t>
            </w:r>
          </w:p>
        </w:tc>
        <w:tc>
          <w:tcPr>
            <w:tcW w:w="3544" w:type="dxa"/>
            <w:vAlign w:val="center"/>
          </w:tcPr>
          <w:p w14:paraId="1FA86434" w14:textId="39D2C492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1A18EC4B" w14:textId="14C97E36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3AC4ABEA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6AD08573" w14:textId="5588CC98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9.4</w:t>
            </w:r>
          </w:p>
        </w:tc>
        <w:tc>
          <w:tcPr>
            <w:tcW w:w="1592" w:type="dxa"/>
            <w:vAlign w:val="center"/>
          </w:tcPr>
          <w:p w14:paraId="1F993E60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5C9C6F9B" w14:textId="54FABA2C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78727D9F" w14:textId="65D68D78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Lokalizacja czerpni i wyrzutni powietrza</w:t>
            </w:r>
          </w:p>
        </w:tc>
        <w:tc>
          <w:tcPr>
            <w:tcW w:w="3544" w:type="dxa"/>
            <w:vAlign w:val="center"/>
          </w:tcPr>
          <w:p w14:paraId="142D45B8" w14:textId="77777777" w:rsidR="00C84CDF" w:rsidRDefault="0056425E" w:rsidP="00C84CDF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5B4A47AD" w14:textId="10FB984A" w:rsidR="0056425E" w:rsidRPr="0056425E" w:rsidRDefault="00C84CDF" w:rsidP="00C84CD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4BACAF0F" w14:textId="1F0E0AFA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4B8056FC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26040534" w14:textId="5A021E53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9.5</w:t>
            </w:r>
          </w:p>
        </w:tc>
        <w:tc>
          <w:tcPr>
            <w:tcW w:w="1592" w:type="dxa"/>
            <w:vAlign w:val="center"/>
          </w:tcPr>
          <w:p w14:paraId="6EA66205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3486387" w14:textId="000B4A10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0B1ED809" w14:textId="3C06AA6B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Zasilanie elektryczne</w:t>
            </w:r>
          </w:p>
        </w:tc>
        <w:tc>
          <w:tcPr>
            <w:tcW w:w="3544" w:type="dxa"/>
            <w:vAlign w:val="center"/>
          </w:tcPr>
          <w:p w14:paraId="39528845" w14:textId="4C0C91A0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2E4295FA" w14:textId="78C7E638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221608F8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08258DF8" w14:textId="23E8D20C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9.6</w:t>
            </w:r>
          </w:p>
        </w:tc>
        <w:tc>
          <w:tcPr>
            <w:tcW w:w="1592" w:type="dxa"/>
            <w:vAlign w:val="center"/>
          </w:tcPr>
          <w:p w14:paraId="425E90D5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23C426D5" w14:textId="40E70BED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371274A6" w14:textId="19EF28EE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 xml:space="preserve">Hałas </w:t>
            </w:r>
          </w:p>
        </w:tc>
        <w:tc>
          <w:tcPr>
            <w:tcW w:w="3544" w:type="dxa"/>
            <w:vAlign w:val="center"/>
          </w:tcPr>
          <w:p w14:paraId="5A11D1C7" w14:textId="193B89E2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78A9B873" w14:textId="27D7E489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28B3950E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4262C8DE" w14:textId="24EE887A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9.7</w:t>
            </w:r>
          </w:p>
        </w:tc>
        <w:tc>
          <w:tcPr>
            <w:tcW w:w="1592" w:type="dxa"/>
            <w:vAlign w:val="center"/>
          </w:tcPr>
          <w:p w14:paraId="689B4366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62C0BE05" w14:textId="27758CA1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1746A9B3" w14:textId="287467FC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</w:t>
            </w:r>
            <w:r w:rsidRPr="0056425E">
              <w:rPr>
                <w:rStyle w:val="StopkaZnak"/>
                <w:rFonts w:asciiTheme="minorHAnsi" w:hAnsiTheme="minorHAnsi" w:cstheme="minorHAnsi"/>
                <w:color w:val="000000"/>
              </w:rPr>
              <w:t>iczny</w:t>
            </w:r>
            <w:r w:rsidRPr="0056425E">
              <w:rPr>
                <w:rStyle w:val="Domylnaczcionkaakapitu1"/>
                <w:rFonts w:asciiTheme="minorHAnsi" w:hAnsiTheme="minorHAnsi" w:cstheme="minorHAnsi"/>
                <w:color w:val="000000"/>
              </w:rPr>
              <w:t>mi</w:t>
            </w:r>
          </w:p>
        </w:tc>
        <w:tc>
          <w:tcPr>
            <w:tcW w:w="3544" w:type="dxa"/>
            <w:vAlign w:val="center"/>
          </w:tcPr>
          <w:p w14:paraId="0CE8F060" w14:textId="1C256604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5F5A5D21" w14:textId="6C220F4C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41AB116A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0C69FA4E" w14:textId="775EBD74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9.8</w:t>
            </w:r>
          </w:p>
        </w:tc>
        <w:tc>
          <w:tcPr>
            <w:tcW w:w="1592" w:type="dxa"/>
            <w:vAlign w:val="center"/>
          </w:tcPr>
          <w:p w14:paraId="27ADBB58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58B428FF" w14:textId="4EF8D7C4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1295B45A" w14:textId="6B22D326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</w:rPr>
              <w:t xml:space="preserve">Chłodzenie powietrzem wentylacyjnym tzw. </w:t>
            </w:r>
            <w:proofErr w:type="spellStart"/>
            <w:r w:rsidRPr="0056425E">
              <w:rPr>
                <w:rFonts w:asciiTheme="minorHAnsi" w:hAnsiTheme="minorHAnsi" w:cstheme="minorHAnsi"/>
              </w:rPr>
              <w:t>Free</w:t>
            </w:r>
            <w:proofErr w:type="spellEnd"/>
            <w:r w:rsidRPr="0056425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425E">
              <w:rPr>
                <w:rFonts w:asciiTheme="minorHAnsi" w:hAnsiTheme="minorHAnsi" w:cstheme="minorHAnsi"/>
              </w:rPr>
              <w:t>cooling</w:t>
            </w:r>
            <w:proofErr w:type="spellEnd"/>
          </w:p>
        </w:tc>
        <w:tc>
          <w:tcPr>
            <w:tcW w:w="3544" w:type="dxa"/>
            <w:vAlign w:val="center"/>
          </w:tcPr>
          <w:p w14:paraId="248299D6" w14:textId="77777777" w:rsidR="00AA0A57" w:rsidRDefault="0056425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1434A1E3" w14:textId="20672EB8" w:rsidR="0056425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423335FD" w14:textId="68674FA0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41D55919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5AC7D591" w14:textId="0E2DD14E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9.9</w:t>
            </w:r>
          </w:p>
        </w:tc>
        <w:tc>
          <w:tcPr>
            <w:tcW w:w="1592" w:type="dxa"/>
            <w:vAlign w:val="center"/>
          </w:tcPr>
          <w:p w14:paraId="5D25509E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3F58EF25" w14:textId="7B92A638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51DB459E" w14:textId="4A806BC9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3544" w:type="dxa"/>
            <w:vAlign w:val="center"/>
          </w:tcPr>
          <w:p w14:paraId="640A9CCE" w14:textId="3926008E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062E85F2" w14:textId="44CA3AE5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6AF5149F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30C7F929" w14:textId="66AC56FD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9.10</w:t>
            </w:r>
          </w:p>
        </w:tc>
        <w:tc>
          <w:tcPr>
            <w:tcW w:w="1592" w:type="dxa"/>
            <w:vAlign w:val="center"/>
          </w:tcPr>
          <w:p w14:paraId="393A1F25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2AE7503" w14:textId="05C98EBC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79CBA2C4" w14:textId="180118A7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Okap kuchenny</w:t>
            </w:r>
          </w:p>
        </w:tc>
        <w:tc>
          <w:tcPr>
            <w:tcW w:w="3544" w:type="dxa"/>
            <w:vAlign w:val="center"/>
          </w:tcPr>
          <w:p w14:paraId="2DE81052" w14:textId="77777777" w:rsidR="00AA0A57" w:rsidRDefault="0056425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14303FA1" w14:textId="3177FF3E" w:rsidR="0056425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1A05C8CD" w14:textId="54F2CA4B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199203BD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572501C9" w14:textId="2C5DB500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 w:rsidRPr="447EFDA5">
              <w:rPr>
                <w:b/>
                <w:bCs/>
              </w:rPr>
              <w:t>9.11</w:t>
            </w:r>
          </w:p>
        </w:tc>
        <w:tc>
          <w:tcPr>
            <w:tcW w:w="1592" w:type="dxa"/>
            <w:vAlign w:val="center"/>
          </w:tcPr>
          <w:p w14:paraId="5453C8B0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41C256C2" w14:textId="2D46EFDD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5787290A" w14:textId="25A8678B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Regulator pomieszczeniowy B</w:t>
            </w:r>
          </w:p>
        </w:tc>
        <w:tc>
          <w:tcPr>
            <w:tcW w:w="3544" w:type="dxa"/>
            <w:vAlign w:val="center"/>
          </w:tcPr>
          <w:p w14:paraId="773E594B" w14:textId="7292D789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2DF48B55" w14:textId="17D950B9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0A0DB355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67685DEE" w14:textId="6387C26A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 w:rsidRPr="447EFDA5">
              <w:rPr>
                <w:b/>
                <w:bCs/>
              </w:rPr>
              <w:t>9.1</w:t>
            </w:r>
            <w:r w:rsidR="00AB74B9">
              <w:rPr>
                <w:b/>
                <w:bCs/>
              </w:rPr>
              <w:t>2</w:t>
            </w:r>
          </w:p>
        </w:tc>
        <w:tc>
          <w:tcPr>
            <w:tcW w:w="1592" w:type="dxa"/>
            <w:vAlign w:val="center"/>
          </w:tcPr>
          <w:p w14:paraId="095A8091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29E85804" w14:textId="7003029B" w:rsidR="0056425E" w:rsidRPr="0056425E" w:rsidRDefault="0056425E" w:rsidP="0056425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51856226" w14:textId="03F7A7BD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Aplikacja</w:t>
            </w:r>
          </w:p>
        </w:tc>
        <w:tc>
          <w:tcPr>
            <w:tcW w:w="3544" w:type="dxa"/>
            <w:vAlign w:val="center"/>
          </w:tcPr>
          <w:p w14:paraId="30048271" w14:textId="77777777" w:rsidR="00AA0A57" w:rsidRDefault="0056425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05133DB3" w14:textId="6A3A54FE" w:rsidR="0056425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4E32B319" w14:textId="649067FB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10BDAF27" w14:textId="77777777" w:rsidR="0056425E" w:rsidRPr="005E7E0B" w:rsidRDefault="0056425E" w:rsidP="0056425E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0269642" w14:textId="19CA4D54" w:rsidR="704144EC" w:rsidRPr="000715D2" w:rsidRDefault="001E3648" w:rsidP="00D21345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</w:t>
      </w:r>
      <w:r w:rsidR="00301B38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14</w:t>
      </w:r>
      <w:r w:rsidR="704144EC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. </w:t>
      </w:r>
      <w:r w:rsidR="00D21345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Ocena spełnienia Wymagań Obligatoryjnych dla </w:t>
      </w:r>
      <w:r w:rsidR="00A647FE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Centrali wentylacyjnej B w Działaniu 2: „Wentylacja mieszkań”</w:t>
      </w:r>
    </w:p>
    <w:tbl>
      <w:tblPr>
        <w:tblStyle w:val="Tabela-Siatka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985"/>
        <w:gridCol w:w="3402"/>
        <w:gridCol w:w="2220"/>
      </w:tblGrid>
      <w:tr w:rsidR="00A647FE" w:rsidRPr="0056425E" w14:paraId="4CE4BD42" w14:textId="77777777" w:rsidTr="005340FB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FFD8491" w14:textId="5372559D" w:rsidR="00A647FE" w:rsidRPr="0056425E" w:rsidRDefault="0056425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L.p</w:t>
            </w:r>
            <w:r w:rsidR="00A647FE" w:rsidRPr="0056425E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CFF36EC" w14:textId="3F430F7D" w:rsidR="00A647FE" w:rsidRPr="0056425E" w:rsidRDefault="00A647F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/>
              </w:rPr>
              <w:t>Kategoria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390D0638" w14:textId="020E8BF4" w:rsidR="00A647FE" w:rsidRPr="0056425E" w:rsidRDefault="00A647F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A099945" w14:textId="554B4186" w:rsidR="00A647FE" w:rsidRPr="0056425E" w:rsidRDefault="00A647F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2220" w:type="dxa"/>
            <w:shd w:val="clear" w:color="auto" w:fill="C5E0B3" w:themeFill="accent6" w:themeFillTint="66"/>
            <w:vAlign w:val="center"/>
          </w:tcPr>
          <w:p w14:paraId="73AB37AB" w14:textId="0E277116" w:rsidR="00A647FE" w:rsidRPr="0056425E" w:rsidRDefault="00A647F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6425E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A647FE" w:rsidRPr="0056425E" w14:paraId="2595167B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4CB2B86" w14:textId="5D9FEA79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</w:rPr>
              <w:t>10.1</w:t>
            </w:r>
          </w:p>
        </w:tc>
        <w:tc>
          <w:tcPr>
            <w:tcW w:w="1559" w:type="dxa"/>
            <w:vAlign w:val="center"/>
          </w:tcPr>
          <w:p w14:paraId="615192D6" w14:textId="3966431A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117B0FCF" w14:textId="7740A31B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 xml:space="preserve">Zgodność z Dyrektywą </w:t>
            </w:r>
            <w:proofErr w:type="spellStart"/>
            <w:r w:rsidRPr="0056425E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>Ecodesign</w:t>
            </w:r>
            <w:proofErr w:type="spellEnd"/>
          </w:p>
        </w:tc>
        <w:tc>
          <w:tcPr>
            <w:tcW w:w="3402" w:type="dxa"/>
            <w:vAlign w:val="center"/>
          </w:tcPr>
          <w:p w14:paraId="11F5B393" w14:textId="5F7C6509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391A398A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3E1E2598" w14:textId="5354FB89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342B93B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45CD30A" w14:textId="4DDFA4E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</w:rPr>
              <w:t xml:space="preserve">10.2 </w:t>
            </w:r>
          </w:p>
        </w:tc>
        <w:tc>
          <w:tcPr>
            <w:tcW w:w="1559" w:type="dxa"/>
            <w:vAlign w:val="center"/>
          </w:tcPr>
          <w:p w14:paraId="3818F409" w14:textId="24D6998A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3056C919" w14:textId="57CD0BE3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Wentylatory</w:t>
            </w:r>
          </w:p>
        </w:tc>
        <w:tc>
          <w:tcPr>
            <w:tcW w:w="3402" w:type="dxa"/>
            <w:vAlign w:val="center"/>
          </w:tcPr>
          <w:p w14:paraId="67AB5854" w14:textId="77777777" w:rsidR="00AA0A57" w:rsidRDefault="00A647F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0C6D9708" w14:textId="7E56EBED" w:rsidR="00A647FE" w:rsidRPr="0056425E" w:rsidRDefault="00AA0A57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220" w:type="dxa"/>
            <w:vAlign w:val="center"/>
          </w:tcPr>
          <w:p w14:paraId="6347C44D" w14:textId="67A5D01E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56425E" w14:paraId="541E0EBF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42EF803" w14:textId="256EF2FA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</w:rPr>
              <w:t>10.3</w:t>
            </w:r>
          </w:p>
        </w:tc>
        <w:tc>
          <w:tcPr>
            <w:tcW w:w="1559" w:type="dxa"/>
            <w:vAlign w:val="center"/>
          </w:tcPr>
          <w:p w14:paraId="78ED7B08" w14:textId="6914E64E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4995C9FB" w14:textId="61D434CC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00E57096">
              <w:rPr>
                <w:rFonts w:cstheme="minorBidi"/>
                <w:color w:val="000000" w:themeColor="text1"/>
              </w:rPr>
              <w:t>Zestaw filtrów powietrza nawiewanego do Mieszkania</w:t>
            </w:r>
          </w:p>
        </w:tc>
        <w:tc>
          <w:tcPr>
            <w:tcW w:w="3402" w:type="dxa"/>
            <w:vAlign w:val="center"/>
          </w:tcPr>
          <w:p w14:paraId="18EDFFDC" w14:textId="77777777" w:rsidR="00AA0A57" w:rsidRDefault="00A647F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29AC2B84" w14:textId="5F2DF3D3" w:rsidR="00A647F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12728791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4EC76FEF" w14:textId="7D16D962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20A81111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02896F2" w14:textId="1071684D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lastRenderedPageBreak/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4</w:t>
            </w:r>
          </w:p>
        </w:tc>
        <w:tc>
          <w:tcPr>
            <w:tcW w:w="1559" w:type="dxa"/>
            <w:vAlign w:val="center"/>
          </w:tcPr>
          <w:p w14:paraId="5033886C" w14:textId="672B89EF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64056E26" w14:textId="3512A10C" w:rsidR="00A647FE" w:rsidRPr="0056425E" w:rsidRDefault="00A647FE" w:rsidP="59A715FF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 xml:space="preserve">System </w:t>
            </w:r>
            <w:proofErr w:type="spellStart"/>
            <w:r w:rsidRPr="59A715FF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>antyzamrożeniowy</w:t>
            </w:r>
            <w:proofErr w:type="spellEnd"/>
            <w:r w:rsidR="688405CE" w:rsidRPr="59A715FF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 xml:space="preserve"> B</w:t>
            </w:r>
            <w:r w:rsidRPr="59A715FF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 xml:space="preserve"> układu odzysku cie</w:t>
            </w:r>
            <w:r w:rsidRPr="59A715FF">
              <w:rPr>
                <w:rStyle w:val="StopkaZnak"/>
                <w:rFonts w:asciiTheme="minorHAnsi" w:hAnsiTheme="minorHAnsi" w:cstheme="minorBidi"/>
                <w:color w:val="000000" w:themeColor="text1"/>
              </w:rPr>
              <w:t>pła</w:t>
            </w:r>
          </w:p>
        </w:tc>
        <w:tc>
          <w:tcPr>
            <w:tcW w:w="3402" w:type="dxa"/>
            <w:vAlign w:val="center"/>
          </w:tcPr>
          <w:p w14:paraId="55A5713A" w14:textId="2B016390" w:rsidR="003049A9" w:rsidRPr="006A7124" w:rsidRDefault="00A647FE" w:rsidP="003049A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Wnioskodawca we Wniosku zadeklarował, że </w:t>
            </w:r>
            <w:r w:rsidR="003049A9">
              <w:rPr>
                <w:rFonts w:asciiTheme="minorHAnsi" w:eastAsia="Calibri" w:hAnsiTheme="minorHAnsi" w:cstheme="minorHAnsi"/>
                <w:color w:val="000000" w:themeColor="text1"/>
              </w:rPr>
              <w:t xml:space="preserve">spełnia Wymaganie </w:t>
            </w:r>
            <w:r w:rsidR="003049A9" w:rsidRPr="006A7124">
              <w:rPr>
                <w:rFonts w:asciiTheme="minorHAnsi" w:eastAsia="Calibri" w:hAnsiTheme="minorHAnsi" w:cstheme="minorHAnsi"/>
              </w:rPr>
              <w:t>Obligatoryjne</w:t>
            </w:r>
            <w:r w:rsidR="00C74CD6" w:rsidRPr="006A7124">
              <w:rPr>
                <w:rFonts w:asciiTheme="minorHAnsi" w:eastAsia="Calibri" w:hAnsiTheme="minorHAnsi" w:cstheme="minorHAnsi"/>
              </w:rPr>
              <w:t xml:space="preserve"> </w:t>
            </w:r>
            <w:r w:rsidR="003049A9" w:rsidRPr="006A7124">
              <w:rPr>
                <w:rFonts w:ascii="Calibri" w:hAnsi="Calibri" w:cs="Calibri"/>
              </w:rPr>
              <w:t>oraz  </w:t>
            </w:r>
          </w:p>
          <w:p w14:paraId="34013E23" w14:textId="0506FBC2" w:rsidR="00A647FE" w:rsidRPr="006A7124" w:rsidRDefault="003049A9" w:rsidP="003049A9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A7124">
              <w:rPr>
                <w:rFonts w:cs="Calibri"/>
              </w:rPr>
              <w:t>zamieścił uzasadnienie spełnienia Wymagania Obligatoryjnego. </w:t>
            </w:r>
          </w:p>
          <w:p w14:paraId="3F5F9C9E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52083A0E" w14:textId="10F07AAE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D578A8D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CD6DCF2" w14:textId="075DDC1E" w:rsidR="00A647FE" w:rsidRPr="0056425E" w:rsidRDefault="00A647FE" w:rsidP="59A715FF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5</w:t>
            </w:r>
          </w:p>
        </w:tc>
        <w:tc>
          <w:tcPr>
            <w:tcW w:w="1559" w:type="dxa"/>
            <w:vAlign w:val="center"/>
          </w:tcPr>
          <w:p w14:paraId="49E70628" w14:textId="20B014BA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3EE408FE" w14:textId="1E17D77F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Nieszczelność zewnętrzna</w:t>
            </w:r>
          </w:p>
        </w:tc>
        <w:tc>
          <w:tcPr>
            <w:tcW w:w="3402" w:type="dxa"/>
            <w:vAlign w:val="center"/>
          </w:tcPr>
          <w:p w14:paraId="4D39D7A8" w14:textId="01B20094" w:rsidR="00A647FE" w:rsidRPr="0056425E" w:rsidRDefault="00A647FE" w:rsidP="003049A9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3049A9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220" w:type="dxa"/>
            <w:vAlign w:val="center"/>
          </w:tcPr>
          <w:p w14:paraId="3F132AA3" w14:textId="7CC57197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211689E1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6B2D2D" w14:textId="6CF4BC64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6</w:t>
            </w:r>
          </w:p>
        </w:tc>
        <w:tc>
          <w:tcPr>
            <w:tcW w:w="1559" w:type="dxa"/>
            <w:vAlign w:val="center"/>
          </w:tcPr>
          <w:p w14:paraId="64B0C4AD" w14:textId="6F53B00C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6C761CEE" w14:textId="7895BFB5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Nieszczelność wewnętrzna</w:t>
            </w:r>
          </w:p>
        </w:tc>
        <w:tc>
          <w:tcPr>
            <w:tcW w:w="3402" w:type="dxa"/>
            <w:vAlign w:val="center"/>
          </w:tcPr>
          <w:p w14:paraId="330CE59C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0A40BF84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70FFD18A" w14:textId="59930E92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126E55E1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8B44232" w14:textId="6DA05DB7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7</w:t>
            </w:r>
          </w:p>
        </w:tc>
        <w:tc>
          <w:tcPr>
            <w:tcW w:w="1559" w:type="dxa"/>
            <w:vAlign w:val="center"/>
          </w:tcPr>
          <w:p w14:paraId="365C609D" w14:textId="4FE8DCB1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10F348F8" w14:textId="33673FDA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Hałas</w:t>
            </w:r>
          </w:p>
        </w:tc>
        <w:tc>
          <w:tcPr>
            <w:tcW w:w="3402" w:type="dxa"/>
            <w:vAlign w:val="center"/>
          </w:tcPr>
          <w:p w14:paraId="4C1C3D83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60431514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088C88F2" w14:textId="1AA1C0EE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5C44565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DE1416D" w14:textId="550CB23F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8</w:t>
            </w:r>
          </w:p>
        </w:tc>
        <w:tc>
          <w:tcPr>
            <w:tcW w:w="1559" w:type="dxa"/>
            <w:vAlign w:val="center"/>
          </w:tcPr>
          <w:p w14:paraId="3597BE47" w14:textId="5F76770C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196B6ECE" w14:textId="00EFD932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>Obejście odzysku ciepła</w:t>
            </w:r>
          </w:p>
        </w:tc>
        <w:tc>
          <w:tcPr>
            <w:tcW w:w="3402" w:type="dxa"/>
            <w:vAlign w:val="center"/>
          </w:tcPr>
          <w:p w14:paraId="4CA66B9C" w14:textId="77777777" w:rsidR="00AA0A57" w:rsidRDefault="00A647F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684C6B84" w14:textId="0C6C0A17" w:rsidR="00A647F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4986937A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4AD48377" w14:textId="298785AB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6D50A00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D9CA3F" w14:textId="3031F86E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9</w:t>
            </w:r>
          </w:p>
        </w:tc>
        <w:tc>
          <w:tcPr>
            <w:tcW w:w="1559" w:type="dxa"/>
            <w:vAlign w:val="center"/>
          </w:tcPr>
          <w:p w14:paraId="00308D1C" w14:textId="31DDC0F9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61A223D1" w14:textId="2340D039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</w:rPr>
              <w:t xml:space="preserve">Instrukcja obsługi </w:t>
            </w:r>
          </w:p>
        </w:tc>
        <w:tc>
          <w:tcPr>
            <w:tcW w:w="3402" w:type="dxa"/>
            <w:vAlign w:val="center"/>
          </w:tcPr>
          <w:p w14:paraId="757CD44A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444EF0E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0393C40E" w14:textId="78863AAA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61BA9C5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ED95B0" w14:textId="59C5E7BD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10</w:t>
            </w:r>
          </w:p>
        </w:tc>
        <w:tc>
          <w:tcPr>
            <w:tcW w:w="1559" w:type="dxa"/>
            <w:vAlign w:val="center"/>
          </w:tcPr>
          <w:p w14:paraId="46946C29" w14:textId="6E642885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470637F6" w14:textId="13736656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</w:rPr>
              <w:t>Instrukcja montażu i uruchomienia</w:t>
            </w:r>
          </w:p>
        </w:tc>
        <w:tc>
          <w:tcPr>
            <w:tcW w:w="3402" w:type="dxa"/>
            <w:vAlign w:val="center"/>
          </w:tcPr>
          <w:p w14:paraId="18C3F81F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549DB4C1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412C2887" w14:textId="5B2F275B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2A46516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E4CC587" w14:textId="6EA12149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11</w:t>
            </w:r>
          </w:p>
        </w:tc>
        <w:tc>
          <w:tcPr>
            <w:tcW w:w="1559" w:type="dxa"/>
            <w:vAlign w:val="center"/>
          </w:tcPr>
          <w:p w14:paraId="6242B983" w14:textId="7D88324A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34D3BEF7" w14:textId="6CFE2CC7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Odprowadzenie skroplin</w:t>
            </w:r>
          </w:p>
        </w:tc>
        <w:tc>
          <w:tcPr>
            <w:tcW w:w="3402" w:type="dxa"/>
            <w:vAlign w:val="center"/>
          </w:tcPr>
          <w:p w14:paraId="305249DD" w14:textId="7285A3C8" w:rsidR="00AA0A57" w:rsidRDefault="00A647F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t xml:space="preserve"> oraz </w:t>
            </w:r>
          </w:p>
          <w:p w14:paraId="2F10CB14" w14:textId="27CBCD4E" w:rsidR="00A647F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3A51E48B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72B98807" w14:textId="6E0D6A58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1115A647" w14:textId="3D49A2BF" w:rsidR="00FC7197" w:rsidRDefault="00FC7197" w:rsidP="00FC7197">
      <w:pP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</w:pPr>
    </w:p>
    <w:p w14:paraId="4CF54750" w14:textId="68865A37" w:rsidR="009E0F1B" w:rsidRDefault="009E0F1B" w:rsidP="00FC7197">
      <w:pP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</w:pPr>
      <w: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  <w:br w:type="page"/>
      </w:r>
    </w:p>
    <w:p w14:paraId="053FD9B5" w14:textId="77777777" w:rsidR="00FC7197" w:rsidRDefault="00FC7197" w:rsidP="00FC7197">
      <w:pP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</w:pPr>
    </w:p>
    <w:p w14:paraId="712E0E9A" w14:textId="312477DA" w:rsidR="7A7F2680" w:rsidRPr="000715D2" w:rsidRDefault="00301B38" w:rsidP="59A715FF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15</w:t>
      </w:r>
      <w:r w:rsidR="00A647FE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. Ocena spełnienia Wymagań Obligatoryjnych dla</w:t>
      </w:r>
      <w:r w:rsidR="00B263A2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Systemu automatyki </w:t>
      </w:r>
      <w:r w:rsidR="4E429D8A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B </w:t>
      </w:r>
      <w:r w:rsidR="00B263A2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w Działaniu 2: „Wentylacja mieszkań”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985"/>
        <w:gridCol w:w="3402"/>
        <w:gridCol w:w="1989"/>
      </w:tblGrid>
      <w:tr w:rsidR="00B263A2" w:rsidRPr="0056425E" w14:paraId="36EEA9CE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95934F2" w14:textId="3AB8D66D" w:rsidR="00B263A2" w:rsidRPr="0056425E" w:rsidRDefault="00B263A2" w:rsidP="0056425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L.</w:t>
            </w:r>
            <w:r w:rsidR="0056425E"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p</w:t>
            </w: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.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E510A99" w14:textId="02B329BC" w:rsidR="00B263A2" w:rsidRPr="0056425E" w:rsidRDefault="00B263A2" w:rsidP="00B263A2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Kategoria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26104B87" w14:textId="03250798" w:rsidR="00B263A2" w:rsidRPr="0056425E" w:rsidRDefault="00B263A2" w:rsidP="00B263A2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Nazwa Wymagania Obligatoryjnego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5A2E3982" w14:textId="77777777" w:rsidR="00B263A2" w:rsidRPr="0056425E" w:rsidRDefault="00B263A2" w:rsidP="00B263A2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3A61044C" w14:textId="77777777" w:rsidR="00B263A2" w:rsidRPr="0056425E" w:rsidRDefault="00B263A2" w:rsidP="00B263A2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6425E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B263A2" w:rsidRPr="0056425E" w14:paraId="113F1948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CF527A3" w14:textId="4186F94C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</w:t>
            </w:r>
          </w:p>
        </w:tc>
        <w:tc>
          <w:tcPr>
            <w:tcW w:w="1559" w:type="dxa"/>
            <w:vAlign w:val="center"/>
          </w:tcPr>
          <w:p w14:paraId="38D9963D" w14:textId="6AF9C0C2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0E6582D2" w14:textId="5760C110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Programy Systemu automatyki B</w:t>
            </w:r>
          </w:p>
        </w:tc>
        <w:tc>
          <w:tcPr>
            <w:tcW w:w="3402" w:type="dxa"/>
            <w:vAlign w:val="center"/>
          </w:tcPr>
          <w:p w14:paraId="47168CED" w14:textId="555694F8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47292A0D" w14:textId="2F75B8D1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16F0CA1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B9897E" w14:textId="3CB1D681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11.2</w:t>
            </w:r>
          </w:p>
        </w:tc>
        <w:tc>
          <w:tcPr>
            <w:tcW w:w="1559" w:type="dxa"/>
            <w:vAlign w:val="center"/>
          </w:tcPr>
          <w:p w14:paraId="0819D169" w14:textId="5663088F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3D0F9043" w14:textId="77777777" w:rsid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 xml:space="preserve">Obsługa </w:t>
            </w:r>
          </w:p>
          <w:p w14:paraId="61837006" w14:textId="45638E06" w:rsidR="00B263A2" w:rsidRPr="0056425E" w:rsidRDefault="008E386C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00B263A2" w:rsidRPr="0056425E">
              <w:rPr>
                <w:rFonts w:asciiTheme="minorHAnsi" w:hAnsiTheme="minorHAnsi" w:cstheme="minorHAnsi"/>
                <w:color w:val="000000" w:themeColor="text1"/>
              </w:rPr>
              <w:t>rogramu ON</w:t>
            </w:r>
          </w:p>
        </w:tc>
        <w:tc>
          <w:tcPr>
            <w:tcW w:w="3402" w:type="dxa"/>
            <w:vAlign w:val="center"/>
          </w:tcPr>
          <w:p w14:paraId="2837CA66" w14:textId="34AFC4E5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7F5C6738" w14:textId="359B0504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49EEFDE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852920" w14:textId="689396E0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11.3</w:t>
            </w:r>
          </w:p>
        </w:tc>
        <w:tc>
          <w:tcPr>
            <w:tcW w:w="1559" w:type="dxa"/>
            <w:vAlign w:val="center"/>
          </w:tcPr>
          <w:p w14:paraId="77349E50" w14:textId="5D893116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38AA4A77" w14:textId="174C666E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 xml:space="preserve">Obsługa </w:t>
            </w:r>
            <w:r w:rsidR="008E386C">
              <w:rPr>
                <w:rFonts w:asciiTheme="minorHAnsi" w:hAnsiTheme="minorHAnsi" w:cstheme="minorHAnsi"/>
                <w:color w:val="000000"/>
              </w:rPr>
              <w:t>P</w:t>
            </w:r>
            <w:r w:rsidRPr="0056425E">
              <w:rPr>
                <w:rFonts w:asciiTheme="minorHAnsi" w:hAnsiTheme="minorHAnsi" w:cstheme="minorHAnsi"/>
                <w:color w:val="000000"/>
              </w:rPr>
              <w:t>rogramu Przewietrzanie</w:t>
            </w:r>
          </w:p>
        </w:tc>
        <w:tc>
          <w:tcPr>
            <w:tcW w:w="3402" w:type="dxa"/>
            <w:vAlign w:val="center"/>
          </w:tcPr>
          <w:p w14:paraId="6D96C774" w14:textId="562144BB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4C6E98F6" w14:textId="4A2AE373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0B17200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8EFC93" w14:textId="30AC697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11.4</w:t>
            </w:r>
          </w:p>
        </w:tc>
        <w:tc>
          <w:tcPr>
            <w:tcW w:w="1559" w:type="dxa"/>
            <w:vAlign w:val="center"/>
          </w:tcPr>
          <w:p w14:paraId="1DD5B774" w14:textId="5BB380F8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347A34C4" w14:textId="77777777" w:rsid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 xml:space="preserve">Obsługa </w:t>
            </w:r>
          </w:p>
          <w:p w14:paraId="2AEBB02A" w14:textId="6902532A" w:rsidR="00B263A2" w:rsidRPr="0056425E" w:rsidRDefault="008E386C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="00B263A2" w:rsidRPr="0056425E">
              <w:rPr>
                <w:rFonts w:asciiTheme="minorHAnsi" w:hAnsiTheme="minorHAnsi" w:cstheme="minorHAnsi"/>
                <w:color w:val="000000"/>
              </w:rPr>
              <w:t>rogramu Wakacje</w:t>
            </w:r>
          </w:p>
        </w:tc>
        <w:tc>
          <w:tcPr>
            <w:tcW w:w="3402" w:type="dxa"/>
            <w:vAlign w:val="center"/>
          </w:tcPr>
          <w:p w14:paraId="483BE2E6" w14:textId="117E487E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3C7C640D" w14:textId="365CF83A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02957668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134E6E5" w14:textId="4B162481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11.5</w:t>
            </w:r>
          </w:p>
        </w:tc>
        <w:tc>
          <w:tcPr>
            <w:tcW w:w="1559" w:type="dxa"/>
            <w:vAlign w:val="center"/>
          </w:tcPr>
          <w:p w14:paraId="1EAB2CFF" w14:textId="66355E77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75A24722" w14:textId="77777777" w:rsidR="0056425E" w:rsidRPr="00D61AB5" w:rsidRDefault="00B263A2" w:rsidP="00B263A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E57096">
              <w:rPr>
                <w:rFonts w:cstheme="minorBidi"/>
                <w:color w:val="000000" w:themeColor="text1"/>
              </w:rPr>
              <w:t xml:space="preserve">Przegrzewanie Mieszkania </w:t>
            </w:r>
          </w:p>
          <w:p w14:paraId="27E9F0AE" w14:textId="37DBAD35" w:rsidR="00B263A2" w:rsidRPr="0056425E" w:rsidRDefault="7F286C62" w:rsidP="59A715FF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006A7124">
              <w:rPr>
                <w:color w:val="000000" w:themeColor="text1"/>
              </w:rPr>
              <w:t>P</w:t>
            </w:r>
            <w:r w:rsidR="00B263A2" w:rsidRPr="006A7124">
              <w:rPr>
                <w:color w:val="000000" w:themeColor="text1"/>
              </w:rPr>
              <w:t>rogramu ON</w:t>
            </w:r>
          </w:p>
        </w:tc>
        <w:tc>
          <w:tcPr>
            <w:tcW w:w="3402" w:type="dxa"/>
            <w:vAlign w:val="center"/>
          </w:tcPr>
          <w:p w14:paraId="5E9E258D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58C8F53A" w14:textId="0190A43F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30748EC2" w14:textId="04CEFC3B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022173A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EC23A9" w14:textId="019439E1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11.6</w:t>
            </w:r>
          </w:p>
        </w:tc>
        <w:tc>
          <w:tcPr>
            <w:tcW w:w="1559" w:type="dxa"/>
            <w:vAlign w:val="center"/>
          </w:tcPr>
          <w:p w14:paraId="594555F2" w14:textId="0F69A541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53FEFE74" w14:textId="7C0FBEF5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00E57096">
              <w:rPr>
                <w:rFonts w:cstheme="minorBidi"/>
                <w:color w:val="000000" w:themeColor="text1"/>
              </w:rPr>
              <w:t>Przechłodzenie Mieszkania dla Programu ON</w:t>
            </w:r>
          </w:p>
        </w:tc>
        <w:tc>
          <w:tcPr>
            <w:tcW w:w="3402" w:type="dxa"/>
            <w:vAlign w:val="center"/>
          </w:tcPr>
          <w:p w14:paraId="63385A8E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7874844D" w14:textId="24F9BE22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290467D9" w14:textId="7777777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2910BCA3" w14:textId="5ECD91FC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5DB02F37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85EE7F2" w14:textId="26CB0DC2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11.7</w:t>
            </w:r>
          </w:p>
        </w:tc>
        <w:tc>
          <w:tcPr>
            <w:tcW w:w="1559" w:type="dxa"/>
            <w:vAlign w:val="center"/>
          </w:tcPr>
          <w:p w14:paraId="125ADCEC" w14:textId="41EF2DC9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406ABAC0" w14:textId="77777777" w:rsidR="0056425E" w:rsidRDefault="00B263A2" w:rsidP="00B263A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66A59012">
              <w:rPr>
                <w:rFonts w:asciiTheme="minorHAnsi" w:hAnsiTheme="minorHAnsi" w:cstheme="minorBidi"/>
                <w:color w:val="000000" w:themeColor="text1"/>
              </w:rPr>
              <w:t xml:space="preserve">Obsługa </w:t>
            </w:r>
          </w:p>
          <w:p w14:paraId="42D9F7D1" w14:textId="6D8FCAFA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66A59012">
              <w:rPr>
                <w:rFonts w:asciiTheme="minorHAnsi" w:hAnsiTheme="minorHAnsi" w:cstheme="minorBidi"/>
                <w:color w:val="000000" w:themeColor="text1"/>
              </w:rPr>
              <w:t>Programu Noc</w:t>
            </w:r>
          </w:p>
        </w:tc>
        <w:tc>
          <w:tcPr>
            <w:tcW w:w="3402" w:type="dxa"/>
            <w:vAlign w:val="center"/>
          </w:tcPr>
          <w:p w14:paraId="38697225" w14:textId="41116CE8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404CCF0E" w14:textId="7461BBD8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2939C547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B1036BC" w14:textId="79840C5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11.8</w:t>
            </w:r>
          </w:p>
        </w:tc>
        <w:tc>
          <w:tcPr>
            <w:tcW w:w="1559" w:type="dxa"/>
            <w:vAlign w:val="center"/>
          </w:tcPr>
          <w:p w14:paraId="3F8CFA5F" w14:textId="2A750877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1E6DF1F2" w14:textId="35AD19B9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00E57096">
              <w:rPr>
                <w:rFonts w:cstheme="minorBidi"/>
                <w:color w:val="000000" w:themeColor="text1"/>
              </w:rPr>
              <w:t xml:space="preserve">Chłodzenie powietrzem wentylacyjnym tzw. </w:t>
            </w:r>
            <w:proofErr w:type="spellStart"/>
            <w:r w:rsidRPr="00E57096">
              <w:rPr>
                <w:rFonts w:cstheme="minorBidi"/>
                <w:color w:val="000000" w:themeColor="text1"/>
              </w:rPr>
              <w:t>Free</w:t>
            </w:r>
            <w:proofErr w:type="spellEnd"/>
            <w:r w:rsidRPr="00E57096">
              <w:rPr>
                <w:rFonts w:cstheme="minorBidi"/>
                <w:color w:val="000000" w:themeColor="text1"/>
              </w:rPr>
              <w:t xml:space="preserve"> </w:t>
            </w:r>
            <w:proofErr w:type="spellStart"/>
            <w:r w:rsidRPr="00E57096">
              <w:rPr>
                <w:rFonts w:cstheme="minorBidi"/>
                <w:color w:val="000000" w:themeColor="text1"/>
              </w:rPr>
              <w:t>cooling</w:t>
            </w:r>
            <w:proofErr w:type="spellEnd"/>
          </w:p>
        </w:tc>
        <w:tc>
          <w:tcPr>
            <w:tcW w:w="3402" w:type="dxa"/>
            <w:vAlign w:val="center"/>
          </w:tcPr>
          <w:p w14:paraId="329305AF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1F055F8C" w14:textId="1BFFEF81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2C2F2F63" w14:textId="4F1E6309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6DF76E8B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52063E" w14:textId="160A0563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11.9</w:t>
            </w:r>
          </w:p>
        </w:tc>
        <w:tc>
          <w:tcPr>
            <w:tcW w:w="1559" w:type="dxa"/>
            <w:vAlign w:val="center"/>
          </w:tcPr>
          <w:p w14:paraId="691F5050" w14:textId="7B9B74D8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7158FE20" w14:textId="1547A6A6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Sterowanie według zapotrzebowania w Programie ON</w:t>
            </w:r>
          </w:p>
        </w:tc>
        <w:tc>
          <w:tcPr>
            <w:tcW w:w="3402" w:type="dxa"/>
            <w:vAlign w:val="center"/>
          </w:tcPr>
          <w:p w14:paraId="49B79D5A" w14:textId="6DC9A658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241C550C" w14:textId="62976F7E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45FE72AF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858CBBF" w14:textId="02E80B03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lastRenderedPageBreak/>
              <w:t>11.10</w:t>
            </w:r>
          </w:p>
        </w:tc>
        <w:tc>
          <w:tcPr>
            <w:tcW w:w="1559" w:type="dxa"/>
            <w:vAlign w:val="center"/>
          </w:tcPr>
          <w:p w14:paraId="118D44F7" w14:textId="2CC960C9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739B84C1" w14:textId="50B5E02C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Równoważenie strumieni powietrza</w:t>
            </w:r>
          </w:p>
        </w:tc>
        <w:tc>
          <w:tcPr>
            <w:tcW w:w="3402" w:type="dxa"/>
            <w:vAlign w:val="center"/>
          </w:tcPr>
          <w:p w14:paraId="3040D5D4" w14:textId="7777777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4257E747" w14:textId="7777777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415070A6" w14:textId="023ABA7F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070B4EAE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2905F" w14:textId="1812CA21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11.11</w:t>
            </w:r>
          </w:p>
        </w:tc>
        <w:tc>
          <w:tcPr>
            <w:tcW w:w="1559" w:type="dxa"/>
            <w:vAlign w:val="center"/>
          </w:tcPr>
          <w:p w14:paraId="24E95C76" w14:textId="0E800885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278CED71" w14:textId="31E099D0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Kody błędów</w:t>
            </w:r>
          </w:p>
        </w:tc>
        <w:tc>
          <w:tcPr>
            <w:tcW w:w="3402" w:type="dxa"/>
            <w:vAlign w:val="center"/>
          </w:tcPr>
          <w:p w14:paraId="47873098" w14:textId="207CC621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28600778" w14:textId="306899ED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4E2DF47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7D612A5" w14:textId="1FE0E43C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11.12</w:t>
            </w:r>
          </w:p>
        </w:tc>
        <w:tc>
          <w:tcPr>
            <w:tcW w:w="1559" w:type="dxa"/>
            <w:vAlign w:val="center"/>
          </w:tcPr>
          <w:p w14:paraId="4A962EF0" w14:textId="5ACBAA8F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7E9395B5" w14:textId="4493DBFA" w:rsidR="00B263A2" w:rsidRPr="0056425E" w:rsidRDefault="32D74153" w:rsidP="59A715FF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>Pomiar</w:t>
            </w:r>
            <w:r w:rsidR="00B263A2" w:rsidRPr="59A715FF">
              <w:rPr>
                <w:rFonts w:asciiTheme="minorHAnsi" w:hAnsiTheme="minorHAnsi" w:cstheme="minorBidi"/>
                <w:color w:val="000000" w:themeColor="text1"/>
              </w:rPr>
              <w:t xml:space="preserve"> zużycia energii elektrycznej </w:t>
            </w:r>
          </w:p>
        </w:tc>
        <w:tc>
          <w:tcPr>
            <w:tcW w:w="3402" w:type="dxa"/>
            <w:vAlign w:val="center"/>
          </w:tcPr>
          <w:p w14:paraId="79B4443B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717BCF16" w14:textId="776AD92D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35C47E4C" w14:textId="7294CA00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7F6934DF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7AA8F74" w14:textId="2DDC919D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11.13</w:t>
            </w:r>
          </w:p>
        </w:tc>
        <w:tc>
          <w:tcPr>
            <w:tcW w:w="1559" w:type="dxa"/>
            <w:vAlign w:val="center"/>
          </w:tcPr>
          <w:p w14:paraId="654E441C" w14:textId="01CAF214" w:rsidR="00B263A2" w:rsidRPr="0056425E" w:rsidRDefault="00B263A2" w:rsidP="00B263A2">
            <w:pPr>
              <w:spacing w:line="259" w:lineRule="auto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0697C077" w14:textId="61B5AC06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</w:rPr>
              <w:t>Informacja o czynnościach serwisowych</w:t>
            </w:r>
          </w:p>
        </w:tc>
        <w:tc>
          <w:tcPr>
            <w:tcW w:w="3402" w:type="dxa"/>
            <w:vAlign w:val="center"/>
          </w:tcPr>
          <w:p w14:paraId="06BF43FD" w14:textId="0448DB4F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72A00192" w14:textId="490C94AC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1A9F0E3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1E5284" w14:textId="11955C51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11.14</w:t>
            </w:r>
          </w:p>
        </w:tc>
        <w:tc>
          <w:tcPr>
            <w:tcW w:w="1559" w:type="dxa"/>
            <w:vAlign w:val="center"/>
          </w:tcPr>
          <w:p w14:paraId="60503D09" w14:textId="2A035CC1" w:rsidR="00B263A2" w:rsidRPr="0056425E" w:rsidRDefault="00B263A2" w:rsidP="00B263A2">
            <w:pPr>
              <w:spacing w:line="259" w:lineRule="auto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01426D20" w14:textId="5E0A1CF9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</w:rPr>
              <w:t>Zmiana czasu: letni/zimowy</w:t>
            </w:r>
          </w:p>
        </w:tc>
        <w:tc>
          <w:tcPr>
            <w:tcW w:w="3402" w:type="dxa"/>
            <w:vAlign w:val="center"/>
          </w:tcPr>
          <w:p w14:paraId="6C61097D" w14:textId="6ADEE6CB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61B5E856" w14:textId="4DF4FB85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7ED96BC3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D2B77C" w14:textId="3EBA4354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11.15</w:t>
            </w:r>
          </w:p>
        </w:tc>
        <w:tc>
          <w:tcPr>
            <w:tcW w:w="1559" w:type="dxa"/>
            <w:vAlign w:val="center"/>
          </w:tcPr>
          <w:p w14:paraId="5ED5F3B3" w14:textId="0AB5CEB4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50F30A58" w14:textId="7BC7730E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6425E">
              <w:rPr>
                <w:rFonts w:asciiTheme="minorHAnsi" w:hAnsiTheme="minorHAnsi" w:cstheme="minorHAnsi"/>
              </w:rPr>
              <w:t>Centralny system nadzorujący</w:t>
            </w:r>
          </w:p>
        </w:tc>
        <w:tc>
          <w:tcPr>
            <w:tcW w:w="3402" w:type="dxa"/>
            <w:vAlign w:val="center"/>
          </w:tcPr>
          <w:p w14:paraId="4512178D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16E0B686" w14:textId="591A834A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45C70361" w14:textId="09322EB4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4E5024A1" w14:textId="77777777" w:rsidR="0056425E" w:rsidRDefault="0056425E" w:rsidP="0056425E">
      <w:pPr>
        <w:rPr>
          <w:rStyle w:val="Domylnaczcionkaakapitu1"/>
          <w:rFonts w:eastAsia="Calibri Light"/>
        </w:rPr>
      </w:pPr>
    </w:p>
    <w:p w14:paraId="761955B9" w14:textId="77777777" w:rsidR="0056425E" w:rsidRDefault="0056425E" w:rsidP="0056425E">
      <w:pPr>
        <w:rPr>
          <w:rStyle w:val="Domylnaczcionkaakapitu1"/>
          <w:rFonts w:eastAsia="Calibri Light"/>
        </w:rPr>
      </w:pPr>
    </w:p>
    <w:p w14:paraId="76723423" w14:textId="739A00B0" w:rsidR="00B263A2" w:rsidRPr="000715D2" w:rsidRDefault="00301B38" w:rsidP="00B263A2">
      <w:pPr>
        <w:pStyle w:val="Podtytu"/>
        <w:rPr>
          <w:rStyle w:val="Domylnaczcionkaakapitu1"/>
          <w:rFonts w:eastAsia="Calibri Light"/>
        </w:rPr>
      </w:pPr>
      <w:r w:rsidRPr="59A715FF">
        <w:rPr>
          <w:rStyle w:val="Domylnaczcionkaakapitu1"/>
          <w:rFonts w:eastAsia="Calibri Light"/>
        </w:rPr>
        <w:t>Tabela 16</w:t>
      </w:r>
      <w:r w:rsidR="00B263A2" w:rsidRPr="59A715FF">
        <w:rPr>
          <w:rStyle w:val="Domylnaczcionkaakapitu1"/>
          <w:rFonts w:eastAsia="Calibri Light"/>
        </w:rPr>
        <w:t>. Ocena spełnienia Wymagań Obligatoryjnych dla Regulatora pomieszczeniowego B w Działaniu 2: „</w:t>
      </w:r>
      <w:r w:rsidR="00B263A2" w:rsidRPr="00E57096">
        <w:rPr>
          <w:rStyle w:val="Domylnaczcionkaakapitu1"/>
          <w:rFonts w:eastAsia="Calibri Light"/>
          <w:i/>
        </w:rPr>
        <w:t>Wentylacja mieszkań</w:t>
      </w:r>
      <w:r w:rsidR="00B263A2" w:rsidRPr="59A715FF">
        <w:rPr>
          <w:rStyle w:val="Domylnaczcionkaakapitu1"/>
          <w:rFonts w:eastAsia="Calibri Light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2061"/>
        <w:gridCol w:w="3042"/>
        <w:gridCol w:w="1989"/>
      </w:tblGrid>
      <w:tr w:rsidR="00E773F0" w:rsidRPr="00070C2B" w14:paraId="6F22BBB3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4246A27" w14:textId="3B938AF4" w:rsidR="00E773F0" w:rsidRPr="00070C2B" w:rsidRDefault="00070C2B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L.p</w:t>
            </w:r>
            <w:r w:rsidR="00E773F0" w:rsidRPr="00070C2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44094218" w14:textId="409E7ED4" w:rsidR="00E773F0" w:rsidRPr="00070C2B" w:rsidRDefault="00E773F0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Kategoria</w:t>
            </w:r>
          </w:p>
        </w:tc>
        <w:tc>
          <w:tcPr>
            <w:tcW w:w="2061" w:type="dxa"/>
            <w:shd w:val="clear" w:color="auto" w:fill="C5E0B3" w:themeFill="accent6" w:themeFillTint="66"/>
            <w:vAlign w:val="center"/>
          </w:tcPr>
          <w:p w14:paraId="32396A16" w14:textId="5BD51127" w:rsidR="00E773F0" w:rsidRPr="00070C2B" w:rsidRDefault="00E773F0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042" w:type="dxa"/>
            <w:shd w:val="clear" w:color="auto" w:fill="C5E0B3" w:themeFill="accent6" w:themeFillTint="66"/>
            <w:vAlign w:val="center"/>
          </w:tcPr>
          <w:p w14:paraId="5FA79FE3" w14:textId="77777777" w:rsidR="00E773F0" w:rsidRPr="00070C2B" w:rsidRDefault="00E773F0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3CADB5C3" w14:textId="77777777" w:rsidR="00E773F0" w:rsidRPr="00070C2B" w:rsidRDefault="00E773F0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070C2B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E773F0" w:rsidRPr="00070C2B" w14:paraId="29529B1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287B545" w14:textId="4DC20568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</w:t>
            </w:r>
          </w:p>
        </w:tc>
        <w:tc>
          <w:tcPr>
            <w:tcW w:w="1843" w:type="dxa"/>
            <w:vAlign w:val="center"/>
          </w:tcPr>
          <w:p w14:paraId="4B41D9A1" w14:textId="34CE705B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3846CCDB" w14:textId="31EB28DF" w:rsidR="00E773F0" w:rsidRPr="00070C2B" w:rsidRDefault="4D89978F" w:rsidP="59A715FF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</w:rPr>
              <w:t>Współpraca</w:t>
            </w:r>
            <w:r w:rsidR="3859B5FC" w:rsidRPr="59A715FF">
              <w:rPr>
                <w:rFonts w:asciiTheme="minorHAnsi" w:hAnsiTheme="minorHAnsi" w:cstheme="minorBidi"/>
              </w:rPr>
              <w:t xml:space="preserve"> Regulatora pomieszczeniowego B z Systemem automatyki</w:t>
            </w:r>
            <w:r w:rsidR="1E59DBA9" w:rsidRPr="59A715FF">
              <w:rPr>
                <w:rFonts w:asciiTheme="minorHAnsi" w:hAnsiTheme="minorHAnsi" w:cstheme="minorBidi"/>
              </w:rPr>
              <w:t xml:space="preserve"> B</w:t>
            </w:r>
          </w:p>
        </w:tc>
        <w:tc>
          <w:tcPr>
            <w:tcW w:w="3042" w:type="dxa"/>
            <w:vAlign w:val="center"/>
          </w:tcPr>
          <w:p w14:paraId="118E56CC" w14:textId="77777777" w:rsidR="00AA0A57" w:rsidRDefault="00E773F0" w:rsidP="00AA0A57"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6916B36F" w14:textId="258BCEBA" w:rsidR="00E773F0" w:rsidRPr="00070C2B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26EE918D" w14:textId="2A84A2E5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21495B3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14F5DB" w14:textId="03DC05D4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12.2</w:t>
            </w:r>
          </w:p>
        </w:tc>
        <w:tc>
          <w:tcPr>
            <w:tcW w:w="1843" w:type="dxa"/>
            <w:vAlign w:val="center"/>
          </w:tcPr>
          <w:p w14:paraId="7C28C259" w14:textId="46C1B5DC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42B4D0D6" w14:textId="62A15F1D" w:rsidR="00E773F0" w:rsidRPr="00070C2B" w:rsidRDefault="00E773F0" w:rsidP="00E773F0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Program Przewietrzanie</w:t>
            </w:r>
          </w:p>
        </w:tc>
        <w:tc>
          <w:tcPr>
            <w:tcW w:w="3042" w:type="dxa"/>
            <w:vAlign w:val="center"/>
          </w:tcPr>
          <w:p w14:paraId="3014F4E0" w14:textId="5FFBB53B" w:rsidR="00E773F0" w:rsidRPr="00070C2B" w:rsidRDefault="00E773F0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2F0300FB" w14:textId="6C779609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71FA306D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63D82D6" w14:textId="7731C0C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12.3</w:t>
            </w:r>
          </w:p>
        </w:tc>
        <w:tc>
          <w:tcPr>
            <w:tcW w:w="1843" w:type="dxa"/>
            <w:vAlign w:val="center"/>
          </w:tcPr>
          <w:p w14:paraId="50D0F926" w14:textId="28F4AF9D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7BF3037D" w14:textId="7F8675A1" w:rsidR="00E773F0" w:rsidRPr="00070C2B" w:rsidRDefault="3859B5FC" w:rsidP="59A715FF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 xml:space="preserve">Parametry pracy </w:t>
            </w:r>
            <w:r w:rsidR="41E4B1A2" w:rsidRPr="59A715FF">
              <w:rPr>
                <w:rFonts w:asciiTheme="minorHAnsi" w:hAnsiTheme="minorHAnsi" w:cstheme="minorBidi"/>
                <w:color w:val="000000" w:themeColor="text1"/>
              </w:rPr>
              <w:t>P</w:t>
            </w:r>
            <w:r w:rsidRPr="59A715FF">
              <w:rPr>
                <w:rFonts w:asciiTheme="minorHAnsi" w:hAnsiTheme="minorHAnsi" w:cstheme="minorBidi"/>
                <w:color w:val="000000" w:themeColor="text1"/>
              </w:rPr>
              <w:t>rogramu Przewietrzanie</w:t>
            </w:r>
          </w:p>
        </w:tc>
        <w:tc>
          <w:tcPr>
            <w:tcW w:w="3042" w:type="dxa"/>
            <w:vAlign w:val="center"/>
          </w:tcPr>
          <w:p w14:paraId="34D9C6B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1A89746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5BC00E87" w14:textId="012D1AEA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lastRenderedPageBreak/>
              <w:t xml:space="preserve">Ocena na zasadzie „spełniono/nie spełniono” na podstawie Wniosku </w:t>
            </w:r>
          </w:p>
        </w:tc>
      </w:tr>
      <w:tr w:rsidR="00E773F0" w:rsidRPr="00070C2B" w14:paraId="3C396C4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620A835" w14:textId="4F261E46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12.4</w:t>
            </w:r>
          </w:p>
        </w:tc>
        <w:tc>
          <w:tcPr>
            <w:tcW w:w="1843" w:type="dxa"/>
            <w:vAlign w:val="center"/>
          </w:tcPr>
          <w:p w14:paraId="4DE1AE3A" w14:textId="37433929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65E5D104" w14:textId="4223A978" w:rsidR="00E773F0" w:rsidRPr="00070C2B" w:rsidRDefault="00E773F0" w:rsidP="00E773F0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Program Wakacje</w:t>
            </w:r>
          </w:p>
        </w:tc>
        <w:tc>
          <w:tcPr>
            <w:tcW w:w="3042" w:type="dxa"/>
            <w:vAlign w:val="center"/>
          </w:tcPr>
          <w:p w14:paraId="3C90808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0E9EF750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38263C0" w14:textId="6F4795CC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43D4136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AD99A" w14:textId="621261BA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12.5</w:t>
            </w:r>
          </w:p>
        </w:tc>
        <w:tc>
          <w:tcPr>
            <w:tcW w:w="1843" w:type="dxa"/>
            <w:vAlign w:val="center"/>
          </w:tcPr>
          <w:p w14:paraId="0F7A9036" w14:textId="383DD5E3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6BFB21FC" w14:textId="645BAD4D" w:rsidR="00E773F0" w:rsidRPr="00070C2B" w:rsidRDefault="3859B5FC" w:rsidP="59A715FF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 xml:space="preserve">Parametry pracy </w:t>
            </w:r>
            <w:r w:rsidR="2137243B" w:rsidRPr="59A715FF">
              <w:rPr>
                <w:rFonts w:asciiTheme="minorHAnsi" w:hAnsiTheme="minorHAnsi" w:cstheme="minorBidi"/>
                <w:color w:val="000000" w:themeColor="text1"/>
              </w:rPr>
              <w:t>P</w:t>
            </w:r>
            <w:r w:rsidRPr="59A715FF">
              <w:rPr>
                <w:rFonts w:asciiTheme="minorHAnsi" w:hAnsiTheme="minorHAnsi" w:cstheme="minorBidi"/>
                <w:color w:val="000000" w:themeColor="text1"/>
              </w:rPr>
              <w:t>rogramu Wakacje</w:t>
            </w:r>
          </w:p>
        </w:tc>
        <w:tc>
          <w:tcPr>
            <w:tcW w:w="3042" w:type="dxa"/>
            <w:vAlign w:val="center"/>
          </w:tcPr>
          <w:p w14:paraId="1C53C480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54A61108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1E83208" w14:textId="10A25F85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2805D86E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9F84C1A" w14:textId="7024D153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12.6</w:t>
            </w:r>
          </w:p>
        </w:tc>
        <w:tc>
          <w:tcPr>
            <w:tcW w:w="1843" w:type="dxa"/>
            <w:vAlign w:val="center"/>
          </w:tcPr>
          <w:p w14:paraId="058C6674" w14:textId="6155FE99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76431DEB" w14:textId="34BBB6DC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  <w:color w:val="000000" w:themeColor="text1"/>
              </w:rPr>
              <w:t>Program Noc</w:t>
            </w:r>
          </w:p>
        </w:tc>
        <w:tc>
          <w:tcPr>
            <w:tcW w:w="3042" w:type="dxa"/>
            <w:vAlign w:val="center"/>
          </w:tcPr>
          <w:p w14:paraId="07DFBFE7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DD1BA64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61E84E04" w14:textId="7325E583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42EA764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34CB9CC" w14:textId="0DDFC5AA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12.7</w:t>
            </w:r>
          </w:p>
        </w:tc>
        <w:tc>
          <w:tcPr>
            <w:tcW w:w="1843" w:type="dxa"/>
            <w:vAlign w:val="center"/>
          </w:tcPr>
          <w:p w14:paraId="318085AD" w14:textId="355D85A3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2A950B07" w14:textId="2966A96E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00E57096">
              <w:rPr>
                <w:rFonts w:cstheme="minorBidi"/>
                <w:color w:val="000000" w:themeColor="text1"/>
              </w:rPr>
              <w:t>Parametry Programu Noc</w:t>
            </w:r>
          </w:p>
        </w:tc>
        <w:tc>
          <w:tcPr>
            <w:tcW w:w="3042" w:type="dxa"/>
            <w:vAlign w:val="center"/>
          </w:tcPr>
          <w:p w14:paraId="32D4D978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AA7A6D6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7CB83C33" w14:textId="5E80C291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2E14BE15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7C83E1C" w14:textId="2DAF773F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12.8</w:t>
            </w:r>
          </w:p>
        </w:tc>
        <w:tc>
          <w:tcPr>
            <w:tcW w:w="1843" w:type="dxa"/>
            <w:vAlign w:val="center"/>
          </w:tcPr>
          <w:p w14:paraId="18039A7B" w14:textId="596FFCB0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5D4A2025" w14:textId="63A600B2" w:rsidR="00E773F0" w:rsidRPr="00070C2B" w:rsidRDefault="00E773F0" w:rsidP="00E773F0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Program OFF</w:t>
            </w:r>
          </w:p>
        </w:tc>
        <w:tc>
          <w:tcPr>
            <w:tcW w:w="3042" w:type="dxa"/>
            <w:vAlign w:val="center"/>
          </w:tcPr>
          <w:p w14:paraId="7FC025D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0979D49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21DCC8EC" w14:textId="44EB86C6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4094735B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CCCF5E1" w14:textId="230BE526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12.9</w:t>
            </w:r>
          </w:p>
        </w:tc>
        <w:tc>
          <w:tcPr>
            <w:tcW w:w="1843" w:type="dxa"/>
            <w:vAlign w:val="center"/>
          </w:tcPr>
          <w:p w14:paraId="0E01B92B" w14:textId="46C39D22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732966FB" w14:textId="2C146114" w:rsidR="00E773F0" w:rsidRPr="00070C2B" w:rsidRDefault="3859B5FC" w:rsidP="59A715FF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</w:rPr>
              <w:t xml:space="preserve">Program </w:t>
            </w:r>
            <w:r w:rsidR="02DC8DDC" w:rsidRPr="59A715FF">
              <w:rPr>
                <w:rFonts w:asciiTheme="minorHAnsi" w:hAnsiTheme="minorHAnsi" w:cstheme="minorBidi"/>
              </w:rPr>
              <w:t>ON</w:t>
            </w:r>
          </w:p>
        </w:tc>
        <w:tc>
          <w:tcPr>
            <w:tcW w:w="3042" w:type="dxa"/>
            <w:vAlign w:val="center"/>
          </w:tcPr>
          <w:p w14:paraId="1660AC8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15C6E4D9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A4628B6" w14:textId="63617E0B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6F18BFA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A1A4E77" w14:textId="1845A9D2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12.10</w:t>
            </w:r>
          </w:p>
        </w:tc>
        <w:tc>
          <w:tcPr>
            <w:tcW w:w="1843" w:type="dxa"/>
            <w:vAlign w:val="center"/>
          </w:tcPr>
          <w:p w14:paraId="7E40EDFD" w14:textId="4A8E0E33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1BF6FD0C" w14:textId="4EEE0F44" w:rsidR="00E773F0" w:rsidRPr="00070C2B" w:rsidRDefault="3859B5FC" w:rsidP="59A715FF">
            <w:pPr>
              <w:spacing w:line="259" w:lineRule="auto"/>
              <w:rPr>
                <w:rFonts w:asciiTheme="minorHAnsi" w:hAnsiTheme="minorHAnsi" w:cstheme="minorBidi"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 xml:space="preserve">Parametry pracy </w:t>
            </w:r>
            <w:r w:rsidR="20FD57DD" w:rsidRPr="59A715FF">
              <w:rPr>
                <w:rFonts w:asciiTheme="minorHAnsi" w:hAnsiTheme="minorHAnsi" w:cstheme="minorBidi"/>
                <w:color w:val="000000" w:themeColor="text1"/>
              </w:rPr>
              <w:t>P</w:t>
            </w:r>
            <w:r w:rsidRPr="59A715FF">
              <w:rPr>
                <w:rFonts w:asciiTheme="minorHAnsi" w:hAnsiTheme="minorHAnsi" w:cstheme="minorBidi"/>
                <w:color w:val="000000" w:themeColor="text1"/>
              </w:rPr>
              <w:t xml:space="preserve">rogramu </w:t>
            </w:r>
            <w:r w:rsidR="7AC4B94C" w:rsidRPr="59A715FF">
              <w:rPr>
                <w:rFonts w:asciiTheme="minorHAnsi" w:hAnsiTheme="minorHAnsi" w:cstheme="minorBidi"/>
                <w:color w:val="000000" w:themeColor="text1"/>
              </w:rPr>
              <w:t>ON</w:t>
            </w:r>
          </w:p>
        </w:tc>
        <w:tc>
          <w:tcPr>
            <w:tcW w:w="3042" w:type="dxa"/>
            <w:vAlign w:val="center"/>
          </w:tcPr>
          <w:p w14:paraId="6D566BD4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773A63E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1ABD66AD" w14:textId="4834177C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0CCD635C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C79F4" w14:textId="14604F8B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12.11</w:t>
            </w:r>
          </w:p>
        </w:tc>
        <w:tc>
          <w:tcPr>
            <w:tcW w:w="1843" w:type="dxa"/>
            <w:vAlign w:val="center"/>
          </w:tcPr>
          <w:p w14:paraId="795F3FDB" w14:textId="64BD3B05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5621B9EE" w14:textId="4135F458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Pomiar temperatury powietrza</w:t>
            </w:r>
          </w:p>
        </w:tc>
        <w:tc>
          <w:tcPr>
            <w:tcW w:w="3042" w:type="dxa"/>
            <w:vAlign w:val="center"/>
          </w:tcPr>
          <w:p w14:paraId="66E6C596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3E36FB6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5E58B966" w14:textId="487EF0B3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4412B7A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E698A14" w14:textId="67C4F55B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12.12</w:t>
            </w:r>
          </w:p>
        </w:tc>
        <w:tc>
          <w:tcPr>
            <w:tcW w:w="1843" w:type="dxa"/>
            <w:vAlign w:val="center"/>
          </w:tcPr>
          <w:p w14:paraId="71E2E9F1" w14:textId="75942B74" w:rsidR="00E773F0" w:rsidRPr="00070C2B" w:rsidRDefault="00E773F0" w:rsidP="00E773F0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2935CA19" w14:textId="3FC57576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Pomiar wilgotności względnej</w:t>
            </w:r>
          </w:p>
        </w:tc>
        <w:tc>
          <w:tcPr>
            <w:tcW w:w="3042" w:type="dxa"/>
            <w:vAlign w:val="center"/>
          </w:tcPr>
          <w:p w14:paraId="0F96EB30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BC95C91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66F0EF21" w14:textId="74A3ADE6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19BF3659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1B71E2" w14:textId="22F5C9A0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12.13</w:t>
            </w:r>
          </w:p>
        </w:tc>
        <w:tc>
          <w:tcPr>
            <w:tcW w:w="1843" w:type="dxa"/>
            <w:vAlign w:val="center"/>
          </w:tcPr>
          <w:p w14:paraId="40ECAF23" w14:textId="6C46DCDE" w:rsidR="00E773F0" w:rsidRPr="00070C2B" w:rsidRDefault="00E773F0" w:rsidP="00E773F0">
            <w:pPr>
              <w:spacing w:line="259" w:lineRule="auto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5307A8DB" w14:textId="36EFBD4F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</w:rPr>
              <w:t>Pomiar stężenie CO</w:t>
            </w:r>
            <w:r w:rsidRPr="00070C2B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3042" w:type="dxa"/>
            <w:vAlign w:val="center"/>
          </w:tcPr>
          <w:p w14:paraId="67E5BCE9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738D314D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AA93E14" w14:textId="65CB5E3D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52734358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794A6D5" w14:textId="4117B3A4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lastRenderedPageBreak/>
              <w:t>12.14</w:t>
            </w:r>
          </w:p>
        </w:tc>
        <w:tc>
          <w:tcPr>
            <w:tcW w:w="1843" w:type="dxa"/>
            <w:vAlign w:val="center"/>
          </w:tcPr>
          <w:p w14:paraId="7CD1238D" w14:textId="283AA133" w:rsidR="00E773F0" w:rsidRPr="00070C2B" w:rsidRDefault="00E773F0" w:rsidP="00E773F0">
            <w:pPr>
              <w:spacing w:line="259" w:lineRule="auto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7E4DC0D2" w14:textId="003A8BED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</w:rPr>
              <w:t>Pomiar koncentracji PM2.5</w:t>
            </w:r>
          </w:p>
        </w:tc>
        <w:tc>
          <w:tcPr>
            <w:tcW w:w="3042" w:type="dxa"/>
            <w:vAlign w:val="center"/>
          </w:tcPr>
          <w:p w14:paraId="07EB280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636AA7F8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DBACDBB" w14:textId="2548B2A6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73485FA3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EB5A97" w14:textId="3D3C3009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12.15</w:t>
            </w:r>
          </w:p>
        </w:tc>
        <w:tc>
          <w:tcPr>
            <w:tcW w:w="1843" w:type="dxa"/>
            <w:vAlign w:val="center"/>
          </w:tcPr>
          <w:p w14:paraId="21FF219B" w14:textId="3EF3C0DD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53B90D7A" w14:textId="1DCC8DCE" w:rsidR="00E773F0" w:rsidRPr="00070C2B" w:rsidRDefault="3859B5FC" w:rsidP="59A715FF">
            <w:pPr>
              <w:spacing w:line="259" w:lineRule="auto"/>
              <w:rPr>
                <w:rFonts w:asciiTheme="minorHAnsi" w:hAnsiTheme="minorHAnsi" w:cstheme="minorBidi"/>
              </w:rPr>
            </w:pPr>
            <w:r w:rsidRPr="59A715FF">
              <w:rPr>
                <w:rFonts w:asciiTheme="minorHAnsi" w:hAnsiTheme="minorHAnsi" w:cstheme="minorBidi"/>
              </w:rPr>
              <w:t xml:space="preserve">Nastawa temperatury powietrza w </w:t>
            </w:r>
            <w:r w:rsidR="3EC8493D" w:rsidRPr="59A715FF">
              <w:rPr>
                <w:rFonts w:asciiTheme="minorHAnsi" w:hAnsiTheme="minorHAnsi" w:cstheme="minorBidi"/>
              </w:rPr>
              <w:t>Mieszkaniu</w:t>
            </w:r>
          </w:p>
        </w:tc>
        <w:tc>
          <w:tcPr>
            <w:tcW w:w="3042" w:type="dxa"/>
            <w:vAlign w:val="center"/>
          </w:tcPr>
          <w:p w14:paraId="7D46D6C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1ABCD12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56E6E768" w14:textId="4EAECB89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50669E10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D2F337E" w14:textId="5D855457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12.16</w:t>
            </w:r>
          </w:p>
        </w:tc>
        <w:tc>
          <w:tcPr>
            <w:tcW w:w="1843" w:type="dxa"/>
            <w:vAlign w:val="center"/>
          </w:tcPr>
          <w:p w14:paraId="56D73234" w14:textId="206ADED8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18ADCF08" w14:textId="4B68D31B" w:rsidR="00E773F0" w:rsidRPr="00070C2B" w:rsidRDefault="3859B5FC" w:rsidP="59A715FF">
            <w:pPr>
              <w:spacing w:line="259" w:lineRule="auto"/>
              <w:rPr>
                <w:rFonts w:asciiTheme="minorHAnsi" w:hAnsiTheme="minorHAnsi" w:cstheme="minorBidi"/>
              </w:rPr>
            </w:pPr>
            <w:r w:rsidRPr="59A715FF">
              <w:rPr>
                <w:rFonts w:asciiTheme="minorHAnsi" w:hAnsiTheme="minorHAnsi" w:cstheme="minorBidi"/>
              </w:rPr>
              <w:t xml:space="preserve">Obsługa wielu Central wentylacyjnych B przez </w:t>
            </w:r>
            <w:r w:rsidR="4925471A" w:rsidRPr="59A715FF">
              <w:rPr>
                <w:rFonts w:asciiTheme="minorHAnsi" w:hAnsiTheme="minorHAnsi" w:cstheme="minorBidi"/>
              </w:rPr>
              <w:t>R</w:t>
            </w:r>
            <w:r w:rsidRPr="59A715FF">
              <w:rPr>
                <w:rFonts w:asciiTheme="minorHAnsi" w:hAnsiTheme="minorHAnsi" w:cstheme="minorBidi"/>
              </w:rPr>
              <w:t>egulator pomieszczeniowy B</w:t>
            </w:r>
          </w:p>
        </w:tc>
        <w:tc>
          <w:tcPr>
            <w:tcW w:w="3042" w:type="dxa"/>
            <w:vAlign w:val="center"/>
          </w:tcPr>
          <w:p w14:paraId="0C206B6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5EEC2D16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258A9443" w14:textId="1323AE51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231606B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5054183" w14:textId="08F66AD1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12.17</w:t>
            </w:r>
          </w:p>
        </w:tc>
        <w:tc>
          <w:tcPr>
            <w:tcW w:w="1843" w:type="dxa"/>
            <w:vAlign w:val="center"/>
          </w:tcPr>
          <w:p w14:paraId="55AEF2E4" w14:textId="03A65DD8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33A8E66D" w14:textId="6B4E6A7D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C2B">
              <w:rPr>
                <w:rFonts w:asciiTheme="minorHAnsi" w:hAnsiTheme="minorHAnsi" w:cstheme="minorHAnsi"/>
              </w:rPr>
              <w:t>Parametry prezentowane na wyświetlaczu Regulatora pomieszczeniowego B</w:t>
            </w:r>
          </w:p>
        </w:tc>
        <w:tc>
          <w:tcPr>
            <w:tcW w:w="3042" w:type="dxa"/>
            <w:vAlign w:val="center"/>
          </w:tcPr>
          <w:p w14:paraId="65A42EE1" w14:textId="77777777" w:rsidR="00AA0A57" w:rsidRDefault="00E773F0" w:rsidP="00AA0A57"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719CB604" w14:textId="58004940" w:rsidR="00E773F0" w:rsidRPr="00070C2B" w:rsidRDefault="00AA0A57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23FFB02A" w14:textId="663782A6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55C1056B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C8C4A09" w14:textId="668B3E6B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12.18</w:t>
            </w:r>
          </w:p>
        </w:tc>
        <w:tc>
          <w:tcPr>
            <w:tcW w:w="1843" w:type="dxa"/>
            <w:vAlign w:val="center"/>
          </w:tcPr>
          <w:p w14:paraId="4D00EE4C" w14:textId="433FDA4C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Regulator pomieszczeniowy B</w:t>
            </w:r>
          </w:p>
        </w:tc>
        <w:tc>
          <w:tcPr>
            <w:tcW w:w="2061" w:type="dxa"/>
            <w:vAlign w:val="center"/>
          </w:tcPr>
          <w:p w14:paraId="37C2A7D6" w14:textId="4D05EE4A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C2B">
              <w:rPr>
                <w:rFonts w:asciiTheme="minorHAnsi" w:hAnsiTheme="minorHAnsi" w:cstheme="minorHAnsi"/>
              </w:rPr>
              <w:t>Łączność z bezprzewodowymi siłownikami termostatycznych zaworów grzejnikowych</w:t>
            </w:r>
          </w:p>
        </w:tc>
        <w:tc>
          <w:tcPr>
            <w:tcW w:w="3042" w:type="dxa"/>
            <w:vAlign w:val="center"/>
          </w:tcPr>
          <w:p w14:paraId="14C8389B" w14:textId="77777777" w:rsidR="00AA0A57" w:rsidRDefault="00E773F0" w:rsidP="00AA0A57"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2217EE8C" w14:textId="1E06F963" w:rsidR="00E773F0" w:rsidRPr="00070C2B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41AD887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395A3C1D" w14:textId="52D5309A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6C5CD3AB" w14:textId="759DE288" w:rsidR="00301B38" w:rsidRDefault="00301B38" w:rsidP="00136998">
      <w:pPr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</w:p>
    <w:p w14:paraId="120B1D07" w14:textId="1A85B4D1" w:rsidR="00B263A2" w:rsidRPr="000715D2" w:rsidRDefault="00B263A2" w:rsidP="00B263A2">
      <w:pPr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Tabela </w:t>
      </w:r>
      <w:r w:rsidR="00301B38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17</w:t>
      </w: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. Ocena spełnienia Wymagań Obligatoryjnych dla Aplikacji w Działaniu 2: „</w:t>
      </w:r>
      <w:r w:rsidRPr="00AD7808">
        <w:rPr>
          <w:rStyle w:val="Domylnaczcionkaakapitu1"/>
          <w:rFonts w:eastAsia="Calibri Light"/>
          <w:i/>
          <w:color w:val="595959" w:themeColor="text1" w:themeTint="A6"/>
          <w:spacing w:val="15"/>
          <w:sz w:val="22"/>
          <w:szCs w:val="22"/>
        </w:rPr>
        <w:t>Wentylacja mieszkań</w:t>
      </w: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2061"/>
        <w:gridCol w:w="3042"/>
        <w:gridCol w:w="1989"/>
      </w:tblGrid>
      <w:tr w:rsidR="007E5401" w:rsidRPr="00136998" w14:paraId="23035176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CFDAE91" w14:textId="1BCEA955" w:rsidR="007E5401" w:rsidRPr="00136998" w:rsidRDefault="007E5401" w:rsidP="00136998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L.</w:t>
            </w:r>
            <w:r w:rsidR="00136998">
              <w:rPr>
                <w:rFonts w:asciiTheme="minorHAnsi" w:hAnsiTheme="minorHAnsi" w:cstheme="minorHAnsi"/>
                <w:b/>
                <w:bCs/>
              </w:rPr>
              <w:t>p</w:t>
            </w:r>
            <w:r w:rsidRPr="0013699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7B1EA8A5" w14:textId="75CB6D44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Kategoria</w:t>
            </w:r>
          </w:p>
        </w:tc>
        <w:tc>
          <w:tcPr>
            <w:tcW w:w="2061" w:type="dxa"/>
            <w:shd w:val="clear" w:color="auto" w:fill="C5E0B3" w:themeFill="accent6" w:themeFillTint="66"/>
            <w:vAlign w:val="center"/>
          </w:tcPr>
          <w:p w14:paraId="6238B614" w14:textId="626960FA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042" w:type="dxa"/>
            <w:shd w:val="clear" w:color="auto" w:fill="C5E0B3" w:themeFill="accent6" w:themeFillTint="66"/>
            <w:vAlign w:val="center"/>
          </w:tcPr>
          <w:p w14:paraId="34AE0C16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14127446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136998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7E5401" w:rsidRPr="00136998" w14:paraId="5F98A9F9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158DFE7" w14:textId="258D6DB2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13.1.</w:t>
            </w:r>
          </w:p>
        </w:tc>
        <w:tc>
          <w:tcPr>
            <w:tcW w:w="1843" w:type="dxa"/>
            <w:vAlign w:val="center"/>
          </w:tcPr>
          <w:p w14:paraId="5992780F" w14:textId="0E1FF255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6314BACD" w14:textId="76665354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Język</w:t>
            </w:r>
          </w:p>
        </w:tc>
        <w:tc>
          <w:tcPr>
            <w:tcW w:w="3042" w:type="dxa"/>
            <w:vAlign w:val="center"/>
          </w:tcPr>
          <w:p w14:paraId="551BEA17" w14:textId="0C88524D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2AF04BCC" w14:textId="46412900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62EB685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EBD9FA0" w14:textId="2D9E15DE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13.2</w:t>
            </w:r>
          </w:p>
        </w:tc>
        <w:tc>
          <w:tcPr>
            <w:tcW w:w="1843" w:type="dxa"/>
            <w:vAlign w:val="center"/>
          </w:tcPr>
          <w:p w14:paraId="4BA1CC16" w14:textId="05360D1D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191F57B7" w14:textId="2749D5B5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Instrukcja</w:t>
            </w:r>
          </w:p>
        </w:tc>
        <w:tc>
          <w:tcPr>
            <w:tcW w:w="3042" w:type="dxa"/>
            <w:vAlign w:val="center"/>
          </w:tcPr>
          <w:p w14:paraId="32354630" w14:textId="64CA1B74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40D267F8" w14:textId="001FB631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16396E4D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C0EA3E0" w14:textId="2B180A94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13.3</w:t>
            </w:r>
          </w:p>
        </w:tc>
        <w:tc>
          <w:tcPr>
            <w:tcW w:w="1843" w:type="dxa"/>
            <w:vAlign w:val="center"/>
          </w:tcPr>
          <w:p w14:paraId="58B1B326" w14:textId="312CFEE4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34328C80" w14:textId="4C616BA5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Wersje oprogramowania</w:t>
            </w:r>
          </w:p>
        </w:tc>
        <w:tc>
          <w:tcPr>
            <w:tcW w:w="3042" w:type="dxa"/>
            <w:vAlign w:val="center"/>
          </w:tcPr>
          <w:p w14:paraId="775A9663" w14:textId="388C15EC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69485032" w14:textId="0027CCA2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1CA92BEC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449352C" w14:textId="466405B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13.4</w:t>
            </w:r>
          </w:p>
        </w:tc>
        <w:tc>
          <w:tcPr>
            <w:tcW w:w="1843" w:type="dxa"/>
            <w:vAlign w:val="center"/>
          </w:tcPr>
          <w:p w14:paraId="7789B179" w14:textId="497A206B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786A5CA6" w14:textId="7A33A096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Funkcjonalność</w:t>
            </w:r>
          </w:p>
        </w:tc>
        <w:tc>
          <w:tcPr>
            <w:tcW w:w="3042" w:type="dxa"/>
            <w:vAlign w:val="center"/>
          </w:tcPr>
          <w:p w14:paraId="710E2E81" w14:textId="77777777" w:rsidR="00AA0A57" w:rsidRDefault="007E5401" w:rsidP="00AA0A57"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4C1DEE25" w14:textId="16767398" w:rsidR="007E5401" w:rsidRPr="00136998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3345ED30" w14:textId="3B6876E6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50C0F663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106BC47" w14:textId="291A8412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lastRenderedPageBreak/>
              <w:t>13.5</w:t>
            </w:r>
          </w:p>
        </w:tc>
        <w:tc>
          <w:tcPr>
            <w:tcW w:w="1843" w:type="dxa"/>
            <w:vAlign w:val="center"/>
          </w:tcPr>
          <w:p w14:paraId="1A71A478" w14:textId="10EC1C26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14BF5DAC" w14:textId="25E23100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 xml:space="preserve">Konta </w:t>
            </w:r>
            <w:r w:rsidR="00555F10">
              <w:rPr>
                <w:rFonts w:asciiTheme="minorHAnsi" w:hAnsiTheme="minorHAnsi" w:cstheme="minorHAnsi"/>
              </w:rPr>
              <w:t>Użytkownik</w:t>
            </w:r>
            <w:r w:rsidRPr="00136998">
              <w:rPr>
                <w:rFonts w:asciiTheme="minorHAnsi" w:hAnsiTheme="minorHAnsi" w:cstheme="minorHAnsi"/>
              </w:rPr>
              <w:t>ów</w:t>
            </w:r>
          </w:p>
        </w:tc>
        <w:tc>
          <w:tcPr>
            <w:tcW w:w="3042" w:type="dxa"/>
            <w:vAlign w:val="center"/>
          </w:tcPr>
          <w:p w14:paraId="24975732" w14:textId="1C51DEFD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5CF8D2EF" w14:textId="76B2392C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4FB1F65C" w14:textId="77777777" w:rsidR="00136998" w:rsidRPr="000715D2" w:rsidRDefault="00136998" w:rsidP="00136998">
      <w:pPr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</w:p>
    <w:p w14:paraId="64E29080" w14:textId="54190923" w:rsidR="00B263A2" w:rsidRPr="000715D2" w:rsidRDefault="00301B38" w:rsidP="00F0641A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Tabela 18</w:t>
      </w:r>
      <w:r w:rsidR="007E540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. Ocena spełnienia Wymagań Obligatoryjnych dla Centralnego systemu nadzorującego w Działaniu 2: „Wentylacja mieszkań”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984"/>
        <w:gridCol w:w="3261"/>
        <w:gridCol w:w="1847"/>
      </w:tblGrid>
      <w:tr w:rsidR="007E5401" w:rsidRPr="00136998" w14:paraId="6D7436FD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A4AFD30" w14:textId="0B05C5AC" w:rsidR="007E5401" w:rsidRPr="00136998" w:rsidRDefault="007E5401" w:rsidP="00136998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</w:rPr>
              <w:t>L.</w:t>
            </w:r>
            <w:r w:rsidR="00136998">
              <w:rPr>
                <w:rFonts w:asciiTheme="minorHAnsi" w:hAnsiTheme="minorHAnsi" w:cstheme="minorHAnsi"/>
                <w:b/>
              </w:rPr>
              <w:t>p</w:t>
            </w:r>
            <w:r w:rsidRPr="0013699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09E00DC1" w14:textId="7130C9B3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Kategoria</w:t>
            </w:r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737C6D7E" w14:textId="3822B431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Nazwa Wymagania Obligatoryjnego</w:t>
            </w:r>
          </w:p>
        </w:tc>
        <w:tc>
          <w:tcPr>
            <w:tcW w:w="3261" w:type="dxa"/>
            <w:shd w:val="clear" w:color="auto" w:fill="C5E0B3" w:themeFill="accent6" w:themeFillTint="66"/>
            <w:vAlign w:val="center"/>
          </w:tcPr>
          <w:p w14:paraId="07816673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847" w:type="dxa"/>
            <w:shd w:val="clear" w:color="auto" w:fill="C5E0B3" w:themeFill="accent6" w:themeFillTint="66"/>
            <w:vAlign w:val="center"/>
          </w:tcPr>
          <w:p w14:paraId="0A43FE02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136998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7E5401" w:rsidRPr="00136998" w14:paraId="5562891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E6E84D1" w14:textId="6B91AC8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14.1</w:t>
            </w:r>
          </w:p>
        </w:tc>
        <w:tc>
          <w:tcPr>
            <w:tcW w:w="1843" w:type="dxa"/>
            <w:vAlign w:val="center"/>
          </w:tcPr>
          <w:p w14:paraId="10EA17FA" w14:textId="390A8BDC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Centralny system nadzorujący</w:t>
            </w:r>
          </w:p>
        </w:tc>
        <w:tc>
          <w:tcPr>
            <w:tcW w:w="1984" w:type="dxa"/>
            <w:vAlign w:val="center"/>
          </w:tcPr>
          <w:p w14:paraId="7FA68152" w14:textId="0EA6FB6C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color w:val="000000"/>
              </w:rPr>
              <w:t>Parametry pracy</w:t>
            </w:r>
          </w:p>
        </w:tc>
        <w:tc>
          <w:tcPr>
            <w:tcW w:w="3261" w:type="dxa"/>
            <w:vAlign w:val="center"/>
          </w:tcPr>
          <w:p w14:paraId="148FD592" w14:textId="77777777" w:rsidR="00AA0A57" w:rsidRDefault="007E5401" w:rsidP="00AA0A57"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31BC2D23" w14:textId="5FB8B8A2" w:rsidR="007E5401" w:rsidRPr="00136998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1B1C656B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47" w:type="dxa"/>
            <w:vAlign w:val="center"/>
          </w:tcPr>
          <w:p w14:paraId="2B6B7B36" w14:textId="47764F2B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46F0B1FF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031A287" w14:textId="4A1DF5FD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14.2</w:t>
            </w:r>
          </w:p>
        </w:tc>
        <w:tc>
          <w:tcPr>
            <w:tcW w:w="1843" w:type="dxa"/>
            <w:vAlign w:val="center"/>
          </w:tcPr>
          <w:p w14:paraId="4B34DBDA" w14:textId="21881930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Centralny system nadzorujący</w:t>
            </w:r>
          </w:p>
        </w:tc>
        <w:tc>
          <w:tcPr>
            <w:tcW w:w="1984" w:type="dxa"/>
            <w:vAlign w:val="center"/>
          </w:tcPr>
          <w:p w14:paraId="45E3069F" w14:textId="3393563B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 xml:space="preserve">Minimalna liczba Systemów wentylacyjnych </w:t>
            </w:r>
            <w:r w:rsidR="008E386C">
              <w:rPr>
                <w:rFonts w:asciiTheme="minorHAnsi" w:hAnsiTheme="minorHAnsi" w:cstheme="minorHAnsi"/>
              </w:rPr>
              <w:t xml:space="preserve">B </w:t>
            </w:r>
            <w:r w:rsidRPr="00136998">
              <w:rPr>
                <w:rFonts w:asciiTheme="minorHAnsi" w:hAnsiTheme="minorHAnsi" w:cstheme="minorHAnsi"/>
              </w:rPr>
              <w:t>podłączonych do Centralnego systemu nadzorującego</w:t>
            </w:r>
          </w:p>
        </w:tc>
        <w:tc>
          <w:tcPr>
            <w:tcW w:w="3261" w:type="dxa"/>
            <w:vAlign w:val="center"/>
          </w:tcPr>
          <w:p w14:paraId="3181E618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5F64E283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47" w:type="dxa"/>
            <w:vAlign w:val="center"/>
          </w:tcPr>
          <w:p w14:paraId="3C52937B" w14:textId="009E0B2A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57E117CE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AE95516" w14:textId="603E0481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14.3</w:t>
            </w:r>
          </w:p>
        </w:tc>
        <w:tc>
          <w:tcPr>
            <w:tcW w:w="1843" w:type="dxa"/>
            <w:vAlign w:val="center"/>
          </w:tcPr>
          <w:p w14:paraId="0471F17B" w14:textId="16B2B2A1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Centralny system nadzorujący</w:t>
            </w:r>
          </w:p>
        </w:tc>
        <w:tc>
          <w:tcPr>
            <w:tcW w:w="1984" w:type="dxa"/>
            <w:vAlign w:val="center"/>
          </w:tcPr>
          <w:p w14:paraId="2249AFE9" w14:textId="7D263831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Aktualizacja oprogramowania</w:t>
            </w:r>
          </w:p>
        </w:tc>
        <w:tc>
          <w:tcPr>
            <w:tcW w:w="3261" w:type="dxa"/>
            <w:vAlign w:val="center"/>
          </w:tcPr>
          <w:p w14:paraId="1F2E56C3" w14:textId="77777777" w:rsidR="00AA0A57" w:rsidRDefault="007E5401" w:rsidP="00AA0A57"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7FEE4845" w14:textId="4C90184F" w:rsidR="007E5401" w:rsidRPr="00136998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73577BF8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47" w:type="dxa"/>
            <w:vAlign w:val="center"/>
          </w:tcPr>
          <w:p w14:paraId="7E3BD180" w14:textId="3D25B288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5AA821D8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15B20DC" w14:textId="37E3B33C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14.4</w:t>
            </w:r>
          </w:p>
        </w:tc>
        <w:tc>
          <w:tcPr>
            <w:tcW w:w="1843" w:type="dxa"/>
            <w:vAlign w:val="center"/>
          </w:tcPr>
          <w:p w14:paraId="50088EC2" w14:textId="3685EC13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Centralny system nadzorujący</w:t>
            </w:r>
          </w:p>
        </w:tc>
        <w:tc>
          <w:tcPr>
            <w:tcW w:w="1984" w:type="dxa"/>
            <w:vAlign w:val="center"/>
          </w:tcPr>
          <w:p w14:paraId="7359859C" w14:textId="0401FF59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 xml:space="preserve">Instrukcja obsługi </w:t>
            </w:r>
          </w:p>
        </w:tc>
        <w:tc>
          <w:tcPr>
            <w:tcW w:w="3261" w:type="dxa"/>
            <w:vAlign w:val="center"/>
          </w:tcPr>
          <w:p w14:paraId="4C67A968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3FDADED0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47" w:type="dxa"/>
            <w:vAlign w:val="center"/>
          </w:tcPr>
          <w:p w14:paraId="4AA297D8" w14:textId="7EB01F21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70D5EAC0" w14:textId="54C118B7" w:rsidR="00136998" w:rsidRDefault="00136998" w:rsidP="00136998">
      <w:pPr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  <w:highlight w:val="yellow"/>
        </w:rPr>
      </w:pPr>
    </w:p>
    <w:p w14:paraId="6DBBFC67" w14:textId="01943B8B" w:rsidR="007E5401" w:rsidRPr="000715D2" w:rsidRDefault="00301B38" w:rsidP="00F0641A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Tabela 19</w:t>
      </w:r>
      <w:r w:rsidR="007E540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. Ocena spełnienia Wymagań Obligatoryjnych dla Demonstratora</w:t>
      </w:r>
      <w:r w:rsidR="7C09487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B</w:t>
      </w:r>
      <w:r w:rsidR="007E540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w Działaniu 2: „</w:t>
      </w:r>
      <w:r w:rsidR="007E5401" w:rsidRPr="00AD7808">
        <w:rPr>
          <w:rStyle w:val="Domylnaczcionkaakapitu1"/>
          <w:rFonts w:eastAsia="Calibri Light"/>
          <w:i/>
          <w:color w:val="595959" w:themeColor="text1" w:themeTint="A6"/>
          <w:spacing w:val="15"/>
          <w:sz w:val="22"/>
          <w:szCs w:val="22"/>
        </w:rPr>
        <w:t>Wentylacja mieszkań</w:t>
      </w:r>
      <w:r w:rsidR="007E540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985"/>
        <w:gridCol w:w="3260"/>
        <w:gridCol w:w="2018"/>
      </w:tblGrid>
      <w:tr w:rsidR="003878B6" w:rsidRPr="00136998" w14:paraId="66E290CB" w14:textId="77777777" w:rsidTr="59A715FF">
        <w:tc>
          <w:tcPr>
            <w:tcW w:w="675" w:type="dxa"/>
            <w:shd w:val="clear" w:color="auto" w:fill="C5E0B3" w:themeFill="accent6" w:themeFillTint="66"/>
            <w:vAlign w:val="center"/>
          </w:tcPr>
          <w:p w14:paraId="3D6D05A8" w14:textId="2AF15D3B" w:rsidR="007E5401" w:rsidRPr="00136998" w:rsidRDefault="00136998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L.p</w:t>
            </w:r>
            <w:r w:rsidR="007E5401" w:rsidRPr="0013699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A7EC18B" w14:textId="3E18B32E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Kategoria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0BD3BE3A" w14:textId="69B747C6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</w:rPr>
              <w:t>Nazwa Wymagania Obligatoryjnego</w:t>
            </w:r>
          </w:p>
        </w:tc>
        <w:tc>
          <w:tcPr>
            <w:tcW w:w="3260" w:type="dxa"/>
            <w:shd w:val="clear" w:color="auto" w:fill="C5E0B3" w:themeFill="accent6" w:themeFillTint="66"/>
            <w:vAlign w:val="center"/>
          </w:tcPr>
          <w:p w14:paraId="55356A8C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2018" w:type="dxa"/>
            <w:shd w:val="clear" w:color="auto" w:fill="C5E0B3" w:themeFill="accent6" w:themeFillTint="66"/>
            <w:vAlign w:val="center"/>
          </w:tcPr>
          <w:p w14:paraId="7D454E87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136998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7E5401" w:rsidRPr="00136998" w14:paraId="248F3B31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1CD9B069" w14:textId="13E2D946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15.1</w:t>
            </w:r>
          </w:p>
        </w:tc>
        <w:tc>
          <w:tcPr>
            <w:tcW w:w="1701" w:type="dxa"/>
            <w:vAlign w:val="center"/>
          </w:tcPr>
          <w:p w14:paraId="66517EDD" w14:textId="64468D58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5F7CD281" w14:textId="5996ACBE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Wielkość</w:t>
            </w:r>
          </w:p>
        </w:tc>
        <w:tc>
          <w:tcPr>
            <w:tcW w:w="3260" w:type="dxa"/>
            <w:vAlign w:val="center"/>
          </w:tcPr>
          <w:p w14:paraId="0BD3F643" w14:textId="355B0EB3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5D9B2960" w14:textId="1F138212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60671445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25DE8F2F" w14:textId="0512E100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15.2</w:t>
            </w:r>
          </w:p>
        </w:tc>
        <w:tc>
          <w:tcPr>
            <w:tcW w:w="1701" w:type="dxa"/>
            <w:vAlign w:val="center"/>
          </w:tcPr>
          <w:p w14:paraId="6627C362" w14:textId="1D0700F1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1E7F611E" w14:textId="3300AC2D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3260" w:type="dxa"/>
            <w:vAlign w:val="center"/>
          </w:tcPr>
          <w:p w14:paraId="5BD36B9C" w14:textId="014FC87D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58D437A2" w14:textId="4496A10F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4BA2E147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6D8193C6" w14:textId="3975F96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lastRenderedPageBreak/>
              <w:t>15.3</w:t>
            </w:r>
          </w:p>
        </w:tc>
        <w:tc>
          <w:tcPr>
            <w:tcW w:w="1701" w:type="dxa"/>
            <w:vAlign w:val="center"/>
          </w:tcPr>
          <w:p w14:paraId="1F0F04AC" w14:textId="225E5608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1E330A23" w14:textId="50115944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Gwarancja – przedmiot umowy</w:t>
            </w:r>
          </w:p>
        </w:tc>
        <w:tc>
          <w:tcPr>
            <w:tcW w:w="3260" w:type="dxa"/>
            <w:vAlign w:val="center"/>
          </w:tcPr>
          <w:p w14:paraId="757587E9" w14:textId="6CCB269E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38EBDDA5" w14:textId="793A7143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541A8933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42A92E92" w14:textId="7224DF98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15.4</w:t>
            </w:r>
          </w:p>
        </w:tc>
        <w:tc>
          <w:tcPr>
            <w:tcW w:w="1701" w:type="dxa"/>
            <w:vAlign w:val="center"/>
          </w:tcPr>
          <w:p w14:paraId="6F6C5F58" w14:textId="7F75E064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2B9297AD" w14:textId="55C03DCE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Gwarancja</w:t>
            </w:r>
          </w:p>
        </w:tc>
        <w:tc>
          <w:tcPr>
            <w:tcW w:w="3260" w:type="dxa"/>
            <w:vAlign w:val="center"/>
          </w:tcPr>
          <w:p w14:paraId="31D1801F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4D2CE88C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4EE2210B" w14:textId="6D93A34C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7EBCE945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190E3A14" w14:textId="3C4B9045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15.5</w:t>
            </w:r>
          </w:p>
        </w:tc>
        <w:tc>
          <w:tcPr>
            <w:tcW w:w="1701" w:type="dxa"/>
            <w:vAlign w:val="center"/>
          </w:tcPr>
          <w:p w14:paraId="51D6CEDB" w14:textId="72520D9E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38CA8D3D" w14:textId="7021AB2C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Instrukcja obsługi</w:t>
            </w:r>
          </w:p>
        </w:tc>
        <w:tc>
          <w:tcPr>
            <w:tcW w:w="3260" w:type="dxa"/>
            <w:vAlign w:val="center"/>
          </w:tcPr>
          <w:p w14:paraId="06EBCEB0" w14:textId="489578FB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1F64F2A2" w14:textId="7A4A3ABE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01EF693A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304DF3A7" w14:textId="5342ABD6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15.6</w:t>
            </w:r>
          </w:p>
        </w:tc>
        <w:tc>
          <w:tcPr>
            <w:tcW w:w="1701" w:type="dxa"/>
            <w:vAlign w:val="center"/>
          </w:tcPr>
          <w:p w14:paraId="3989239D" w14:textId="558E3E07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5D27FE9F" w14:textId="736D0A00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Szkolenie z obsługi Systemu wentylacji w Mieszkaniu</w:t>
            </w:r>
          </w:p>
        </w:tc>
        <w:tc>
          <w:tcPr>
            <w:tcW w:w="3260" w:type="dxa"/>
            <w:vAlign w:val="center"/>
          </w:tcPr>
          <w:p w14:paraId="195E4699" w14:textId="294F04AF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50C71EA4" w14:textId="325A091A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7B83E116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58A47BE8" w14:textId="079D0A5D" w:rsidR="007E5401" w:rsidRPr="00136998" w:rsidRDefault="007E5401" w:rsidP="59A715FF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7</w:t>
            </w:r>
          </w:p>
        </w:tc>
        <w:tc>
          <w:tcPr>
            <w:tcW w:w="1701" w:type="dxa"/>
            <w:vAlign w:val="center"/>
          </w:tcPr>
          <w:p w14:paraId="39326912" w14:textId="3A5C08B9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5DF5B6B2" w14:textId="39DF7782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Instalacja elektryczna</w:t>
            </w:r>
          </w:p>
        </w:tc>
        <w:tc>
          <w:tcPr>
            <w:tcW w:w="3260" w:type="dxa"/>
            <w:vAlign w:val="center"/>
          </w:tcPr>
          <w:p w14:paraId="5197CD45" w14:textId="57737CB3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47AAB8E4" w14:textId="04E0ED8F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68A67390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0D5EF62B" w14:textId="78149BD9" w:rsidR="007E5401" w:rsidRPr="00136998" w:rsidRDefault="007E5401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8</w:t>
            </w:r>
          </w:p>
        </w:tc>
        <w:tc>
          <w:tcPr>
            <w:tcW w:w="1701" w:type="dxa"/>
            <w:vAlign w:val="center"/>
          </w:tcPr>
          <w:p w14:paraId="0F1675C3" w14:textId="087ED3F9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6BB07EC6" w14:textId="24FCEF6B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Szkolenie z obsługi Centralnego systemu nadzorującego</w:t>
            </w:r>
          </w:p>
        </w:tc>
        <w:tc>
          <w:tcPr>
            <w:tcW w:w="3260" w:type="dxa"/>
            <w:vAlign w:val="center"/>
          </w:tcPr>
          <w:p w14:paraId="26948F13" w14:textId="0483B1AD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2C418560" w14:textId="077FC8BC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2EC2D875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54AC4449" w14:textId="111E1E7A" w:rsidR="007E5401" w:rsidRPr="00136998" w:rsidRDefault="007E5401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9</w:t>
            </w:r>
          </w:p>
        </w:tc>
        <w:tc>
          <w:tcPr>
            <w:tcW w:w="1701" w:type="dxa"/>
            <w:vAlign w:val="center"/>
          </w:tcPr>
          <w:p w14:paraId="6FC490B7" w14:textId="38EE5204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62F0A168" w14:textId="4289EE59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Bezprzewodowe siłowniki termostatycznych zaworów grzejnikowych</w:t>
            </w:r>
          </w:p>
        </w:tc>
        <w:tc>
          <w:tcPr>
            <w:tcW w:w="3260" w:type="dxa"/>
            <w:vAlign w:val="center"/>
          </w:tcPr>
          <w:p w14:paraId="259B34F3" w14:textId="4B43FABC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4E4B031A" w14:textId="351A0D7B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2652DF2A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03F6DC72" w14:textId="21DEB429" w:rsidR="007E5401" w:rsidRPr="00136998" w:rsidRDefault="007E5401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15.1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0</w:t>
            </w:r>
          </w:p>
        </w:tc>
        <w:tc>
          <w:tcPr>
            <w:tcW w:w="1701" w:type="dxa"/>
            <w:vAlign w:val="center"/>
          </w:tcPr>
          <w:p w14:paraId="3073B005" w14:textId="6AEA1E96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613488E8" w14:textId="66FEBFC2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Regulatory pomieszczeniowy B</w:t>
            </w:r>
          </w:p>
        </w:tc>
        <w:tc>
          <w:tcPr>
            <w:tcW w:w="3260" w:type="dxa"/>
            <w:vAlign w:val="center"/>
          </w:tcPr>
          <w:p w14:paraId="1F4D86E0" w14:textId="09F6E3AE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7C3C09DA" w14:textId="6A4ACA34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2E3913D1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5448288C" w14:textId="07DABD9C" w:rsidR="007E5401" w:rsidRPr="00136998" w:rsidRDefault="007E5401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15.1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6F4857FA" w14:textId="452351D3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4563F8D9" w14:textId="5C997BB9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Aplikacja</w:t>
            </w:r>
          </w:p>
        </w:tc>
        <w:tc>
          <w:tcPr>
            <w:tcW w:w="3260" w:type="dxa"/>
            <w:vAlign w:val="center"/>
          </w:tcPr>
          <w:p w14:paraId="06C70632" w14:textId="5F893478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1C456B7B" w14:textId="6B8DAA39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7552BA5A" w14:textId="2DAECA85" w:rsidR="007E5401" w:rsidRDefault="007E5401" w:rsidP="00136998">
      <w:pPr>
        <w:rPr>
          <w:highlight w:val="yellow"/>
        </w:rPr>
      </w:pPr>
    </w:p>
    <w:p w14:paraId="259C0B83" w14:textId="77777777" w:rsidR="00136998" w:rsidRPr="007E5401" w:rsidRDefault="00136998" w:rsidP="00136998">
      <w:pPr>
        <w:rPr>
          <w:highlight w:val="yellow"/>
        </w:rPr>
      </w:pPr>
    </w:p>
    <w:p w14:paraId="0138E1EF" w14:textId="35EA0100" w:rsidR="704144EC" w:rsidRPr="005E7E0B" w:rsidRDefault="704144EC" w:rsidP="00F0641A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II. </w:t>
      </w:r>
      <w:r w:rsidR="009E5771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Kryteria </w:t>
      </w:r>
      <w:r w:rsidR="00136998">
        <w:rPr>
          <w:rFonts w:eastAsia="Calibri" w:cstheme="minorHAnsi"/>
          <w:b/>
          <w:bCs/>
          <w:color w:val="000000" w:themeColor="text1"/>
          <w:sz w:val="22"/>
          <w:szCs w:val="22"/>
        </w:rPr>
        <w:t>Konkursowe</w:t>
      </w:r>
    </w:p>
    <w:p w14:paraId="27939CDD" w14:textId="5D26DF14" w:rsidR="7A7F2680" w:rsidRPr="005E7E0B" w:rsidRDefault="704144EC" w:rsidP="363BE9EF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363BE9EF">
        <w:rPr>
          <w:rFonts w:eastAsia="Calibri"/>
          <w:color w:val="000000" w:themeColor="text1"/>
          <w:sz w:val="22"/>
          <w:szCs w:val="22"/>
        </w:rPr>
        <w:t xml:space="preserve">Zamawiający przystąpi do oceny Wniosku zgodnie z </w:t>
      </w:r>
      <w:r w:rsidR="009E5771" w:rsidRPr="363BE9EF">
        <w:rPr>
          <w:rFonts w:eastAsia="Calibri"/>
          <w:color w:val="000000" w:themeColor="text1"/>
          <w:sz w:val="22"/>
          <w:szCs w:val="22"/>
        </w:rPr>
        <w:t xml:space="preserve">Kryteriami </w:t>
      </w:r>
      <w:r w:rsidRPr="363BE9EF">
        <w:rPr>
          <w:rFonts w:eastAsia="Calibri"/>
          <w:color w:val="000000" w:themeColor="text1"/>
          <w:sz w:val="22"/>
          <w:szCs w:val="22"/>
        </w:rPr>
        <w:t xml:space="preserve">Konkursowymi odnoszącymi się bezpośrednio do Wymagań Konkursowych przedstawionych w Załączniku nr 1 do Regulaminu. Zamawiający w ramach oceny Wniosku pod kątem </w:t>
      </w:r>
      <w:r w:rsidR="009E5771" w:rsidRPr="363BE9EF">
        <w:rPr>
          <w:rFonts w:eastAsia="Calibri"/>
          <w:color w:val="000000" w:themeColor="text1"/>
          <w:sz w:val="22"/>
          <w:szCs w:val="22"/>
        </w:rPr>
        <w:t xml:space="preserve">Kryteriów </w:t>
      </w:r>
      <w:r w:rsidRPr="363BE9EF">
        <w:rPr>
          <w:rFonts w:eastAsia="Calibri"/>
          <w:color w:val="000000" w:themeColor="text1"/>
          <w:sz w:val="22"/>
          <w:szCs w:val="22"/>
        </w:rPr>
        <w:t>Konkursowych będzie przyznawał Wyk</w:t>
      </w:r>
      <w:r w:rsidR="00997DFB" w:rsidRPr="363BE9EF">
        <w:rPr>
          <w:rFonts w:eastAsia="Calibri"/>
          <w:color w:val="000000" w:themeColor="text1"/>
          <w:sz w:val="22"/>
          <w:szCs w:val="22"/>
        </w:rPr>
        <w:t xml:space="preserve">onawcy punkty zgodnie z </w:t>
      </w:r>
      <w:r w:rsidR="00301B38" w:rsidRPr="000715D2">
        <w:rPr>
          <w:rFonts w:eastAsia="Calibri"/>
          <w:color w:val="000000" w:themeColor="text1"/>
          <w:sz w:val="22"/>
          <w:szCs w:val="22"/>
        </w:rPr>
        <w:t>Tabelą 2</w:t>
      </w:r>
      <w:r w:rsidR="009E5771" w:rsidRPr="000715D2">
        <w:rPr>
          <w:rFonts w:eastAsia="Calibri"/>
          <w:color w:val="000000" w:themeColor="text1"/>
          <w:sz w:val="22"/>
          <w:szCs w:val="22"/>
        </w:rPr>
        <w:t>0</w:t>
      </w:r>
      <w:r w:rsidRPr="363BE9EF">
        <w:rPr>
          <w:rFonts w:eastAsia="Yu Mincho"/>
          <w:color w:val="000000" w:themeColor="text1"/>
          <w:sz w:val="20"/>
          <w:szCs w:val="20"/>
        </w:rPr>
        <w:t xml:space="preserve">. </w:t>
      </w:r>
      <w:r w:rsidRPr="363BE9EF">
        <w:rPr>
          <w:rFonts w:eastAsia="Calibri"/>
          <w:color w:val="000000" w:themeColor="text1"/>
          <w:sz w:val="22"/>
          <w:szCs w:val="22"/>
        </w:rPr>
        <w:t xml:space="preserve">Maksymalna liczba punktów możliwych do uzyskania wynosi 100. </w:t>
      </w:r>
    </w:p>
    <w:p w14:paraId="264D330F" w14:textId="1C9E48BE" w:rsidR="7A7F2680" w:rsidRPr="000715D2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0715D2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Szczegółowe informacje nt. ww. </w:t>
      </w:r>
      <w:r w:rsidR="009E5771" w:rsidRPr="000715D2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0715D2">
        <w:rPr>
          <w:rFonts w:eastAsia="Calibri" w:cstheme="minorHAnsi"/>
          <w:color w:val="000000" w:themeColor="text1"/>
          <w:sz w:val="22"/>
          <w:szCs w:val="22"/>
        </w:rPr>
        <w:t xml:space="preserve">Konkursowych przedstawiono w Tabeli </w:t>
      </w:r>
      <w:r w:rsidR="000715D2">
        <w:rPr>
          <w:rFonts w:eastAsia="Calibri" w:cstheme="minorHAnsi"/>
          <w:color w:val="000000" w:themeColor="text1"/>
          <w:sz w:val="22"/>
          <w:szCs w:val="22"/>
        </w:rPr>
        <w:t>2</w:t>
      </w:r>
      <w:r w:rsidR="009E5771" w:rsidRPr="000715D2">
        <w:rPr>
          <w:rFonts w:eastAsia="Calibri" w:cstheme="minorHAnsi"/>
          <w:color w:val="000000" w:themeColor="text1"/>
          <w:sz w:val="22"/>
          <w:szCs w:val="22"/>
        </w:rPr>
        <w:t>0</w:t>
      </w:r>
      <w:r w:rsidRPr="000715D2">
        <w:rPr>
          <w:rFonts w:eastAsia="Yu Mincho" w:cstheme="minorHAnsi"/>
          <w:color w:val="000000" w:themeColor="text1"/>
          <w:sz w:val="22"/>
          <w:szCs w:val="22"/>
        </w:rPr>
        <w:t>.</w:t>
      </w:r>
    </w:p>
    <w:p w14:paraId="516CE5FC" w14:textId="5A3EFC3A" w:rsidR="704144EC" w:rsidRPr="000715D2" w:rsidRDefault="00301B38" w:rsidP="59A715FF">
      <w:pPr>
        <w:pStyle w:val="Legenda"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2</w:t>
      </w:r>
      <w:r w:rsidR="009E5771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0</w:t>
      </w:r>
      <w:r w:rsidR="704144EC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. </w:t>
      </w:r>
      <w:r w:rsidR="00D21345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Ocena spełnienia Wymagań Konkursowych dla Systemu wentylacyjnego B w Działaniu 2: „</w:t>
      </w:r>
      <w:r w:rsidR="00D21345" w:rsidRPr="00D61AB5">
        <w:rPr>
          <w:rStyle w:val="Domylnaczcionkaakapitu1"/>
          <w:rFonts w:eastAsia="Calibri Light"/>
          <w:color w:val="595959" w:themeColor="text1" w:themeTint="A6"/>
          <w:spacing w:val="15"/>
          <w:sz w:val="22"/>
          <w:szCs w:val="22"/>
        </w:rPr>
        <w:t>Wentylacja mieszkań</w:t>
      </w:r>
      <w:r w:rsidR="00D21345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1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758"/>
        <w:gridCol w:w="1587"/>
        <w:gridCol w:w="2479"/>
        <w:gridCol w:w="3831"/>
        <w:gridCol w:w="7"/>
        <w:gridCol w:w="1246"/>
        <w:gridCol w:w="7"/>
        <w:gridCol w:w="8"/>
      </w:tblGrid>
      <w:tr w:rsidR="00B35CF9" w:rsidRPr="009E1E25" w14:paraId="37A5D607" w14:textId="77777777" w:rsidTr="00D8EC72">
        <w:trPr>
          <w:gridAfter w:val="2"/>
          <w:wAfter w:w="15" w:type="dxa"/>
          <w:jc w:val="center"/>
        </w:trPr>
        <w:tc>
          <w:tcPr>
            <w:tcW w:w="774" w:type="dxa"/>
            <w:shd w:val="clear" w:color="auto" w:fill="C5E0B3" w:themeFill="accent6" w:themeFillTint="66"/>
            <w:vAlign w:val="center"/>
          </w:tcPr>
          <w:p w14:paraId="119D3E36" w14:textId="13862238" w:rsidR="00B35CF9" w:rsidRPr="009E1E25" w:rsidRDefault="00B35CF9" w:rsidP="00330371">
            <w:pPr>
              <w:pStyle w:val="Akapitzlist"/>
              <w:spacing w:after="160" w:line="259" w:lineRule="auto"/>
              <w:ind w:left="0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L.</w:t>
            </w:r>
            <w:r w:rsidR="00330371">
              <w:rPr>
                <w:rFonts w:cstheme="minorHAnsi"/>
                <w:b/>
                <w:sz w:val="20"/>
                <w:szCs w:val="20"/>
                <w:lang w:eastAsia="pl-PL"/>
              </w:rPr>
              <w:t>p</w:t>
            </w: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31" w:type="dxa"/>
            <w:shd w:val="clear" w:color="auto" w:fill="C5E0B3" w:themeFill="accent6" w:themeFillTint="66"/>
            <w:vAlign w:val="center"/>
          </w:tcPr>
          <w:p w14:paraId="58686612" w14:textId="4EBA631C" w:rsidR="00B35CF9" w:rsidRPr="009E1E25" w:rsidRDefault="00B35CF9" w:rsidP="009E1E2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5986C21A" w14:textId="45152DB1" w:rsidR="00B35CF9" w:rsidRPr="009E1E25" w:rsidRDefault="00B35CF9" w:rsidP="00B35CF9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i </w:t>
            </w:r>
            <w:r w:rsidR="0033037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o</w:t>
            </w: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pis Wymagania Konkursowego</w:t>
            </w:r>
          </w:p>
        </w:tc>
        <w:tc>
          <w:tcPr>
            <w:tcW w:w="3948" w:type="dxa"/>
            <w:shd w:val="clear" w:color="auto" w:fill="C5E0B3" w:themeFill="accent6" w:themeFillTint="66"/>
            <w:vAlign w:val="center"/>
          </w:tcPr>
          <w:p w14:paraId="21D149D8" w14:textId="77777777" w:rsidR="00B35CF9" w:rsidRPr="009E1E25" w:rsidRDefault="00B35CF9" w:rsidP="009E1E2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286" w:type="dxa"/>
            <w:gridSpan w:val="2"/>
            <w:shd w:val="clear" w:color="auto" w:fill="C5E0B3" w:themeFill="accent6" w:themeFillTint="66"/>
          </w:tcPr>
          <w:p w14:paraId="750ABA9C" w14:textId="77777777" w:rsidR="00B35CF9" w:rsidRPr="009E1E25" w:rsidRDefault="00B35CF9" w:rsidP="009E1E2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B35CF9" w:rsidRPr="009E1E25" w14:paraId="26A4C7A1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70109EFC" w14:textId="0D98DB4D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</w:t>
            </w:r>
          </w:p>
        </w:tc>
        <w:tc>
          <w:tcPr>
            <w:tcW w:w="1631" w:type="dxa"/>
            <w:vAlign w:val="center"/>
          </w:tcPr>
          <w:p w14:paraId="48B01E96" w14:textId="7837233D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188445FC" w14:textId="77777777" w:rsidR="00B35CF9" w:rsidRPr="00B35CF9" w:rsidRDefault="00B35CF9" w:rsidP="00600E96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B35CF9">
              <w:rPr>
                <w:rFonts w:cstheme="minorHAnsi"/>
                <w:b/>
                <w:szCs w:val="20"/>
                <w:lang w:eastAsia="pl-PL"/>
              </w:rPr>
              <w:t>Środowiskowa jakość powietrza</w:t>
            </w:r>
            <w:r w:rsidRPr="00B35CF9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1BEDEAE0" w14:textId="48DCBF86" w:rsidR="00B35CF9" w:rsidRPr="009E1E25" w:rsidRDefault="00B35CF9" w:rsidP="00D61AB5">
            <w:pPr>
              <w:pStyle w:val="Normalny1"/>
              <w:spacing w:line="240" w:lineRule="auto"/>
              <w:jc w:val="left"/>
              <w:rPr>
                <w:rFonts w:eastAsiaTheme="minorEastAsia" w:cstheme="minorHAnsi"/>
                <w:color w:val="000000" w:themeColor="text1"/>
                <w:szCs w:val="20"/>
              </w:rPr>
            </w:pPr>
            <w:r w:rsidRPr="009E1E25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Środowiskowa jakość powietrza była jak największa, przy czym nie może być niższa niż 0,2 wyliczona zgodnie z metodyką wskazaną w </w:t>
            </w:r>
            <w:r w:rsidR="00D61AB5">
              <w:rPr>
                <w:rFonts w:asciiTheme="minorHAnsi" w:hAnsiTheme="minorHAnsi" w:cstheme="minorHAnsi"/>
                <w:szCs w:val="20"/>
                <w:lang w:eastAsia="pl-PL"/>
              </w:rPr>
              <w:t xml:space="preserve">punkcie 16.1 w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16 w Załączniku nr 1 do Regulaminu</w:t>
            </w:r>
            <w:r w:rsidR="00F637F4">
              <w:rPr>
                <w:rFonts w:asciiTheme="minorHAnsi" w:hAnsiTheme="minorHAnsi" w:cstheme="minorHAnsi"/>
                <w:szCs w:val="20"/>
                <w:lang w:eastAsia="pl-PL"/>
              </w:rPr>
              <w:t>.</w:t>
            </w:r>
          </w:p>
        </w:tc>
        <w:tc>
          <w:tcPr>
            <w:tcW w:w="3955" w:type="dxa"/>
            <w:gridSpan w:val="2"/>
          </w:tcPr>
          <w:p w14:paraId="03BA14A7" w14:textId="0555D2B8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</w:t>
            </w:r>
            <w:r w:rsidR="00D61AB5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y, do najlepszego deklarowanego </w:t>
            </w: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B3AE35F" w14:textId="319D9C3A" w:rsidR="00B35CF9" w:rsidRDefault="00B35CF9" w:rsidP="00600E96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D319525" w14:textId="32C92F8F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EAQ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623379EA" w14:textId="77777777" w:rsidR="00B35CF9" w:rsidRDefault="00B35CF9" w:rsidP="00600E96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6BD8FF2A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EC1E371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F3F698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EC117AB" w14:textId="21DE886D" w:rsidR="00B35CF9" w:rsidRPr="005D5578" w:rsidRDefault="00427E5E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113AF76A">
              <w:rPr>
                <w:rFonts w:eastAsia="Times New Roman"/>
                <w:sz w:val="20"/>
                <w:szCs w:val="20"/>
                <w:lang w:eastAsia="pl-PL"/>
              </w:rPr>
              <w:t xml:space="preserve"> –  liczba punktów przyznaną badanemu Wnioskowi danego Wnioskodawcy w ramach </w:t>
            </w:r>
            <w:r w:rsidR="00B35CF9" w:rsidRPr="113AF76A">
              <w:rPr>
                <w:sz w:val="20"/>
                <w:szCs w:val="20"/>
                <w:lang w:eastAsia="pl-PL"/>
              </w:rPr>
              <w:t>Wymagania Środowiskowa jakość powietrza</w:t>
            </w:r>
            <w:r w:rsidR="00B35CF9" w:rsidRPr="113AF76A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00B5E60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D4715A0" w14:textId="62A4725B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najwyższy deklarowany wskaźnik 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EAQ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</w:p>
          <w:p w14:paraId="0B158EF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51A77FD" w14:textId="2ECE44B6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– wskaźnik 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EAQ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Wnioskodawcy, </w:t>
            </w:r>
          </w:p>
          <w:p w14:paraId="737A1214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95B5960" w14:textId="77777777" w:rsidR="00B35CF9" w:rsidRDefault="00427E5E" w:rsidP="003303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vertAlign w:val="subscript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0F6002E1" w14:textId="20C2B9B7" w:rsidR="00D61AB5" w:rsidRPr="009E1E25" w:rsidRDefault="00D61AB5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53D17C92" w14:textId="4E749841" w:rsidR="00B35CF9" w:rsidRPr="009E1E25" w:rsidRDefault="006A7124" w:rsidP="1064369F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19</w:t>
            </w:r>
            <w:r w:rsidR="00B35CF9" w:rsidRPr="1064369F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35CF9" w:rsidRPr="009E1E25" w14:paraId="1D9FFA1D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A8B361F" w14:textId="5986A214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16.2</w:t>
            </w:r>
          </w:p>
        </w:tc>
        <w:tc>
          <w:tcPr>
            <w:tcW w:w="1631" w:type="dxa"/>
            <w:vAlign w:val="center"/>
          </w:tcPr>
          <w:p w14:paraId="69A7F370" w14:textId="57C54B13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5675F997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Mikrobiologiczna jakość powietrza</w:t>
            </w:r>
          </w:p>
          <w:p w14:paraId="593844C5" w14:textId="73736490" w:rsidR="00B35CF9" w:rsidRPr="009E1E25" w:rsidRDefault="00B35CF9" w:rsidP="00600E96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9E1E25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Mikrobiologiczna jakość powietrza była jak największa, przy czym nie może być niższa niż 0,4, wyliczona zgodnie z metodyką wskazaną w </w:t>
            </w:r>
            <w:r w:rsidR="00D61AB5">
              <w:rPr>
                <w:rFonts w:asciiTheme="minorHAnsi" w:hAnsiTheme="minorHAnsi" w:cstheme="minorHAnsi"/>
                <w:szCs w:val="20"/>
                <w:lang w:eastAsia="pl-PL"/>
              </w:rPr>
              <w:t xml:space="preserve">punkcie 16.2 w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16 w Załączniku nr 1 do Regulaminu</w:t>
            </w:r>
          </w:p>
          <w:p w14:paraId="47E1EC72" w14:textId="5C0F7CEC" w:rsidR="00B35CF9" w:rsidRPr="009E1E25" w:rsidRDefault="00B35CF9" w:rsidP="00D61AB5">
            <w:pPr>
              <w:pStyle w:val="Normalny1"/>
              <w:spacing w:line="240" w:lineRule="auto"/>
              <w:jc w:val="left"/>
              <w:rPr>
                <w:rFonts w:eastAsiaTheme="minorEastAsia" w:cstheme="minorHAnsi"/>
                <w:color w:val="000000" w:themeColor="text1"/>
                <w:szCs w:val="20"/>
              </w:rPr>
            </w:pPr>
          </w:p>
        </w:tc>
        <w:tc>
          <w:tcPr>
            <w:tcW w:w="3955" w:type="dxa"/>
            <w:gridSpan w:val="2"/>
          </w:tcPr>
          <w:p w14:paraId="05E8096B" w14:textId="442126DD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</w:t>
            </w:r>
            <w:r w:rsidR="00D61AB5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y, do najlepszego deklarowanego </w:t>
            </w: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EA043A8" w14:textId="2194DB4B" w:rsidR="00B35CF9" w:rsidRPr="00600E96" w:rsidRDefault="00427E5E" w:rsidP="00600E96">
            <w:pPr>
              <w:textAlignment w:val="baseline"/>
              <w:rPr>
                <w:rFonts w:eastAsia="Times New Roman" w:cstheme="minorHAnsi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IAQ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628596A6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39F13A9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766290D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E5B9951" w14:textId="4DF6B73A" w:rsidR="00B35CF9" w:rsidRPr="005D5578" w:rsidRDefault="00427E5E" w:rsidP="59A715FF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59A715FF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8A2532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w</w:t>
            </w:r>
            <w:r w:rsidR="00B35CF9" w:rsidRPr="59A715FF">
              <w:rPr>
                <w:rFonts w:eastAsia="Times New Roman"/>
                <w:sz w:val="20"/>
                <w:szCs w:val="20"/>
                <w:lang w:eastAsia="pl-PL"/>
              </w:rPr>
              <w:t>ymagania </w:t>
            </w:r>
            <w:r w:rsidR="00B35CF9" w:rsidRPr="59A715FF">
              <w:rPr>
                <w:sz w:val="20"/>
                <w:szCs w:val="20"/>
                <w:lang w:eastAsia="pl-PL"/>
              </w:rPr>
              <w:t>Mikrobiologiczna jakość powietrza</w:t>
            </w:r>
            <w:r w:rsidR="00B35CF9" w:rsidRPr="59A715FF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5B15932A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5BB8AD2" w14:textId="646FDDC2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najwyższy deklarowany wskaźnik </w:t>
            </w:r>
            <w:r w:rsidR="00B35CF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AQ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spośród wszystkich </w:t>
            </w:r>
            <w:r w:rsidR="00B35CF9" w:rsidRPr="00C23EEC">
              <w:rPr>
                <w:rFonts w:eastAsia="Times New Roman" w:cstheme="minorHAnsi"/>
                <w:sz w:val="20"/>
                <w:szCs w:val="20"/>
                <w:lang w:eastAsia="pl-PL"/>
              </w:rPr>
              <w:t>Wniosków [</w:t>
            </w:r>
            <w:proofErr w:type="spellStart"/>
            <w:r w:rsidR="00B35CF9" w:rsidRPr="00C23EEC">
              <w:rPr>
                <w:color w:val="000000" w:themeColor="text1"/>
                <w:sz w:val="20"/>
                <w:szCs w:val="20"/>
              </w:rPr>
              <w:t>jtk</w:t>
            </w:r>
            <w:proofErr w:type="spellEnd"/>
            <w:r w:rsidR="00B35CF9" w:rsidRPr="00C23EEC">
              <w:rPr>
                <w:color w:val="000000" w:themeColor="text1"/>
                <w:sz w:val="20"/>
                <w:szCs w:val="20"/>
              </w:rPr>
              <w:t>/m</w:t>
            </w:r>
            <w:r w:rsidR="00B35CF9" w:rsidRPr="00C23EEC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B35CF9" w:rsidRPr="00C23EEC">
              <w:rPr>
                <w:rFonts w:eastAsia="Times New Roman" w:cstheme="minorHAnsi"/>
                <w:sz w:val="20"/>
                <w:szCs w:val="20"/>
                <w:lang w:eastAsia="pl-PL"/>
              </w:rPr>
              <w:t>],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6C98EF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D7DF95C" w14:textId="132A29C3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B35CF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AQ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 badanym Wniosku danego </w:t>
            </w:r>
            <w:r w:rsidR="00B35CF9" w:rsidRPr="00C23EEC">
              <w:rPr>
                <w:rFonts w:eastAsia="Times New Roman" w:cstheme="minorHAnsi"/>
                <w:sz w:val="20"/>
                <w:szCs w:val="20"/>
                <w:lang w:eastAsia="pl-PL"/>
              </w:rPr>
              <w:t>Wnioskodawcy [</w:t>
            </w:r>
            <w:proofErr w:type="spellStart"/>
            <w:r w:rsidR="00B35CF9" w:rsidRPr="00C23EEC">
              <w:rPr>
                <w:color w:val="000000" w:themeColor="text1"/>
                <w:sz w:val="20"/>
                <w:szCs w:val="20"/>
              </w:rPr>
              <w:t>jtk</w:t>
            </w:r>
            <w:proofErr w:type="spellEnd"/>
            <w:r w:rsidR="00B35CF9" w:rsidRPr="00C23EEC">
              <w:rPr>
                <w:color w:val="000000" w:themeColor="text1"/>
                <w:sz w:val="20"/>
                <w:szCs w:val="20"/>
              </w:rPr>
              <w:t>/m</w:t>
            </w:r>
            <w:r w:rsidR="00B35CF9" w:rsidRPr="00C23EEC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B35CF9" w:rsidRPr="00C23EEC">
              <w:rPr>
                <w:rFonts w:eastAsia="Times New Roman" w:cstheme="minorHAnsi"/>
                <w:sz w:val="20"/>
                <w:szCs w:val="20"/>
                <w:lang w:eastAsia="pl-PL"/>
              </w:rPr>
              <w:t>],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4D42CA4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CD7E040" w14:textId="77777777" w:rsidR="00B35CF9" w:rsidRDefault="00427E5E" w:rsidP="003303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4138A5A2" w14:textId="46DCB9FC" w:rsidR="00D61AB5" w:rsidRPr="009E1E25" w:rsidRDefault="00D61AB5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353717FC" w14:textId="1A7175B6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11 punktów</w:t>
            </w:r>
          </w:p>
        </w:tc>
      </w:tr>
      <w:tr w:rsidR="00B35CF9" w:rsidRPr="009E1E25" w14:paraId="10FD280A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D4ADCAA" w14:textId="53FF68B7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16.3</w:t>
            </w:r>
          </w:p>
        </w:tc>
        <w:tc>
          <w:tcPr>
            <w:tcW w:w="1631" w:type="dxa"/>
            <w:vAlign w:val="center"/>
          </w:tcPr>
          <w:p w14:paraId="5C002D17" w14:textId="0F60A69A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045E7500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Efektywność wentylacji</w:t>
            </w:r>
          </w:p>
          <w:p w14:paraId="3C579F81" w14:textId="3E632A03" w:rsidR="00B35CF9" w:rsidRPr="00D61AB5" w:rsidRDefault="00B35CF9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61AB5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Efektywność wentylacji była jak największa, przy czym nie może być niższa niż 0,5 wyliczona zgodnie z metodyką wskazaną w </w:t>
            </w:r>
            <w:r w:rsidR="00D61AB5" w:rsidRPr="00D61AB5">
              <w:rPr>
                <w:rFonts w:cstheme="minorHAnsi"/>
                <w:sz w:val="20"/>
                <w:szCs w:val="20"/>
                <w:lang w:eastAsia="pl-PL"/>
              </w:rPr>
              <w:t xml:space="preserve">punkcie 16.3 w </w:t>
            </w:r>
            <w:r w:rsidR="00D4582F" w:rsidRPr="00D61AB5">
              <w:rPr>
                <w:rFonts w:cstheme="minorHAnsi"/>
                <w:sz w:val="20"/>
                <w:szCs w:val="20"/>
                <w:lang w:eastAsia="pl-PL"/>
              </w:rPr>
              <w:t>Tabeli 16 w Załączniku nr 1 do Regulaminu</w:t>
            </w:r>
          </w:p>
        </w:tc>
        <w:tc>
          <w:tcPr>
            <w:tcW w:w="3955" w:type="dxa"/>
            <w:gridSpan w:val="2"/>
          </w:tcPr>
          <w:p w14:paraId="0A1292BE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944411" w14:textId="77777777" w:rsidR="00B35CF9" w:rsidRPr="004401E0" w:rsidRDefault="00B35CF9" w:rsidP="00600E96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  <w:p w14:paraId="2403E6C4" w14:textId="38F497D1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tot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44B8B59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7D1B00C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FFA92FD" w14:textId="52A5CF10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Wnioskodawcy w ramach </w:t>
            </w:r>
            <w:r w:rsidR="008A2532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ymagania</w:t>
            </w:r>
            <w:r w:rsidR="00B35CF9" w:rsidRPr="004401E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="008A2532" w:rsidRPr="00D61AB5">
              <w:rPr>
                <w:rFonts w:cstheme="minorHAnsi"/>
                <w:sz w:val="20"/>
                <w:szCs w:val="20"/>
                <w:lang w:eastAsia="pl-PL"/>
              </w:rPr>
              <w:t>Efektywność wentylacji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AE5B79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9C036B3" w14:textId="48B94238" w:rsidR="00B35CF9" w:rsidRPr="005D5578" w:rsidRDefault="00427E5E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>– najwyższy deklarowany wskaźnik</w:t>
            </w:r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 całkowitej skuteczności went</w:t>
            </w:r>
            <w:r w:rsidR="3E468B8D" w:rsidRPr="0AC3C860">
              <w:rPr>
                <w:rFonts w:eastAsia="Times New Roman"/>
                <w:sz w:val="20"/>
                <w:szCs w:val="20"/>
                <w:lang w:eastAsia="pl-PL"/>
              </w:rPr>
              <w:t>y</w:t>
            </w:r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>lacji</w:t>
            </w:r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D4582F" w:rsidRPr="0AC3C860">
              <w:rPr>
                <w:rFonts w:eastAsia="Times New Roman"/>
              </w:rPr>
              <w:t>)</w:t>
            </w:r>
            <w:r w:rsidR="00B35CF9" w:rsidRPr="0AC3C860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>spośród wszystkich Wniosków, </w:t>
            </w:r>
          </w:p>
          <w:p w14:paraId="5DFF68F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A6B8468" w14:textId="69CA390F" w:rsidR="00B35CF9" w:rsidRPr="005D5578" w:rsidRDefault="00427E5E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 – wskaźnik </w:t>
            </w:r>
            <w:proofErr w:type="spellStart"/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>wskaźnik</w:t>
            </w:r>
            <w:proofErr w:type="spellEnd"/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 całkowitej skuteczności went</w:t>
            </w:r>
            <w:r w:rsidR="73001BE6" w:rsidRPr="0AC3C860">
              <w:rPr>
                <w:rFonts w:eastAsia="Times New Roman"/>
                <w:sz w:val="20"/>
                <w:szCs w:val="20"/>
                <w:lang w:eastAsia="pl-PL"/>
              </w:rPr>
              <w:t>y</w:t>
            </w:r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>lacji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D4582F" w:rsidRPr="0AC3C860">
              <w:rPr>
                <w:rFonts w:eastAsia="Times New Roman"/>
              </w:rPr>
              <w:t>)</w:t>
            </w:r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Wnioskodawcy, </w:t>
            </w:r>
          </w:p>
          <w:p w14:paraId="79C3631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88EFD78" w14:textId="4BD24E90" w:rsidR="00B35CF9" w:rsidRPr="009E1E25" w:rsidRDefault="00427E5E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</w:tc>
        <w:tc>
          <w:tcPr>
            <w:tcW w:w="1286" w:type="dxa"/>
            <w:gridSpan w:val="2"/>
            <w:vAlign w:val="center"/>
          </w:tcPr>
          <w:p w14:paraId="709EA3C1" w14:textId="47D56DC9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8 punktów</w:t>
            </w:r>
          </w:p>
        </w:tc>
      </w:tr>
      <w:tr w:rsidR="00B35CF9" w:rsidRPr="009E1E25" w14:paraId="1CA315C8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5AF5C419" w14:textId="7E275D02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16.4</w:t>
            </w:r>
          </w:p>
        </w:tc>
        <w:tc>
          <w:tcPr>
            <w:tcW w:w="1631" w:type="dxa"/>
            <w:vAlign w:val="center"/>
          </w:tcPr>
          <w:p w14:paraId="2170E354" w14:textId="68933522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06CFD8A7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Odzysk ciepła i chłodu</w:t>
            </w:r>
          </w:p>
          <w:p w14:paraId="6E1F48D6" w14:textId="06F674FC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61AB5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Odzysk ciepła i chłodu był jak największy, przy czym nie może być niższy niż 0,5, wyliczona zgodnie z metodyką wskazaną w </w:t>
            </w:r>
            <w:r w:rsidR="00D61AB5">
              <w:rPr>
                <w:rFonts w:cstheme="minorHAnsi"/>
                <w:sz w:val="20"/>
                <w:szCs w:val="20"/>
                <w:lang w:eastAsia="pl-PL"/>
              </w:rPr>
              <w:t xml:space="preserve">punkcie 16.4 w </w:t>
            </w:r>
            <w:r w:rsidR="00D4582F" w:rsidRPr="00D61AB5">
              <w:rPr>
                <w:rFonts w:cstheme="minorHAnsi"/>
                <w:sz w:val="20"/>
                <w:szCs w:val="20"/>
                <w:lang w:eastAsia="pl-PL"/>
              </w:rPr>
              <w:t>Tabeli 16 w Załączniku nr 1 do Regulaminu</w:t>
            </w:r>
            <w:r w:rsidR="00F637F4" w:rsidRPr="00D61AB5">
              <w:rPr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3955" w:type="dxa"/>
            <w:gridSpan w:val="2"/>
          </w:tcPr>
          <w:p w14:paraId="1B7E428E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5CC1428" w14:textId="784B3604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12E22D1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31FA6F1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F83890F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42DF2E5" w14:textId="427B12F7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Wnioskodawcy w ramach </w:t>
            </w:r>
            <w:r w:rsidR="008A2532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ymagania</w:t>
            </w:r>
            <w:r w:rsidR="00B35CF9" w:rsidRPr="004401E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Odzysk ciepła i chłodu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1CC0B2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BD436A6" w14:textId="67A5129B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najwyższy deklarowany wskaźnik </w:t>
            </w:r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odzy</w:t>
            </w:r>
            <w:r w:rsidR="00D4582F" w:rsidRP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sku ciepła i chłodu</w:t>
            </w:r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</m:oMath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D4582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Wniosków, </w:t>
            </w:r>
          </w:p>
          <w:p w14:paraId="77415E96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1D689FE" w14:textId="04A548F2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odzy</w:t>
            </w:r>
            <w:r w:rsidR="00D4582F" w:rsidRP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sku ciepła i chłodu</w:t>
            </w:r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</m:oMath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D4582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Wnioskodawcy, </w:t>
            </w:r>
          </w:p>
          <w:p w14:paraId="3E78A586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13A31B4" w14:textId="27503A1E" w:rsidR="00B35CF9" w:rsidRPr="009E1E25" w:rsidRDefault="00427E5E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</w:tc>
        <w:tc>
          <w:tcPr>
            <w:tcW w:w="1286" w:type="dxa"/>
            <w:gridSpan w:val="2"/>
            <w:vAlign w:val="center"/>
          </w:tcPr>
          <w:p w14:paraId="709198E2" w14:textId="003F078C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14 punktów</w:t>
            </w:r>
          </w:p>
        </w:tc>
      </w:tr>
      <w:tr w:rsidR="00B35CF9" w:rsidRPr="009E1E25" w14:paraId="140152E6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378760EA" w14:textId="11686DCA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16.5</w:t>
            </w:r>
          </w:p>
        </w:tc>
        <w:tc>
          <w:tcPr>
            <w:tcW w:w="1631" w:type="dxa"/>
            <w:vAlign w:val="center"/>
          </w:tcPr>
          <w:p w14:paraId="5F9DC0E1" w14:textId="710AB6DA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5EB734D1" w14:textId="77777777" w:rsidR="000219E2" w:rsidRDefault="3049E308" w:rsidP="290F6831">
            <w:pPr>
              <w:spacing w:line="259" w:lineRule="auto"/>
              <w:contextualSpacing/>
              <w:rPr>
                <w:ins w:id="57" w:author="Autor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290F6831">
              <w:rPr>
                <w:b/>
                <w:bCs/>
                <w:color w:val="000000" w:themeColor="text1"/>
                <w:sz w:val="20"/>
                <w:szCs w:val="20"/>
                <w:lang w:eastAsia="pl-PL"/>
              </w:rPr>
              <w:t>Wilgotność powietrza nawiewanego</w:t>
            </w:r>
          </w:p>
          <w:p w14:paraId="20F10EDF" w14:textId="13DB4A1F" w:rsidR="00B35CF9" w:rsidRPr="009E1E25" w:rsidRDefault="00B35CF9" w:rsidP="290F6831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290F6831">
              <w:rPr>
                <w:sz w:val="20"/>
                <w:szCs w:val="20"/>
                <w:lang w:eastAsia="pl-PL"/>
              </w:rPr>
              <w:t xml:space="preserve">Zamawiający wymaga, aby </w:t>
            </w:r>
            <w:r w:rsidR="352924AD" w:rsidRPr="290F6831">
              <w:rPr>
                <w:sz w:val="20"/>
                <w:szCs w:val="20"/>
                <w:lang w:eastAsia="pl-PL"/>
              </w:rPr>
              <w:t>Wilgotność powietrza nawiewanego</w:t>
            </w:r>
            <w:r w:rsidRPr="290F6831">
              <w:rPr>
                <w:sz w:val="20"/>
                <w:szCs w:val="20"/>
                <w:lang w:eastAsia="pl-PL"/>
              </w:rPr>
              <w:t xml:space="preserve"> był</w:t>
            </w:r>
            <w:r w:rsidR="25E9D901" w:rsidRPr="290F6831">
              <w:rPr>
                <w:sz w:val="20"/>
                <w:szCs w:val="20"/>
                <w:lang w:eastAsia="pl-PL"/>
              </w:rPr>
              <w:t>a</w:t>
            </w:r>
            <w:r w:rsidRPr="290F6831">
              <w:rPr>
                <w:sz w:val="20"/>
                <w:szCs w:val="20"/>
                <w:lang w:eastAsia="pl-PL"/>
              </w:rPr>
              <w:t xml:space="preserve"> jak największ</w:t>
            </w:r>
            <w:r w:rsidR="58FAABBD" w:rsidRPr="290F6831">
              <w:rPr>
                <w:sz w:val="20"/>
                <w:szCs w:val="20"/>
                <w:lang w:eastAsia="pl-PL"/>
              </w:rPr>
              <w:t>a</w:t>
            </w:r>
            <w:r w:rsidRPr="290F6831">
              <w:rPr>
                <w:sz w:val="20"/>
                <w:szCs w:val="20"/>
                <w:lang w:eastAsia="pl-PL"/>
              </w:rPr>
              <w:t>, przy czym nie może być niższ</w:t>
            </w:r>
            <w:r w:rsidR="0FC76CEF" w:rsidRPr="290F6831">
              <w:rPr>
                <w:sz w:val="20"/>
                <w:szCs w:val="20"/>
                <w:lang w:eastAsia="pl-PL"/>
              </w:rPr>
              <w:t>a</w:t>
            </w:r>
            <w:r w:rsidRPr="290F6831">
              <w:rPr>
                <w:sz w:val="20"/>
                <w:szCs w:val="20"/>
                <w:lang w:eastAsia="pl-PL"/>
              </w:rPr>
              <w:t xml:space="preserve"> niż 0,5, wyliczona zgodnie z metodyką wskazaną w </w:t>
            </w:r>
            <w:r w:rsidR="5BA01DCD" w:rsidRPr="290F6831">
              <w:rPr>
                <w:sz w:val="20"/>
                <w:szCs w:val="20"/>
                <w:lang w:eastAsia="pl-PL"/>
              </w:rPr>
              <w:t xml:space="preserve">punkcie 16.5 w </w:t>
            </w:r>
            <w:r w:rsidR="00D4582F" w:rsidRPr="290F6831">
              <w:rPr>
                <w:sz w:val="20"/>
                <w:szCs w:val="20"/>
                <w:lang w:eastAsia="pl-PL"/>
              </w:rPr>
              <w:t>Tabeli 16 w Załączniku nr 1 do Regulaminu</w:t>
            </w:r>
            <w:r w:rsidR="00F637F4" w:rsidRPr="290F6831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55" w:type="dxa"/>
            <w:gridSpan w:val="2"/>
          </w:tcPr>
          <w:p w14:paraId="104C81A4" w14:textId="62E8F275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2163536" w14:textId="4C2853C0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del w:id="58" w:author="Autor">
                            <w:rPr>
                              <w:rFonts w:ascii="Cambria Math" w:hAnsi="Cambria Math" w:cstheme="minorHAnsi"/>
                              <w:i/>
                            </w:rPr>
                          </w:del>
                        </m:ctrlPr>
                      </m:sSubPr>
                      <m:e>
                        <m:r>
                          <w:del w:id="59" w:author="Autor">
                            <w:rPr>
                              <w:rFonts w:ascii="Cambria Math" w:hAnsi="Cambria Math" w:cstheme="minorHAnsi"/>
                            </w:rPr>
                            <m:t>η</m:t>
                          </w:del>
                        </m:r>
                      </m:e>
                      <m:sub>
                        <m:r>
                          <w:del w:id="60" w:author="Autor">
                            <w:rPr>
                              <w:rFonts w:ascii="Cambria Math" w:hAnsi="Cambria Math" w:cstheme="minorHAnsi"/>
                            </w:rPr>
                            <m:t>x</m:t>
                          </w:del>
                        </m:r>
                      </m:sub>
                    </m:sSub>
                    <m:r>
                      <w:ins w:id="61" w:author="Autor">
                        <w:rPr>
                          <w:rFonts w:ascii="Cambria Math" w:hAnsi="Cambria Math" w:cstheme="minorHAnsi"/>
                        </w:rPr>
                        <m:t>X</m:t>
                      </w:ins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del w:id="62" w:author="Autor">
                                <w:rPr>
                                  <w:rFonts w:ascii="Cambria Math" w:hAnsi="Cambria Math" w:cstheme="minorHAnsi"/>
                                  <w:i/>
                                </w:rPr>
                              </w:del>
                            </m:ctrlPr>
                          </m:sSubPr>
                          <m:e>
                            <m:r>
                              <w:del w:id="63" w:author="Autor">
                                <w:rPr>
                                  <w:rFonts w:ascii="Cambria Math" w:hAnsi="Cambria Math" w:cstheme="minorHAnsi"/>
                                </w:rPr>
                                <m:t>η</m:t>
                              </w:del>
                            </m:r>
                          </m:e>
                          <m:sub>
                            <m:r>
                              <w:del w:id="64" w:author="Autor">
                                <w:rPr>
                                  <w:rFonts w:ascii="Cambria Math" w:hAnsi="Cambria Math" w:cstheme="minorHAnsi"/>
                                </w:rPr>
                                <m:t>x</m:t>
                              </w:del>
                            </m:r>
                          </m:sub>
                        </m:sSub>
                        <m:r>
                          <w:ins w:id="65" w:author="Autor">
                            <w:rPr>
                              <w:rFonts w:ascii="Cambria Math" w:hAnsi="Cambria Math" w:cstheme="minorHAnsi"/>
                            </w:rPr>
                            <m:t>X</m:t>
                          </w:ins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del w:id="66" w:author="Autor">
                                <w:rPr>
                                  <w:rFonts w:ascii="Cambria Math" w:hAnsi="Cambria Math" w:cstheme="minorHAnsi"/>
                                  <w:i/>
                                </w:rPr>
                              </w:del>
                            </m:ctrlPr>
                          </m:sSubPr>
                          <m:e>
                            <m:r>
                              <w:del w:id="67" w:author="Autor">
                                <w:rPr>
                                  <w:rFonts w:ascii="Cambria Math" w:hAnsi="Cambria Math" w:cstheme="minorHAnsi"/>
                                </w:rPr>
                                <m:t>η</m:t>
                              </w:del>
                            </m:r>
                          </m:e>
                          <m:sub>
                            <m:r>
                              <w:del w:id="68" w:author="Autor">
                                <w:rPr>
                                  <w:rFonts w:ascii="Cambria Math" w:hAnsi="Cambria Math" w:cstheme="minorHAnsi"/>
                                </w:rPr>
                                <m:t>x</m:t>
                              </w:del>
                            </m:r>
                          </m:sub>
                        </m:sSub>
                        <m:r>
                          <w:ins w:id="69" w:author="Autor">
                            <w:rPr>
                              <w:rFonts w:ascii="Cambria Math" w:hAnsi="Cambria Math" w:cstheme="minorHAnsi"/>
                            </w:rPr>
                            <m:t>X</m:t>
                          </w:ins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9044125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0343EAD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5F949E4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38A07A1" w14:textId="7910D1CF" w:rsidR="00B35CF9" w:rsidRPr="005D5578" w:rsidRDefault="00427E5E" w:rsidP="290F6831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del w:id="70" w:author="Autor">
                          <w:rPr>
                            <w:rFonts w:ascii="Cambria Math" w:hAnsi="Cambria Math" w:cstheme="minorHAnsi"/>
                            <w:i/>
                          </w:rPr>
                        </w:del>
                      </m:ctrlPr>
                    </m:sSubPr>
                    <m:e>
                      <m:r>
                        <w:del w:id="71" w:author="Autor">
                          <w:rPr>
                            <w:rFonts w:ascii="Cambria Math" w:hAnsi="Cambria Math" w:cstheme="minorHAnsi"/>
                          </w:rPr>
                          <m:t>η</m:t>
                        </w:del>
                      </m:r>
                    </m:e>
                    <m:sub>
                      <m:r>
                        <w:del w:id="72" w:author="Autor">
                          <w:rPr>
                            <w:rFonts w:ascii="Cambria Math" w:hAnsi="Cambria Math" w:cstheme="minorHAnsi"/>
                          </w:rPr>
                          <m:t>x</m:t>
                        </w:del>
                      </m:r>
                    </m:sub>
                  </m:sSub>
                  <m:r>
                    <w:ins w:id="73" w:author="Autor">
                      <w:rPr>
                        <w:rFonts w:ascii="Cambria Math" w:hAnsi="Cambria Math" w:cstheme="minorHAnsi"/>
                      </w:rPr>
                      <m:t>X</m:t>
                    </w:ins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6415CA23" w:rsidRPr="290F6831">
              <w:rPr>
                <w:rFonts w:eastAsia="Times New Roman"/>
                <w:sz w:val="20"/>
                <w:szCs w:val="20"/>
                <w:lang w:eastAsia="pl-PL"/>
              </w:rPr>
              <w:t>w</w:t>
            </w:r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>ymagania</w:t>
            </w:r>
            <w:r w:rsidR="00B35CF9" w:rsidRPr="290F6831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  <w:r w:rsidR="3FC29FDE" w:rsidRPr="290F6831">
              <w:rPr>
                <w:color w:val="000000" w:themeColor="text1"/>
                <w:sz w:val="20"/>
                <w:szCs w:val="20"/>
                <w:lang w:eastAsia="pl-PL"/>
              </w:rPr>
              <w:t>Wilgotność powietrza nawiewanego</w:t>
            </w:r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41538E8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D904948" w14:textId="02A82ADA" w:rsidR="00B35CF9" w:rsidRPr="005D5578" w:rsidRDefault="00427E5E" w:rsidP="290F6831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del w:id="74" w:author="Autor">
                          <w:rPr>
                            <w:rFonts w:ascii="Cambria Math" w:hAnsi="Cambria Math" w:cstheme="minorHAnsi"/>
                            <w:i/>
                          </w:rPr>
                        </w:del>
                      </m:ctrlPr>
                    </m:sSubPr>
                    <m:e>
                      <m:r>
                        <w:del w:id="75" w:author="Autor">
                          <w:rPr>
                            <w:rFonts w:ascii="Cambria Math" w:hAnsi="Cambria Math" w:cstheme="minorHAnsi"/>
                          </w:rPr>
                          <m:t>η</m:t>
                        </w:del>
                      </m:r>
                    </m:e>
                    <m:sub>
                      <m:r>
                        <w:del w:id="76" w:author="Autor">
                          <w:rPr>
                            <w:rFonts w:ascii="Cambria Math" w:hAnsi="Cambria Math" w:cstheme="minorHAnsi"/>
                          </w:rPr>
                          <m:t>x</m:t>
                        </w:del>
                      </m:r>
                    </m:sub>
                  </m:sSub>
                  <m:r>
                    <w:ins w:id="77" w:author="Autor">
                      <w:rPr>
                        <w:rFonts w:ascii="Cambria Math" w:hAnsi="Cambria Math" w:cstheme="minorHAnsi"/>
                      </w:rPr>
                      <m:t>X</m:t>
                    </w:ins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62DE1EF0" w:rsidRPr="290F6831">
              <w:rPr>
                <w:rFonts w:eastAsia="Times New Roman"/>
                <w:sz w:val="20"/>
                <w:szCs w:val="20"/>
                <w:lang w:eastAsia="pl-PL"/>
              </w:rPr>
              <w:t>wilgotności powietrza nawiewanego</w:t>
            </w:r>
            <w:r w:rsidR="7AC2BEAA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del w:id="78" w:author="Autor">
                      <w:rPr>
                        <w:rFonts w:ascii="Cambria Math" w:hAnsi="Cambria Math" w:cstheme="minorHAnsi"/>
                        <w:i/>
                      </w:rPr>
                    </w:del>
                  </m:ctrlPr>
                </m:sSubPr>
                <m:e>
                  <m:r>
                    <w:del w:id="79" w:author="Autor">
                      <w:rPr>
                        <w:rFonts w:ascii="Cambria Math" w:hAnsi="Cambria Math" w:cstheme="minorHAnsi"/>
                      </w:rPr>
                      <m:t>η</m:t>
                    </w:del>
                  </m:r>
                </m:e>
                <m:sub>
                  <m:r>
                    <w:del w:id="80" w:author="Autor">
                      <w:rPr>
                        <w:rFonts w:ascii="Cambria Math" w:hAnsi="Cambria Math" w:cstheme="minorHAnsi"/>
                      </w:rPr>
                      <m:t>x</m:t>
                    </w:del>
                  </m:r>
                </m:sub>
              </m:sSub>
              <m:r>
                <w:ins w:id="81" w:author="Autor">
                  <w:rPr>
                    <w:rFonts w:ascii="Cambria Math" w:hAnsi="Cambria Math" w:cstheme="minorHAnsi"/>
                  </w:rPr>
                  <m:t>X</m:t>
                </w:ins>
              </m:r>
            </m:oMath>
            <w:r w:rsidR="7AC2BEAA" w:rsidRPr="290F6831">
              <w:rPr>
                <w:rFonts w:eastAsia="Times New Roman"/>
                <w:sz w:val="20"/>
                <w:szCs w:val="20"/>
                <w:lang w:eastAsia="pl-PL"/>
              </w:rPr>
              <w:t>)</w:t>
            </w:r>
            <w:r w:rsidR="00B35CF9" w:rsidRPr="290F6831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6358206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6DEFF2E" w14:textId="62AB5BAD" w:rsidR="00B35CF9" w:rsidRPr="005D5578" w:rsidRDefault="00427E5E" w:rsidP="290F6831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del w:id="82" w:author="Autor">
                          <w:rPr>
                            <w:rFonts w:ascii="Cambria Math" w:hAnsi="Cambria Math" w:cstheme="minorHAnsi"/>
                            <w:i/>
                          </w:rPr>
                        </w:del>
                      </m:ctrlPr>
                    </m:sSubPr>
                    <m:e>
                      <m:r>
                        <w:del w:id="83" w:author="Autor">
                          <w:rPr>
                            <w:rFonts w:ascii="Cambria Math" w:hAnsi="Cambria Math" w:cstheme="minorHAnsi"/>
                          </w:rPr>
                          <m:t>η</m:t>
                        </w:del>
                      </m:r>
                    </m:e>
                    <m:sub>
                      <m:r>
                        <w:del w:id="84" w:author="Autor">
                          <w:rPr>
                            <w:rFonts w:ascii="Cambria Math" w:hAnsi="Cambria Math" w:cstheme="minorHAnsi"/>
                          </w:rPr>
                          <m:t>x</m:t>
                        </w:del>
                      </m:r>
                    </m:sub>
                  </m:sSub>
                  <m:r>
                    <w:ins w:id="85" w:author="Autor">
                      <w:rPr>
                        <w:rFonts w:ascii="Cambria Math" w:hAnsi="Cambria Math" w:cstheme="minorHAnsi"/>
                      </w:rPr>
                      <m:t>X</m:t>
                    </w:ins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606C99BA" w:rsidRPr="290F6831">
              <w:rPr>
                <w:rFonts w:eastAsia="Times New Roman"/>
                <w:sz w:val="20"/>
                <w:szCs w:val="20"/>
                <w:lang w:eastAsia="pl-PL"/>
              </w:rPr>
              <w:t>wilgotności powietrza nawiewanego</w:t>
            </w:r>
            <w:r w:rsidR="7AC2BEAA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del w:id="86" w:author="Autor">
                      <w:rPr>
                        <w:rFonts w:ascii="Cambria Math" w:hAnsi="Cambria Math" w:cstheme="minorHAnsi"/>
                        <w:i/>
                      </w:rPr>
                    </w:del>
                  </m:ctrlPr>
                </m:sSubPr>
                <m:e>
                  <m:r>
                    <w:del w:id="87" w:author="Autor">
                      <w:rPr>
                        <w:rFonts w:ascii="Cambria Math" w:hAnsi="Cambria Math" w:cstheme="minorHAnsi"/>
                      </w:rPr>
                      <m:t>η</m:t>
                    </w:del>
                  </m:r>
                </m:e>
                <m:sub>
                  <m:r>
                    <w:del w:id="88" w:author="Autor">
                      <w:rPr>
                        <w:rFonts w:ascii="Cambria Math" w:hAnsi="Cambria Math" w:cstheme="minorHAnsi"/>
                      </w:rPr>
                      <m:t>x</m:t>
                    </w:del>
                  </m:r>
                </m:sub>
              </m:sSub>
              <m:r>
                <w:ins w:id="89" w:author="Autor">
                  <w:rPr>
                    <w:rFonts w:ascii="Cambria Math" w:hAnsi="Cambria Math" w:cstheme="minorHAnsi"/>
                  </w:rPr>
                  <m:t>X</m:t>
                </w:ins>
              </m:r>
            </m:oMath>
            <w:r w:rsidR="7AC2BEAA" w:rsidRPr="290F6831">
              <w:rPr>
                <w:rFonts w:eastAsia="Times New Roman"/>
                <w:sz w:val="20"/>
                <w:szCs w:val="20"/>
                <w:lang w:eastAsia="pl-PL"/>
              </w:rPr>
              <w:t>)</w:t>
            </w:r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[%], </w:t>
            </w:r>
          </w:p>
          <w:p w14:paraId="73F06EA9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193067E" w14:textId="77777777" w:rsidR="00B35CF9" w:rsidRDefault="00427E5E" w:rsidP="003303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5AD454C8" w14:textId="10F42744" w:rsidR="00D61AB5" w:rsidRPr="009E1E25" w:rsidRDefault="00D61AB5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1EC55958" w14:textId="3C03E8C2" w:rsidR="00B35CF9" w:rsidRPr="009E1E25" w:rsidRDefault="096168B6" w:rsidP="00D8EC72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8</w:t>
            </w:r>
            <w:r w:rsidR="006A7124"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35CF9" w:rsidRPr="009E1E25" w14:paraId="10301280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1D5F170" w14:textId="75E89717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16.6</w:t>
            </w:r>
          </w:p>
        </w:tc>
        <w:tc>
          <w:tcPr>
            <w:tcW w:w="1631" w:type="dxa"/>
            <w:vAlign w:val="center"/>
          </w:tcPr>
          <w:p w14:paraId="579C0BC9" w14:textId="5623ED0E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680D871D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Zużycie energii elektrycznej</w:t>
            </w:r>
          </w:p>
          <w:p w14:paraId="6C6F3084" w14:textId="1AFBFE30" w:rsidR="00B35CF9" w:rsidRPr="009E1E25" w:rsidRDefault="00B35CF9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61AB5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Zużycie energii elektrycznej </w:t>
            </w:r>
            <w:r w:rsidRPr="00D61AB5">
              <w:rPr>
                <w:rFonts w:cstheme="minorHAnsi"/>
                <w:sz w:val="20"/>
                <w:szCs w:val="20"/>
                <w:lang w:eastAsia="pl-PL"/>
              </w:rPr>
              <w:lastRenderedPageBreak/>
              <w:t xml:space="preserve">było jak najmniejsze, przy czym nie może być wyższe niż 1380 </w:t>
            </w:r>
            <w:proofErr w:type="spellStart"/>
            <w:r w:rsidRPr="00D61AB5">
              <w:rPr>
                <w:rFonts w:cstheme="minorHAnsi"/>
                <w:sz w:val="20"/>
                <w:szCs w:val="20"/>
                <w:lang w:eastAsia="pl-PL"/>
              </w:rPr>
              <w:t>Wh</w:t>
            </w:r>
            <w:proofErr w:type="spellEnd"/>
            <w:r w:rsidRPr="00D61AB5">
              <w:rPr>
                <w:rFonts w:cstheme="minorHAnsi"/>
                <w:sz w:val="20"/>
                <w:szCs w:val="20"/>
                <w:lang w:eastAsia="pl-PL"/>
              </w:rPr>
              <w:t xml:space="preserve">, wyliczona zgodnie z metodyką wskazaną w </w:t>
            </w:r>
            <w:r w:rsidR="00D61AB5" w:rsidRPr="00D61AB5">
              <w:rPr>
                <w:rFonts w:cstheme="minorHAnsi"/>
                <w:sz w:val="20"/>
                <w:szCs w:val="20"/>
                <w:lang w:eastAsia="pl-PL"/>
              </w:rPr>
              <w:t xml:space="preserve">punkcie 16.6 w </w:t>
            </w:r>
            <w:r w:rsidR="008B3E43" w:rsidRPr="00D61AB5">
              <w:rPr>
                <w:rFonts w:cstheme="minorHAnsi"/>
                <w:sz w:val="20"/>
                <w:szCs w:val="20"/>
                <w:lang w:eastAsia="pl-PL"/>
              </w:rPr>
              <w:t>Tabeli 16 w Załączniku nr 1 do Regulaminu</w:t>
            </w:r>
          </w:p>
        </w:tc>
        <w:tc>
          <w:tcPr>
            <w:tcW w:w="3955" w:type="dxa"/>
            <w:gridSpan w:val="2"/>
          </w:tcPr>
          <w:p w14:paraId="40EBA086" w14:textId="3A8AF992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lastRenderedPageBreak/>
              <w:t>W ramach niniejszego Kryterium, Zamawiający dokona porównania parametru w badanym Wniosku danego Wnioskodawc</w:t>
            </w:r>
            <w:r w:rsidR="008A253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y, do </w:t>
            </w:r>
            <w:r w:rsidR="008A253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najlepszego deklarowanego </w:t>
            </w: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A79FEB6" w14:textId="416E29F7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tot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252D5147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693DD5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01A0516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E60296B" w14:textId="58B1D874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  liczba punktów przyznaną badanemu Wnioskowi danego Wnioskodawcy w ramach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Wymagania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Zużycie energii elektrycznej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4A21ECE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2892E43" w14:textId="58B25AEC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1A10B5">
              <w:rPr>
                <w:rFonts w:eastAsia="Times New Roman" w:cstheme="minorHAnsi"/>
                <w:sz w:val="20"/>
                <w:szCs w:val="20"/>
                <w:lang w:eastAsia="pl-PL"/>
              </w:rPr>
              <w:t>niższy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deklarowany wskaźnik 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zużycia energii elektrycznej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Wh</w:t>
            </w:r>
            <w:proofErr w:type="spellEnd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33C06E7F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85BD3C7" w14:textId="650A42C2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wskaźnik</w:t>
            </w:r>
            <w:r w:rsidR="008B3E43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zużycia energii elektrycznej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Wh</w:t>
            </w:r>
            <w:proofErr w:type="spellEnd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75D86AB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ACFCCE3" w14:textId="77777777" w:rsidR="00B35CF9" w:rsidRDefault="00427E5E" w:rsidP="003303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00A521E8" w14:textId="56183C58" w:rsidR="00D61AB5" w:rsidRPr="009E1E25" w:rsidRDefault="00D61AB5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5A126EC3" w14:textId="5156D406" w:rsidR="00B35CF9" w:rsidRPr="009E1E25" w:rsidRDefault="006A7124" w:rsidP="243BF6E1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 w:rsidRPr="243BF6E1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B36A8E7" w:rsidRPr="243BF6E1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1</w:t>
            </w:r>
            <w:r w:rsidRPr="243BF6E1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35CF9" w:rsidRPr="009E1E25" w14:paraId="0DF8FA9C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F426768" w14:textId="38C96A3E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16.7</w:t>
            </w:r>
          </w:p>
        </w:tc>
        <w:tc>
          <w:tcPr>
            <w:tcW w:w="1631" w:type="dxa"/>
            <w:vAlign w:val="center"/>
          </w:tcPr>
          <w:p w14:paraId="5185CF61" w14:textId="17B0D451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5467006D" w14:textId="77777777" w:rsidR="00B35CF9" w:rsidRPr="00D61AB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18"/>
                <w:szCs w:val="20"/>
              </w:rPr>
            </w:pPr>
            <w:r w:rsidRPr="00D61AB5">
              <w:rPr>
                <w:rFonts w:cstheme="minorHAnsi"/>
                <w:b/>
                <w:sz w:val="18"/>
                <w:szCs w:val="20"/>
                <w:lang w:eastAsia="pl-PL"/>
              </w:rPr>
              <w:t>Hałas</w:t>
            </w:r>
          </w:p>
          <w:p w14:paraId="36ECBA4B" w14:textId="7D051CB6" w:rsidR="00B35CF9" w:rsidRPr="00D61AB5" w:rsidRDefault="00B35CF9" w:rsidP="00D8EC72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8EC72">
              <w:rPr>
                <w:sz w:val="20"/>
                <w:szCs w:val="20"/>
                <w:lang w:eastAsia="pl-PL"/>
              </w:rPr>
              <w:t xml:space="preserve">Zamawiający wymaga, aby Hałas w Mieszkaniu był jak najmniejszy, przy czym nie może być wyższy niż </w:t>
            </w:r>
            <w:r w:rsidR="7EAA3A93" w:rsidRPr="00D8EC72">
              <w:rPr>
                <w:sz w:val="20"/>
                <w:szCs w:val="20"/>
                <w:lang w:eastAsia="pl-PL"/>
              </w:rPr>
              <w:t>40</w:t>
            </w:r>
            <w:r w:rsidRPr="00D8EC72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8EC72">
              <w:rPr>
                <w:sz w:val="20"/>
                <w:szCs w:val="20"/>
                <w:lang w:eastAsia="pl-PL"/>
              </w:rPr>
              <w:t>dB</w:t>
            </w:r>
            <w:proofErr w:type="spellEnd"/>
            <w:r w:rsidRPr="00D8EC72">
              <w:rPr>
                <w:sz w:val="20"/>
                <w:szCs w:val="20"/>
                <w:lang w:eastAsia="pl-PL"/>
              </w:rPr>
              <w:t xml:space="preserve">, wyliczona zgodnie z metodyką wskazaną w </w:t>
            </w:r>
            <w:r w:rsidR="64DEEAD2" w:rsidRPr="00D8EC72">
              <w:rPr>
                <w:sz w:val="20"/>
                <w:szCs w:val="20"/>
                <w:lang w:eastAsia="pl-PL"/>
              </w:rPr>
              <w:t xml:space="preserve">punkcie 16.7 w </w:t>
            </w:r>
            <w:r w:rsidR="6472212D" w:rsidRPr="00D8EC72">
              <w:rPr>
                <w:sz w:val="20"/>
                <w:szCs w:val="20"/>
                <w:lang w:eastAsia="pl-PL"/>
              </w:rPr>
              <w:t>Tabeli 16 w Załączniku nr 1 do Regulaminu</w:t>
            </w:r>
            <w:r w:rsidR="1B037D60" w:rsidRPr="00D8EC72">
              <w:rPr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3955" w:type="dxa"/>
            <w:gridSpan w:val="2"/>
            <w:vAlign w:val="center"/>
          </w:tcPr>
          <w:p w14:paraId="7315F7F1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CD5CECA" w14:textId="1F671A41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LA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eq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 xml:space="preserve">0,1 *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LA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eq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B min</m:t>
                            </m:r>
                          </m:sub>
                        </m:sSub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 xml:space="preserve">0,1 *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LA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eq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B bad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216AE723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1D31F5B2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20AB682F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AC8A797" w14:textId="7E2A000C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Hałas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2ED247DD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41BB470" w14:textId="7ECCAB83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1A10B5">
              <w:rPr>
                <w:rFonts w:eastAsia="Times New Roman" w:cstheme="minorHAnsi"/>
                <w:sz w:val="20"/>
                <w:szCs w:val="20"/>
                <w:lang w:eastAsia="pl-PL"/>
              </w:rPr>
              <w:t>niższy</w:t>
            </w:r>
            <w:r w:rsidR="00D61AB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deklarowany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wskaźnik </w:t>
            </w:r>
            <w:r w:rsidR="008B3E43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poziomu dźwięku w Mieszkaniu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B35CF9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dB</w:t>
            </w:r>
            <w:proofErr w:type="spellEnd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45E60DA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5A64E6E" w14:textId="40596FDD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8B3E43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poziomu dźwięku w Mieszkaniu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dB</w:t>
            </w:r>
            <w:proofErr w:type="spellEnd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781BA37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 </w:t>
            </w:r>
          </w:p>
          <w:p w14:paraId="32B39228" w14:textId="5886B970" w:rsidR="00B35CF9" w:rsidRPr="009E1E25" w:rsidRDefault="00427E5E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</w:tc>
        <w:tc>
          <w:tcPr>
            <w:tcW w:w="1286" w:type="dxa"/>
            <w:gridSpan w:val="2"/>
            <w:vAlign w:val="center"/>
          </w:tcPr>
          <w:p w14:paraId="2DFAEA3D" w14:textId="482B61D6" w:rsidR="00B35CF9" w:rsidRPr="009E1E25" w:rsidRDefault="4AE1A341" w:rsidP="00D8EC72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lastRenderedPageBreak/>
              <w:t>7</w:t>
            </w:r>
            <w:r w:rsidR="006A7124"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35CF9" w:rsidRPr="009E1E25" w14:paraId="758322FA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23B2DAFC" w14:textId="56C5301A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16.8</w:t>
            </w:r>
          </w:p>
        </w:tc>
        <w:tc>
          <w:tcPr>
            <w:tcW w:w="1631" w:type="dxa"/>
            <w:vAlign w:val="center"/>
          </w:tcPr>
          <w:p w14:paraId="1F87C4C0" w14:textId="741FBA4A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65E31BB6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Ryzyko przeciągu</w:t>
            </w:r>
          </w:p>
          <w:p w14:paraId="4C1E23BE" w14:textId="2210678E" w:rsidR="00B35CF9" w:rsidRPr="00D61AB5" w:rsidRDefault="00B35CF9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61AB5">
              <w:rPr>
                <w:sz w:val="20"/>
                <w:szCs w:val="20"/>
                <w:lang w:eastAsia="pl-PL"/>
              </w:rPr>
              <w:t xml:space="preserve">Zamawiający wymaga, aby </w:t>
            </w:r>
            <w:r w:rsidR="4DA9A5EB" w:rsidRPr="00D61AB5">
              <w:rPr>
                <w:sz w:val="20"/>
                <w:szCs w:val="20"/>
                <w:lang w:eastAsia="pl-PL"/>
              </w:rPr>
              <w:t>Ryzyko przeciągu</w:t>
            </w:r>
            <w:r w:rsidRPr="00D61AB5">
              <w:rPr>
                <w:sz w:val="20"/>
                <w:szCs w:val="20"/>
                <w:lang w:eastAsia="pl-PL"/>
              </w:rPr>
              <w:t xml:space="preserve"> było jak najmniejsze, przy czym nie może być wyższe niż 30%, wyliczona zgodnie z metodyką wskazaną w </w:t>
            </w:r>
            <w:r w:rsidR="00D61AB5" w:rsidRPr="00D61AB5">
              <w:rPr>
                <w:sz w:val="20"/>
                <w:szCs w:val="20"/>
                <w:lang w:eastAsia="pl-PL"/>
              </w:rPr>
              <w:t xml:space="preserve">punkcie 16.8 w </w:t>
            </w:r>
            <w:r w:rsidR="008B3E43" w:rsidRPr="00D61AB5">
              <w:rPr>
                <w:rFonts w:cstheme="minorHAnsi"/>
                <w:sz w:val="20"/>
                <w:szCs w:val="20"/>
                <w:lang w:eastAsia="pl-PL"/>
              </w:rPr>
              <w:t>Tabeli 16 w Załączniku nr 1 do Regulaminu</w:t>
            </w:r>
            <w:r w:rsidR="00D61AB5" w:rsidRPr="00D61AB5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55" w:type="dxa"/>
            <w:gridSpan w:val="2"/>
          </w:tcPr>
          <w:p w14:paraId="6FCFE00A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7B41424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8C67210" w14:textId="77777777" w:rsidR="004D5230" w:rsidRDefault="004D5230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95B3229" w14:textId="7C8BD8F3" w:rsidR="004D5230" w:rsidRPr="005D5578" w:rsidRDefault="00427E5E" w:rsidP="004D5230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DR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min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DR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min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DR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min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71F5DB9" w14:textId="77777777" w:rsidR="004D5230" w:rsidRDefault="004D5230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2759B1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04CCB96D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CF230D0" w14:textId="737CA04B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Ryzyko przeciągu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32476777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8591A24" w14:textId="6839BBD2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A01BF2">
              <w:rPr>
                <w:rFonts w:eastAsia="Times New Roman" w:cstheme="minorHAnsi"/>
                <w:sz w:val="20"/>
                <w:szCs w:val="20"/>
                <w:lang w:eastAsia="pl-PL"/>
              </w:rPr>
              <w:t>niższy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deklarowany </w:t>
            </w:r>
            <w:r w:rsidR="008B3E43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całkowity wskaźnik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odsetka osób niezadowolonych z przeciągu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8B3E4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 [%]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0D4CD616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7BDB8F9" w14:textId="09556E2C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8B3E43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deklarowany </w:t>
            </w:r>
            <w:r w:rsidR="008B3E43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całkowity wskaźnik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odsetka osób niezadowolonych z przeciągu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8B3E4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[%]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246DFE07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AB716A8" w14:textId="77777777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3B4DFD20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39F48AF1" w14:textId="2FBB5C7E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6 punktów</w:t>
            </w:r>
          </w:p>
        </w:tc>
      </w:tr>
      <w:tr w:rsidR="00B35CF9" w:rsidRPr="009E1E25" w14:paraId="61533704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42E1D272" w14:textId="7FB1B16A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16.9</w:t>
            </w:r>
          </w:p>
        </w:tc>
        <w:tc>
          <w:tcPr>
            <w:tcW w:w="1631" w:type="dxa"/>
            <w:vAlign w:val="center"/>
          </w:tcPr>
          <w:p w14:paraId="6C53428B" w14:textId="3E7D3536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Demonstrator B</w:t>
            </w:r>
          </w:p>
        </w:tc>
        <w:tc>
          <w:tcPr>
            <w:tcW w:w="2552" w:type="dxa"/>
            <w:vAlign w:val="center"/>
          </w:tcPr>
          <w:p w14:paraId="2E1B1C34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Koszty całkowite B</w:t>
            </w:r>
          </w:p>
          <w:p w14:paraId="18667EF8" w14:textId="1F563780" w:rsidR="00B35CF9" w:rsidRPr="009E1E25" w:rsidRDefault="00B35CF9" w:rsidP="515ECA52">
            <w:pPr>
              <w:pStyle w:val="Normalny1"/>
              <w:jc w:val="left"/>
              <w:rPr>
                <w:rFonts w:asciiTheme="minorHAnsi" w:hAnsiTheme="minorHAnsi" w:cstheme="minorBidi"/>
                <w:lang w:eastAsia="pl-PL"/>
              </w:rPr>
            </w:pPr>
            <w:r w:rsidRPr="515ECA52">
              <w:rPr>
                <w:rFonts w:asciiTheme="minorHAnsi" w:hAnsiTheme="minorHAnsi" w:cstheme="minorBidi"/>
                <w:lang w:eastAsia="pl-PL"/>
              </w:rPr>
              <w:t xml:space="preserve">Zamawiający wymaga, aby </w:t>
            </w:r>
            <w:r w:rsidR="365FB8BA" w:rsidRPr="515ECA52">
              <w:rPr>
                <w:rFonts w:asciiTheme="minorHAnsi" w:hAnsiTheme="minorHAnsi" w:cstheme="minorBidi"/>
                <w:lang w:eastAsia="pl-PL"/>
              </w:rPr>
              <w:t>K</w:t>
            </w:r>
            <w:r w:rsidRPr="515ECA52">
              <w:rPr>
                <w:rFonts w:asciiTheme="minorHAnsi" w:hAnsiTheme="minorHAnsi" w:cstheme="minorBidi"/>
                <w:lang w:eastAsia="pl-PL"/>
              </w:rPr>
              <w:t xml:space="preserve">oszty całkowite B Systemu wentylacji </w:t>
            </w:r>
            <w:r w:rsidR="03937277" w:rsidRPr="515ECA52">
              <w:rPr>
                <w:rFonts w:asciiTheme="minorHAnsi" w:hAnsiTheme="minorHAnsi" w:cstheme="minorBidi"/>
                <w:lang w:eastAsia="pl-PL"/>
              </w:rPr>
              <w:t xml:space="preserve">B </w:t>
            </w:r>
            <w:r w:rsidRPr="515ECA52">
              <w:rPr>
                <w:rFonts w:asciiTheme="minorHAnsi" w:hAnsiTheme="minorHAnsi" w:cstheme="minorBidi"/>
                <w:lang w:eastAsia="pl-PL"/>
              </w:rPr>
              <w:t>wraz Centralnym systemem nadzorującym były jak najniższe.</w:t>
            </w:r>
          </w:p>
          <w:p w14:paraId="2F21B75A" w14:textId="77777777" w:rsidR="00B35CF9" w:rsidRPr="009E1E25" w:rsidRDefault="00B35CF9" w:rsidP="00600E96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  <w:p w14:paraId="7F64594C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955" w:type="dxa"/>
            <w:gridSpan w:val="2"/>
          </w:tcPr>
          <w:p w14:paraId="4CECE2C7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36C0CEB6" w14:textId="2AE3BD48" w:rsidR="00B35CF9" w:rsidRPr="00D61AB5" w:rsidRDefault="00B35CF9" w:rsidP="00600E96">
            <w:pPr>
              <w:jc w:val="center"/>
              <w:textAlignment w:val="baseline"/>
              <w:rPr>
                <w:rFonts w:eastAsiaTheme="minorEastAsia" w:cstheme="minorHAnsi"/>
              </w:rPr>
            </w:pPr>
          </w:p>
          <w:p w14:paraId="267484B1" w14:textId="613BF264" w:rsidR="00D61AB5" w:rsidRPr="005D5578" w:rsidRDefault="00427E5E" w:rsidP="00D61AB5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c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7DE12F78" w14:textId="77777777" w:rsidR="00D61AB5" w:rsidRPr="00D61AB5" w:rsidRDefault="00D61AB5" w:rsidP="00600E96">
            <w:pPr>
              <w:jc w:val="center"/>
              <w:textAlignment w:val="baseline"/>
              <w:rPr>
                <w:rFonts w:eastAsiaTheme="minorEastAsia" w:cstheme="minorHAnsi"/>
                <w:iCs/>
                <w:sz w:val="20"/>
                <w:szCs w:val="20"/>
                <w:lang w:eastAsia="pl-PL"/>
              </w:rPr>
            </w:pPr>
          </w:p>
          <w:p w14:paraId="1DC6FFB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764C38D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52E5105" w14:textId="5D4BB8E6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Koszty całkowite A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3CE72BD2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B88EC90" w14:textId="0FE47FD6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5D74BD">
              <w:rPr>
                <w:rFonts w:eastAsia="Times New Roman" w:cstheme="minorHAnsi"/>
                <w:sz w:val="20"/>
                <w:szCs w:val="20"/>
                <w:lang w:eastAsia="pl-PL"/>
              </w:rPr>
              <w:t>niższy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deklarowany wskaźnik 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c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1EE7F88D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4370174" w14:textId="43D94E13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c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0D3F9CE1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C722021" w14:textId="77777777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47C2BAFC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148C317D" w14:textId="26B25556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8 punktów</w:t>
            </w:r>
          </w:p>
        </w:tc>
      </w:tr>
      <w:tr w:rsidR="00B35CF9" w:rsidRPr="009E1E25" w14:paraId="1F510FCF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50726D8B" w14:textId="498BF7A4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16.10</w:t>
            </w:r>
          </w:p>
        </w:tc>
        <w:tc>
          <w:tcPr>
            <w:tcW w:w="1631" w:type="dxa"/>
            <w:vAlign w:val="center"/>
          </w:tcPr>
          <w:p w14:paraId="50E14636" w14:textId="64B8B04E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Komercjalizacja</w:t>
            </w:r>
          </w:p>
        </w:tc>
        <w:tc>
          <w:tcPr>
            <w:tcW w:w="2552" w:type="dxa"/>
            <w:vAlign w:val="center"/>
          </w:tcPr>
          <w:p w14:paraId="5B94E3EA" w14:textId="77777777" w:rsidR="00B35CF9" w:rsidRPr="00B35CF9" w:rsidRDefault="00B35CF9" w:rsidP="00600E96">
            <w:pPr>
              <w:pStyle w:val="Normalny1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B35CF9">
              <w:rPr>
                <w:rFonts w:asciiTheme="minorHAnsi" w:hAnsiTheme="minorHAnsi" w:cstheme="minorHAnsi"/>
                <w:b/>
                <w:szCs w:val="20"/>
                <w:lang w:eastAsia="pl-PL"/>
              </w:rPr>
              <w:t>Przychód z Komercjalizacji Wyników Prac B+R</w:t>
            </w:r>
          </w:p>
          <w:p w14:paraId="1969D90A" w14:textId="2BF2587D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sz w:val="20"/>
                <w:szCs w:val="20"/>
                <w:lang w:eastAsia="pl-PL"/>
              </w:rPr>
              <w:t>Zamawiający wymaga, aby łączny Udział Zamawiającego w Przychodzie z Komercjalizacji Wyników Prac B+R był jak najwyższy.</w:t>
            </w:r>
          </w:p>
        </w:tc>
        <w:tc>
          <w:tcPr>
            <w:tcW w:w="3955" w:type="dxa"/>
            <w:gridSpan w:val="2"/>
          </w:tcPr>
          <w:p w14:paraId="21477B44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E509B0C" w14:textId="6E74111A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BR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BR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BR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558EFCF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3FF4808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21F2F0C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00C4F00" w14:textId="4253C96A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Przychód z Komercjalizacji Wyników Prac B+R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733F6FC4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3AF97F5" w14:textId="24E8BD72" w:rsidR="00B35CF9" w:rsidRPr="005D5578" w:rsidRDefault="00427E5E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66A59012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008B3E43" w:rsidRPr="66A59012">
              <w:rPr>
                <w:rFonts w:eastAsia="Times New Roman"/>
                <w:sz w:val="20"/>
                <w:szCs w:val="20"/>
                <w:lang w:eastAsia="pl-PL"/>
              </w:rPr>
              <w:t xml:space="preserve">łącznego </w:t>
            </w:r>
            <w:r w:rsidR="008B3E43" w:rsidRPr="005D74BD">
              <w:rPr>
                <w:rFonts w:eastAsia="Times New Roman"/>
                <w:sz w:val="20"/>
                <w:szCs w:val="20"/>
                <w:lang w:eastAsia="pl-PL"/>
              </w:rPr>
              <w:t>U</w:t>
            </w:r>
            <w:r w:rsidR="004329FC" w:rsidRPr="005D74BD">
              <w:rPr>
                <w:rFonts w:eastAsia="Times New Roman"/>
                <w:sz w:val="20"/>
                <w:szCs w:val="20"/>
                <w:lang w:eastAsia="pl-PL"/>
              </w:rPr>
              <w:t>działu w Przychodzie z Komercjalizacji Wyników Prac B+R</w:t>
            </w:r>
            <w:r w:rsidR="008B3E43" w:rsidRPr="005D74BD">
              <w:rPr>
                <w:rFonts w:eastAsia="Times New Roman"/>
                <w:iCs/>
                <w:sz w:val="20"/>
                <w:szCs w:val="20"/>
                <w:lang w:eastAsia="pl-PL"/>
              </w:rPr>
              <w:t xml:space="preserve"> w Działaniu 2</w:t>
            </w:r>
            <w:r w:rsidR="00A75B84" w:rsidRPr="66A5901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B35CF9" w:rsidRPr="66A59012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62656CE4" w14:textId="77777777" w:rsidR="00B35CF9" w:rsidRPr="005D5578" w:rsidRDefault="00B35CF9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66A59012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80F4D54" w14:textId="367C7562" w:rsidR="00B35CF9" w:rsidRPr="005D5578" w:rsidRDefault="00427E5E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66A59012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008B3E43" w:rsidRPr="66A59012">
              <w:rPr>
                <w:rFonts w:eastAsia="Times New Roman"/>
                <w:sz w:val="20"/>
                <w:szCs w:val="20"/>
                <w:lang w:eastAsia="pl-PL"/>
              </w:rPr>
              <w:t xml:space="preserve">łącznego </w:t>
            </w:r>
            <w:r w:rsidR="004329FC" w:rsidRPr="005D74BD">
              <w:rPr>
                <w:rFonts w:eastAsia="Times New Roman"/>
                <w:sz w:val="20"/>
                <w:szCs w:val="20"/>
                <w:lang w:eastAsia="pl-PL"/>
              </w:rPr>
              <w:t>Udziału w Przychodzie z Komercjalizacji Wyników Prac B+R</w:t>
            </w:r>
            <w:r w:rsidR="008B3E43" w:rsidRPr="005D74BD">
              <w:rPr>
                <w:rFonts w:eastAsia="Times New Roman"/>
                <w:sz w:val="20"/>
                <w:szCs w:val="20"/>
                <w:lang w:eastAsia="pl-PL"/>
              </w:rPr>
              <w:t xml:space="preserve"> w Działaniu 1</w:t>
            </w:r>
            <w:r w:rsidR="004329FC" w:rsidRPr="005D74B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B35CF9" w:rsidRPr="66A59012">
              <w:rPr>
                <w:rFonts w:eastAsia="Times New Roman"/>
                <w:sz w:val="20"/>
                <w:szCs w:val="20"/>
                <w:lang w:eastAsia="pl-PL"/>
              </w:rPr>
              <w:t>w badanym Wniosku danego Wnioskodawcy [%], </w:t>
            </w:r>
          </w:p>
          <w:p w14:paraId="2E167BF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F9D79A9" w14:textId="77777777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0CB81D64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0E4C471E" w14:textId="64BA8E0B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B35CF9" w:rsidRPr="009E1E25" w14:paraId="1AD5D85F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03D83DBD" w14:textId="0956C158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16.11</w:t>
            </w:r>
          </w:p>
        </w:tc>
        <w:tc>
          <w:tcPr>
            <w:tcW w:w="1631" w:type="dxa"/>
            <w:vAlign w:val="center"/>
          </w:tcPr>
          <w:p w14:paraId="19C51E5B" w14:textId="2D2237F5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Komercjalizacja</w:t>
            </w:r>
          </w:p>
        </w:tc>
        <w:tc>
          <w:tcPr>
            <w:tcW w:w="2552" w:type="dxa"/>
            <w:vAlign w:val="center"/>
          </w:tcPr>
          <w:p w14:paraId="201E4923" w14:textId="2D6C668C" w:rsidR="00B35CF9" w:rsidRPr="00B35CF9" w:rsidRDefault="00B35CF9" w:rsidP="00600E96">
            <w:pPr>
              <w:spacing w:line="259" w:lineRule="auto"/>
              <w:contextualSpacing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Przychód z Komercjalizacji Technologii Zależnych</w:t>
            </w:r>
          </w:p>
          <w:p w14:paraId="32A6D463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1F3BEDA" w14:textId="66B6C5C8" w:rsidR="00B35CF9" w:rsidRPr="009E1E25" w:rsidRDefault="00B35CF9" w:rsidP="243BF6E1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243BF6E1">
              <w:rPr>
                <w:sz w:val="20"/>
                <w:szCs w:val="20"/>
                <w:lang w:eastAsia="pl-PL"/>
              </w:rPr>
              <w:t xml:space="preserve">Zamawiający wymaga, aby łączny Udział </w:t>
            </w:r>
            <w:r w:rsidRPr="243BF6E1">
              <w:rPr>
                <w:sz w:val="20"/>
                <w:szCs w:val="20"/>
                <w:lang w:eastAsia="pl-PL"/>
              </w:rPr>
              <w:lastRenderedPageBreak/>
              <w:t>Zamawiającego w Przychodzie z Komercjalizacji Technologii Zależnych był jak najwyższy.</w:t>
            </w:r>
          </w:p>
        </w:tc>
        <w:tc>
          <w:tcPr>
            <w:tcW w:w="3955" w:type="dxa"/>
            <w:gridSpan w:val="2"/>
          </w:tcPr>
          <w:p w14:paraId="47510935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W ramach niniejszego Kryterium, Zamawiający dokona porównania parametru w badanym Wniosku danego Wnioskodawcy, do najlepszego deklarowanego parametru spośród </w:t>
            </w: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lastRenderedPageBreak/>
              <w:t>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ADB14AB" w14:textId="15CCE573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SZ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SZ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SZ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1B49281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765230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5DFE687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3F96BCE" w14:textId="471832F4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Przychód z Komercjalizacji Technologii Zależnych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2A96C8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8B4E404" w14:textId="60B1C0D8" w:rsidR="00B35CF9" w:rsidRPr="005D74BD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najwyższy deklarowany wskaźnik </w:t>
            </w:r>
            <w:r w:rsidR="008B3E43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łącznego</w:t>
            </w:r>
            <w:r w:rsid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="00A75B84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Udziału w Przychodzie z Komercjalizacji Technologii Zależnych</w:t>
            </w:r>
            <w:r w:rsidR="008B3E43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w Działaniu 2</w:t>
            </w:r>
            <w:r w:rsidR="00A75B84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 [%], </w:t>
            </w:r>
          </w:p>
          <w:p w14:paraId="1E9C1BB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5DEE52F" w14:textId="1DF638A0" w:rsidR="00B35CF9" w:rsidRPr="005D74BD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8B3E43"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łącznego </w:t>
            </w:r>
            <w:r w:rsidR="00A75B84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Udziału w Przychodzie z Komercjalizacji Technologii Zależnych </w:t>
            </w:r>
            <w:r w:rsidR="008B3E43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w Działaniu 2</w:t>
            </w:r>
            <w:r w:rsidR="00B35CF9"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>w badanym Wniosku danego Wnioskodawcy [%], </w:t>
            </w:r>
          </w:p>
          <w:p w14:paraId="330B2965" w14:textId="77777777" w:rsidR="00B35CF9" w:rsidRPr="005D74BD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E3FE20E" w14:textId="77777777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7EED51DC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716A6C9E" w14:textId="629B89A5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 punkty</w:t>
            </w:r>
          </w:p>
        </w:tc>
      </w:tr>
      <w:tr w:rsidR="00B35CF9" w:rsidRPr="009E1E25" w14:paraId="129240E2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8DA6871" w14:textId="04D16CC4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16.12</w:t>
            </w:r>
          </w:p>
        </w:tc>
        <w:tc>
          <w:tcPr>
            <w:tcW w:w="1631" w:type="dxa"/>
            <w:vAlign w:val="center"/>
          </w:tcPr>
          <w:p w14:paraId="0DE565CF" w14:textId="2F70AFF7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Koszty B+R</w:t>
            </w:r>
          </w:p>
        </w:tc>
        <w:tc>
          <w:tcPr>
            <w:tcW w:w="2552" w:type="dxa"/>
            <w:vAlign w:val="center"/>
          </w:tcPr>
          <w:p w14:paraId="7D0C0020" w14:textId="506DC3E2" w:rsidR="00B35CF9" w:rsidRPr="00B35CF9" w:rsidRDefault="00B35CF9" w:rsidP="00600E96">
            <w:pPr>
              <w:spacing w:line="259" w:lineRule="auto"/>
              <w:contextualSpacing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Cena za realizację Etapu I</w:t>
            </w:r>
          </w:p>
          <w:p w14:paraId="1E00A379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FFCCC3" w14:textId="1BC559A0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9E1E25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Zamawiający wymaga jak najniższej ceny za realizację Etapu I.</w:t>
            </w:r>
            <w:r w:rsidRPr="009E1E25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955" w:type="dxa"/>
            <w:gridSpan w:val="2"/>
          </w:tcPr>
          <w:p w14:paraId="03D00F2D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FE2EDE3" w14:textId="23B92385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EI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FCD14AE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199F0A51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055B744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087CF9C" w14:textId="084C706C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Cena za realizację Etapu I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5346007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554A38B" w14:textId="7DC0C60C" w:rsidR="00B35CF9" w:rsidRPr="005D5578" w:rsidRDefault="00427E5E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43215D1D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AE65EC">
              <w:rPr>
                <w:rFonts w:eastAsia="Times New Roman"/>
                <w:sz w:val="20"/>
                <w:szCs w:val="20"/>
                <w:lang w:eastAsia="pl-PL"/>
              </w:rPr>
              <w:t>niższa</w:t>
            </w:r>
            <w:r w:rsidR="00B35CF9" w:rsidRPr="43215D1D">
              <w:rPr>
                <w:rFonts w:eastAsia="Times New Roman"/>
                <w:sz w:val="20"/>
                <w:szCs w:val="20"/>
                <w:lang w:eastAsia="pl-PL"/>
              </w:rPr>
              <w:t xml:space="preserve"> deklarowan</w:t>
            </w:r>
            <w:r w:rsidR="006F1015" w:rsidRPr="43215D1D">
              <w:rPr>
                <w:rFonts w:eastAsia="Times New Roman"/>
                <w:sz w:val="20"/>
                <w:szCs w:val="20"/>
                <w:lang w:eastAsia="pl-PL"/>
              </w:rPr>
              <w:t>a</w:t>
            </w:r>
            <w:r w:rsidR="00B35CF9" w:rsidRPr="43215D1D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="006F1015" w:rsidRPr="43215D1D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6F1015" w:rsidRPr="43215D1D">
              <w:rPr>
                <w:rFonts w:eastAsia="Times New Roman"/>
                <w:sz w:val="20"/>
                <w:szCs w:val="20"/>
                <w:lang w:eastAsia="pl-PL"/>
              </w:rPr>
              <w:t>wartość wynagrodzenia oferowanego za realizację Etapu I</w:t>
            </w:r>
            <w:r w:rsidR="00B35CF9" w:rsidRPr="43215D1D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B35CF9" w:rsidRPr="43215D1D">
              <w:rPr>
                <w:rFonts w:eastAsia="Times New Roman"/>
                <w:sz w:val="20"/>
                <w:szCs w:val="20"/>
                <w:lang w:eastAsia="pl-PL"/>
              </w:rPr>
              <w:t>spośród wszystkich Wniosków [zł], </w:t>
            </w:r>
          </w:p>
          <w:p w14:paraId="6B12CB6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B1252A9" w14:textId="2CE5A0B9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F1015">
              <w:rPr>
                <w:rFonts w:eastAsia="Times New Roman" w:cstheme="minorHAnsi"/>
                <w:sz w:val="20"/>
                <w:szCs w:val="20"/>
                <w:lang w:eastAsia="pl-PL"/>
              </w:rPr>
              <w:t>wartość wynagrodzenia oferowanego za realizację Etapu I</w:t>
            </w:r>
            <w:r w:rsidR="006F1015" w:rsidRPr="004401E0" w:rsidDel="006F1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18F9FD3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974801F" w14:textId="77777777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285F0B77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614797AA" w14:textId="0AC10202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 punkty</w:t>
            </w:r>
          </w:p>
        </w:tc>
      </w:tr>
      <w:tr w:rsidR="00B35CF9" w:rsidRPr="009E1E25" w14:paraId="660A1130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0FCFD5B4" w14:textId="09677C33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16.13</w:t>
            </w:r>
          </w:p>
        </w:tc>
        <w:tc>
          <w:tcPr>
            <w:tcW w:w="1631" w:type="dxa"/>
            <w:vAlign w:val="center"/>
          </w:tcPr>
          <w:p w14:paraId="33460553" w14:textId="4286F4F5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 xml:space="preserve">Koszty B+R </w:t>
            </w:r>
          </w:p>
        </w:tc>
        <w:tc>
          <w:tcPr>
            <w:tcW w:w="2552" w:type="dxa"/>
            <w:vAlign w:val="center"/>
          </w:tcPr>
          <w:p w14:paraId="631AE27B" w14:textId="196F867E" w:rsidR="00B35CF9" w:rsidRPr="00B35CF9" w:rsidRDefault="00B35CF9" w:rsidP="00600E96">
            <w:pPr>
              <w:pStyle w:val="Normalny1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B35CF9">
              <w:rPr>
                <w:rFonts w:asciiTheme="minorHAnsi" w:hAnsiTheme="minorHAnsi" w:cstheme="minorHAnsi"/>
                <w:b/>
                <w:szCs w:val="20"/>
                <w:lang w:eastAsia="pl-PL"/>
              </w:rPr>
              <w:t>Cena za realizację Etapu II</w:t>
            </w:r>
          </w:p>
          <w:p w14:paraId="6F5F39D1" w14:textId="367C4E0E" w:rsidR="00B35CF9" w:rsidRPr="009E1E25" w:rsidRDefault="00B35CF9" w:rsidP="00330371">
            <w:pPr>
              <w:spacing w:before="240"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9E1E25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Zamawiający wymaga jak najniższej ceny za realizację Etapu II.</w:t>
            </w:r>
            <w:r w:rsidRPr="009E1E25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955" w:type="dxa"/>
            <w:gridSpan w:val="2"/>
          </w:tcPr>
          <w:p w14:paraId="15640E3D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3A82FFFE" w14:textId="57CFEA55" w:rsidR="00B35CF9" w:rsidRPr="005D5578" w:rsidRDefault="00427E5E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EII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4EA39834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7512D01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DC4F976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8A30340" w14:textId="070BC943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5D74BD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 xml:space="preserve">Cena za realizację Etapu </w:t>
            </w:r>
            <w:r w:rsidR="00B35CF9">
              <w:rPr>
                <w:rFonts w:cstheme="minorHAnsi"/>
                <w:sz w:val="20"/>
                <w:szCs w:val="20"/>
                <w:lang w:eastAsia="pl-PL"/>
              </w:rPr>
              <w:t>I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I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60C090E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684DCC4" w14:textId="5488619B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AE65EC">
              <w:rPr>
                <w:rFonts w:eastAsia="Times New Roman" w:cstheme="minorHAnsi"/>
                <w:sz w:val="20"/>
                <w:szCs w:val="20"/>
                <w:lang w:eastAsia="pl-PL"/>
              </w:rPr>
              <w:t>niższa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</w:t>
            </w:r>
            <w:r w:rsidR="006F1015"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F1015">
              <w:rPr>
                <w:rFonts w:eastAsia="Times New Roman" w:cstheme="minorHAnsi"/>
                <w:sz w:val="20"/>
                <w:szCs w:val="20"/>
                <w:lang w:eastAsia="pl-PL"/>
              </w:rPr>
              <w:t>wartość wynagrodzenia oferowanego za realizację Etapu II</w:t>
            </w:r>
            <w:r w:rsidR="006F1015" w:rsidRPr="004401E0" w:rsidDel="006F1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4216310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863D3F9" w14:textId="78B24FE6" w:rsidR="00B35CF9" w:rsidRPr="005D5578" w:rsidRDefault="00427E5E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F1015">
              <w:rPr>
                <w:rFonts w:eastAsia="Times New Roman" w:cstheme="minorHAnsi"/>
                <w:sz w:val="20"/>
                <w:szCs w:val="20"/>
                <w:lang w:eastAsia="pl-PL"/>
              </w:rPr>
              <w:t>wartość wynagrodzenia oferowanego za realizację Etapu II</w:t>
            </w:r>
            <w:r w:rsidR="006F1015" w:rsidRPr="004401E0" w:rsidDel="006F1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58C7F004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33A0AE0" w14:textId="094FAD43" w:rsidR="00B35CF9" w:rsidRPr="009E1E25" w:rsidRDefault="00427E5E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</w:tc>
        <w:tc>
          <w:tcPr>
            <w:tcW w:w="1286" w:type="dxa"/>
            <w:gridSpan w:val="2"/>
            <w:vAlign w:val="center"/>
          </w:tcPr>
          <w:p w14:paraId="54C00845" w14:textId="2E70E735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9E1E25" w:rsidRPr="005E7E0B" w14:paraId="24E15519" w14:textId="77777777" w:rsidTr="00D8EC72">
        <w:trPr>
          <w:cantSplit/>
          <w:trHeight w:val="435"/>
          <w:jc w:val="center"/>
        </w:trPr>
        <w:tc>
          <w:tcPr>
            <w:tcW w:w="774" w:type="dxa"/>
            <w:shd w:val="clear" w:color="auto" w:fill="E2EFD9" w:themeFill="accent6" w:themeFillTint="33"/>
            <w:textDirection w:val="btLr"/>
          </w:tcPr>
          <w:p w14:paraId="2B423B46" w14:textId="77777777" w:rsidR="009E1E25" w:rsidRPr="009E1E25" w:rsidRDefault="009E1E25" w:rsidP="00B068B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8138" w:type="dxa"/>
            <w:gridSpan w:val="4"/>
            <w:shd w:val="clear" w:color="auto" w:fill="E2EFD9" w:themeFill="accent6" w:themeFillTint="33"/>
            <w:vAlign w:val="center"/>
          </w:tcPr>
          <w:p w14:paraId="26E8C84B" w14:textId="77777777" w:rsidR="009E1E25" w:rsidRPr="009E1E25" w:rsidRDefault="009E1E25" w:rsidP="00B068B5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94" w:type="dxa"/>
            <w:gridSpan w:val="3"/>
            <w:shd w:val="clear" w:color="auto" w:fill="E2EFD9" w:themeFill="accent6" w:themeFillTint="33"/>
            <w:vAlign w:val="center"/>
          </w:tcPr>
          <w:p w14:paraId="4B58B33F" w14:textId="1FDE9AEB" w:rsidR="009E1E25" w:rsidRPr="009E1E25" w:rsidRDefault="009E1E25" w:rsidP="00B068B5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0BAD3382" w14:textId="1C6E13F3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18BCB881" w14:textId="51467DEA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</w:t>
      </w:r>
      <w:r w:rsidR="008A51BB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II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. Ocena innych wymaganych elementów Wniosku – Wymagania Jakościowe</w:t>
      </w:r>
    </w:p>
    <w:p w14:paraId="0E4211BB" w14:textId="6CFA9FB1" w:rsidR="704144EC" w:rsidRPr="005E7E0B" w:rsidRDefault="704144EC" w:rsidP="00F0641A">
      <w:p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w ramach oceny Wniosku będzie oceniał również Wymagania Jakościowe, stanowiące inne elementy Wniosku. Szczegółową informację na temat sposobu pu</w:t>
      </w:r>
      <w:r w:rsidR="000E3973" w:rsidRPr="005E7E0B">
        <w:rPr>
          <w:rFonts w:eastAsia="Calibri" w:cstheme="minorHAnsi"/>
          <w:color w:val="000000" w:themeColor="text1"/>
          <w:sz w:val="22"/>
          <w:szCs w:val="22"/>
        </w:rPr>
        <w:t xml:space="preserve">nktacji przedstawiono w </w:t>
      </w:r>
      <w:r w:rsidR="00301B38" w:rsidRPr="000715D2">
        <w:rPr>
          <w:rFonts w:eastAsia="Calibri" w:cstheme="minorHAnsi"/>
          <w:color w:val="000000" w:themeColor="text1"/>
          <w:sz w:val="22"/>
          <w:szCs w:val="22"/>
        </w:rPr>
        <w:t>Tabeli 2</w:t>
      </w:r>
      <w:r w:rsidR="000F129E" w:rsidRPr="000715D2">
        <w:rPr>
          <w:rFonts w:eastAsia="Calibri" w:cstheme="minorHAnsi"/>
          <w:color w:val="000000" w:themeColor="text1"/>
          <w:sz w:val="22"/>
          <w:szCs w:val="22"/>
        </w:rPr>
        <w:t>1</w:t>
      </w:r>
      <w:r w:rsidRPr="000715D2">
        <w:rPr>
          <w:rFonts w:eastAsia="Calibri" w:cstheme="minorHAnsi"/>
          <w:color w:val="000000" w:themeColor="text1"/>
          <w:sz w:val="22"/>
          <w:szCs w:val="22"/>
        </w:rPr>
        <w:t>.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Maksymalna liczba punktów do uzyskania w ramach oceny innych wymaganych elementów Wniosku wynosi 100.</w:t>
      </w:r>
    </w:p>
    <w:p w14:paraId="3E2C4C97" w14:textId="77E27F7D" w:rsidR="7A7F2680" w:rsidRPr="005E7E0B" w:rsidRDefault="7A7F2680" w:rsidP="00F0641A">
      <w:pPr>
        <w:spacing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1F3F0521" w14:textId="00952C83" w:rsidR="7A7F2680" w:rsidRPr="005E7E0B" w:rsidRDefault="704144EC" w:rsidP="00F0641A">
      <w:pPr>
        <w:spacing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6BA10689">
        <w:rPr>
          <w:rFonts w:eastAsia="Calibri"/>
          <w:color w:val="000000" w:themeColor="text1"/>
          <w:sz w:val="22"/>
          <w:szCs w:val="22"/>
        </w:rPr>
        <w:t xml:space="preserve">Ilekroć w sposobie przyznawania punktów </w:t>
      </w:r>
      <w:r w:rsidR="009839E4" w:rsidRPr="6BA10689">
        <w:rPr>
          <w:rFonts w:eastAsia="Calibri"/>
          <w:color w:val="000000" w:themeColor="text1"/>
          <w:sz w:val="22"/>
          <w:szCs w:val="22"/>
        </w:rPr>
        <w:t>dla Wymagań Jakościowych</w:t>
      </w:r>
      <w:r w:rsidR="61E7FA94" w:rsidRPr="20DC58A9">
        <w:rPr>
          <w:rFonts w:eastAsia="Calibri"/>
          <w:color w:val="000000" w:themeColor="text1"/>
          <w:sz w:val="22"/>
          <w:szCs w:val="22"/>
        </w:rPr>
        <w:t xml:space="preserve"> </w:t>
      </w:r>
      <w:r w:rsidRPr="6BA10689">
        <w:rPr>
          <w:rFonts w:eastAsia="Calibri"/>
          <w:color w:val="000000" w:themeColor="text1"/>
          <w:sz w:val="22"/>
          <w:szCs w:val="22"/>
        </w:rPr>
        <w:t xml:space="preserve">wskazany jest cząstkowy zakres punktowy dla danego </w:t>
      </w:r>
      <w:r w:rsidR="009839E4" w:rsidRPr="6BA10689">
        <w:rPr>
          <w:rFonts w:eastAsia="Calibri"/>
          <w:color w:val="000000" w:themeColor="text1"/>
          <w:sz w:val="22"/>
          <w:szCs w:val="22"/>
        </w:rPr>
        <w:t>e</w:t>
      </w:r>
      <w:r w:rsidRPr="6BA10689">
        <w:rPr>
          <w:rFonts w:eastAsia="Calibri"/>
          <w:color w:val="000000" w:themeColor="text1"/>
          <w:sz w:val="22"/>
          <w:szCs w:val="22"/>
        </w:rPr>
        <w:t>lementu Wniosku</w:t>
      </w:r>
      <w:r w:rsidR="009839E4" w:rsidRPr="6BA10689">
        <w:rPr>
          <w:rFonts w:eastAsia="Calibri"/>
          <w:color w:val="000000" w:themeColor="text1"/>
          <w:sz w:val="22"/>
          <w:szCs w:val="22"/>
        </w:rPr>
        <w:t xml:space="preserve">, </w:t>
      </w:r>
      <w:r w:rsidRPr="6BA10689">
        <w:rPr>
          <w:rFonts w:eastAsia="Calibri"/>
          <w:color w:val="000000" w:themeColor="text1"/>
          <w:sz w:val="22"/>
          <w:szCs w:val="22"/>
        </w:rPr>
        <w:t xml:space="preserve">Zamawiający przyzna liczbę punktów adekwatną do dostosowania oferowanych przez </w:t>
      </w:r>
      <w:r w:rsidR="001E3648" w:rsidRPr="6BA10689">
        <w:rPr>
          <w:rFonts w:eastAsia="Calibri"/>
          <w:color w:val="000000" w:themeColor="text1"/>
          <w:sz w:val="22"/>
          <w:szCs w:val="22"/>
        </w:rPr>
        <w:t>Wykon</w:t>
      </w:r>
      <w:r w:rsidRPr="6BA10689">
        <w:rPr>
          <w:rFonts w:eastAsia="Calibri"/>
          <w:color w:val="000000" w:themeColor="text1"/>
          <w:sz w:val="22"/>
          <w:szCs w:val="22"/>
        </w:rPr>
        <w:t>awcę rozwiązań, do wymogów i celów Przedsięwzięcia.</w:t>
      </w:r>
    </w:p>
    <w:p w14:paraId="53FDC7E4" w14:textId="43DDC290" w:rsidR="7A7F2680" w:rsidRPr="005E7E0B" w:rsidRDefault="7A7F2680" w:rsidP="00F0641A">
      <w:pPr>
        <w:spacing w:line="259" w:lineRule="auto"/>
        <w:rPr>
          <w:rFonts w:eastAsia="Yu Mincho" w:cstheme="minorHAnsi"/>
          <w:color w:val="000000" w:themeColor="text1"/>
          <w:sz w:val="22"/>
          <w:szCs w:val="22"/>
        </w:rPr>
      </w:pPr>
    </w:p>
    <w:p w14:paraId="6C90A2F0" w14:textId="6901660D" w:rsidR="704144EC" w:rsidRPr="000715D2" w:rsidRDefault="008B531B" w:rsidP="00F0641A">
      <w:pPr>
        <w:pStyle w:val="Legenda"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lastRenderedPageBreak/>
        <w:t xml:space="preserve">Tabela </w:t>
      </w:r>
      <w:r w:rsidR="00301B38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2</w:t>
      </w: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1. Ocena spełnienia Innych ocenianych elementów Wniosku – Wymagań Jakościowych </w:t>
      </w:r>
      <w:r w:rsidR="00F42CD3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dla Systemu wentylacji B w Działaniu 2: „Wentylacja mieszkań”</w:t>
      </w:r>
    </w:p>
    <w:tbl>
      <w:tblPr>
        <w:tblStyle w:val="Tabela-Siatka"/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701"/>
        <w:gridCol w:w="1701"/>
        <w:gridCol w:w="1701"/>
        <w:gridCol w:w="4536"/>
        <w:gridCol w:w="1284"/>
      </w:tblGrid>
      <w:tr w:rsidR="007E5401" w:rsidRPr="00330371" w14:paraId="79623235" w14:textId="77777777" w:rsidTr="0020414E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AABC833" w14:textId="61F32B41" w:rsidR="007E5401" w:rsidRPr="00330371" w:rsidRDefault="007E5401" w:rsidP="0033037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L.</w:t>
            </w:r>
            <w:r w:rsidR="00330371" w:rsidRPr="00330371">
              <w:rPr>
                <w:rFonts w:asciiTheme="minorHAnsi" w:hAnsiTheme="minorHAnsi" w:cstheme="minorHAnsi"/>
                <w:b/>
                <w:bCs/>
              </w:rPr>
              <w:t>p</w:t>
            </w:r>
            <w:r w:rsidRPr="00330371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58D86CB9" w14:textId="5057DC35" w:rsidR="007E5401" w:rsidRPr="00330371" w:rsidRDefault="007E5401" w:rsidP="007E540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Kategoria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2731FD47" w14:textId="20A328D0" w:rsidR="007E5401" w:rsidRPr="00330371" w:rsidRDefault="007E5401" w:rsidP="007E540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Nazwa Wymagania Jakościowego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255A127" w14:textId="553562FB" w:rsidR="007E5401" w:rsidRPr="00330371" w:rsidRDefault="007E5401" w:rsidP="007E540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30371">
              <w:rPr>
                <w:rFonts w:asciiTheme="minorHAnsi" w:eastAsia="Calibri" w:hAnsiTheme="minorHAnsi" w:cstheme="minorHAnsi"/>
                <w:b/>
                <w:bCs/>
              </w:rPr>
              <w:t>Sposób przyznawania punktów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9666DE6" w14:textId="5C09214C" w:rsidR="007E5401" w:rsidRPr="00330371" w:rsidRDefault="007E5401" w:rsidP="007E540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30371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00F54BCD" w:rsidRPr="00330371" w14:paraId="5BC69FF2" w14:textId="77777777" w:rsidTr="00D6564F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356E671D" w14:textId="7812E994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17.1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CF3D11" w14:textId="5EADD88C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C63A9" w14:textId="52BDC240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</w:rPr>
              <w:t>Ocena proponowanego Systemu wentylacji B wraz z Centralnym systemem nadzorującym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6A7F2" w14:textId="0ABC2988" w:rsidR="000A7062" w:rsidRPr="0095482B" w:rsidRDefault="000A7062" w:rsidP="000A7062">
            <w:pPr>
              <w:textAlignment w:val="baseline"/>
            </w:pPr>
            <w:r w:rsidRPr="00D86CC2">
              <w:rPr>
                <w:rStyle w:val="normaltextrun"/>
                <w:rFonts w:cs="Calibri"/>
                <w:color w:val="000000" w:themeColor="text1"/>
              </w:rPr>
              <w:t xml:space="preserve">Zamawiający na podstawie swojego doświadczenia oraz wiedzy fachowej (w tym z pomocą </w:t>
            </w:r>
            <w:r w:rsidRPr="00B041F3">
              <w:rPr>
                <w:rStyle w:val="normaltextrun"/>
                <w:rFonts w:cs="Calibri"/>
                <w:color w:val="000000" w:themeColor="text1"/>
              </w:rPr>
              <w:t>ekspertów zewnętrznych) dokona oceny </w:t>
            </w:r>
            <w:r w:rsidRPr="00094472">
              <w:rPr>
                <w:rStyle w:val="normaltextrun"/>
                <w:rFonts w:cs="Calibri"/>
                <w:color w:val="000000"/>
                <w:shd w:val="clear" w:color="auto" w:fill="FFFFFF"/>
              </w:rPr>
              <w:t>proponowane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go</w:t>
            </w:r>
            <w:r w:rsidRPr="00D86CC2">
              <w:rPr>
                <w:rStyle w:val="normaltextrun"/>
                <w:rFonts w:cs="Calibri"/>
                <w:color w:val="000000" w:themeColor="text1"/>
              </w:rPr>
              <w:t xml:space="preserve"> w złożonym Wniosku </w:t>
            </w:r>
            <w:r w:rsidRPr="000A7062">
              <w:rPr>
                <w:rStyle w:val="normaltextrun"/>
                <w:rFonts w:cs="Calibri"/>
                <w:color w:val="000000" w:themeColor="text1"/>
              </w:rPr>
              <w:t>System</w:t>
            </w:r>
            <w:r>
              <w:rPr>
                <w:rStyle w:val="normaltextrun"/>
                <w:rFonts w:cs="Calibri"/>
                <w:color w:val="000000" w:themeColor="text1"/>
              </w:rPr>
              <w:t>u</w:t>
            </w:r>
            <w:r w:rsidRPr="000A7062">
              <w:rPr>
                <w:rStyle w:val="normaltextrun"/>
                <w:rFonts w:cs="Calibri"/>
                <w:color w:val="000000" w:themeColor="text1"/>
              </w:rPr>
              <w:t xml:space="preserve"> wentylacji B wraz z Centralnym systemem nadzorującym</w:t>
            </w:r>
            <w:r w:rsidRPr="00094472"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</w:t>
            </w:r>
            <w:r w:rsidRPr="00D86CC2">
              <w:rPr>
                <w:rStyle w:val="normaltextrun"/>
                <w:rFonts w:cs="Calibri"/>
                <w:color w:val="000000" w:themeColor="text1"/>
              </w:rPr>
              <w:t>biorąc pod uwagę</w:t>
            </w:r>
            <w:r w:rsidRPr="00094472">
              <w:rPr>
                <w:rStyle w:val="normaltextrun"/>
                <w:rFonts w:cs="Calibri" w:hint="eastAsia"/>
                <w:color w:val="000000"/>
                <w:shd w:val="clear" w:color="auto" w:fill="FFFFFF"/>
              </w:rPr>
              <w:t> </w:t>
            </w:r>
            <w:r w:rsidRPr="00D86CC2">
              <w:rPr>
                <w:rStyle w:val="normaltextrun"/>
                <w:rFonts w:cs="Calibri"/>
                <w:color w:val="000000" w:themeColor="text1"/>
              </w:rPr>
              <w:t>następujące cechy zaproponowanego rozwiązania:</w:t>
            </w:r>
            <w:r w:rsidRPr="18032E5B">
              <w:rPr>
                <w:rStyle w:val="normaltextrun"/>
                <w:rFonts w:cs="Calibri"/>
                <w:color w:val="000000" w:themeColor="text1"/>
              </w:rPr>
              <w:t> </w:t>
            </w:r>
            <w:r w:rsidRPr="18032E5B">
              <w:rPr>
                <w:rStyle w:val="eop"/>
                <w:rFonts w:cs="Calibri"/>
                <w:color w:val="000000" w:themeColor="text1"/>
              </w:rPr>
              <w:t> </w:t>
            </w:r>
          </w:p>
          <w:p w14:paraId="26B5D3D8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wysoką przydatnością dla Użytkownika,   </w:t>
            </w:r>
          </w:p>
          <w:p w14:paraId="288CD2A6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unikalnością,    </w:t>
            </w:r>
          </w:p>
          <w:p w14:paraId="3D79E13A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prostotą skalowalności Systemu,    </w:t>
            </w:r>
          </w:p>
          <w:p w14:paraId="07C24D62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niskim ryzykiem towarzyszącym użytkowaniu Systemu,   </w:t>
            </w:r>
          </w:p>
          <w:p w14:paraId="441F5DE0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bezawaryjnością Systemu,   </w:t>
            </w:r>
          </w:p>
          <w:p w14:paraId="026139D6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wysoką konkurencyjnością w porównaniu do obecnie stosowanych technologii,    </w:t>
            </w:r>
          </w:p>
          <w:p w14:paraId="66F489F3" w14:textId="77777777" w:rsidR="000A7062" w:rsidRPr="00C63233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zaawansowan</w:t>
            </w:r>
            <w:r>
              <w:rPr>
                <w:color w:val="000000"/>
              </w:rPr>
              <w:t>iem technologicznym rozwiązania,</w:t>
            </w:r>
          </w:p>
          <w:p w14:paraId="4E5D2CDC" w14:textId="77777777" w:rsidR="000A7062" w:rsidRPr="00C63233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eastAsia="Yu Mincho" w:hAnsi="Calibri" w:cs="Calibri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</w:rPr>
              <w:t> </w:t>
            </w:r>
            <w:r w:rsidRPr="0095482B">
              <w:rPr>
                <w:rFonts w:ascii="Calibri" w:hAnsi="Calibri"/>
                <w:color w:val="000000"/>
              </w:rPr>
              <w:t> </w:t>
            </w:r>
          </w:p>
          <w:p w14:paraId="6CC454AA" w14:textId="77777777" w:rsidR="00F54BCD" w:rsidRPr="00330371" w:rsidRDefault="00F54BCD" w:rsidP="00F54BC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hAnsiTheme="minorHAnsi" w:cstheme="minorHAns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330371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42F0E768" w14:textId="77777777" w:rsidR="008B000A" w:rsidRDefault="00F54BCD" w:rsidP="008B000A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Style w:val="eop"/>
                <w:rFonts w:asciiTheme="minorHAnsi" w:eastAsia="Yu Mincho" w:hAnsiTheme="minorHAnsi" w:cstheme="minorHAnsi"/>
                <w:color w:val="000000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 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2EEA5F1E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704FCFAC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40DEE827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odpowiada wskazanym powyżej cechom, z uwzględnieniem wymogów Załącznika nr 1 do Regulaminu, Celów Przedsięwzięcia, stanu techniki i wiedzy, tj. w standardowym stopniu jaki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lastRenderedPageBreak/>
              <w:t>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427D04F2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72BE6C44" w14:textId="77777777" w:rsidR="008B000A" w:rsidRPr="00DA038A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31860FE0" w14:textId="442236F9" w:rsidR="00F54BCD" w:rsidRPr="00330371" w:rsidRDefault="00F54BCD" w:rsidP="008B000A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7DD89274">
              <w:rPr>
                <w:rStyle w:val="eop"/>
                <w:rFonts w:asciiTheme="minorHAnsi" w:eastAsia="Yu Mincho" w:hAnsiTheme="minorHAnsi" w:cstheme="minorBidi"/>
                <w:color w:val="000000" w:themeColor="text1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BA4DF" w14:textId="00B08CB4" w:rsidR="00F54BCD" w:rsidRPr="00330371" w:rsidRDefault="00D6564F" w:rsidP="00D6564F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</w:rPr>
              <w:lastRenderedPageBreak/>
              <w:t>40</w:t>
            </w:r>
            <w:r w:rsidR="00F54BCD" w:rsidRPr="00330371">
              <w:rPr>
                <w:rFonts w:asciiTheme="minorHAnsi" w:eastAsiaTheme="minorEastAsia" w:hAnsiTheme="minorHAnsi" w:cstheme="minorHAnsi"/>
                <w:b/>
                <w:bCs/>
              </w:rPr>
              <w:t xml:space="preserve"> punktów</w:t>
            </w:r>
          </w:p>
        </w:tc>
      </w:tr>
      <w:tr w:rsidR="00F54BCD" w:rsidRPr="00330371" w14:paraId="399D588F" w14:textId="77777777" w:rsidTr="00D6564F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6B4EB16B" w14:textId="3A51D291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17.2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F95446" w14:textId="2A3A47D8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2EBC1" w14:textId="55B859C1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</w:rPr>
              <w:t>Jakość wykonania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84E34" w14:textId="13C32E99" w:rsidR="0020414E" w:rsidRPr="00094472" w:rsidRDefault="0020414E" w:rsidP="0020414E">
            <w:pPr>
              <w:textAlignment w:val="baseline"/>
              <w:rPr>
                <w:rStyle w:val="eop"/>
                <w:rFonts w:cs="Calibri"/>
                <w:color w:val="000000"/>
                <w:shd w:val="clear" w:color="auto" w:fill="FFFFFF"/>
              </w:rPr>
            </w:pPr>
            <w:r w:rsidRPr="00094472">
              <w:rPr>
                <w:rStyle w:val="normaltextrun"/>
                <w:rFonts w:eastAsiaTheme="majorEastAsia" w:cs="Calibri"/>
                <w:color w:val="000000"/>
                <w:shd w:val="clear" w:color="auto" w:fill="FFFFFF"/>
              </w:rPr>
              <w:t xml:space="preserve">Zamawiający na podstawie swojego doświadczenia oraz wiedzy fachowej (w tym z pomocą ekspertów zewnętrznych) dokona oceny proponowanego w złożonym </w:t>
            </w:r>
            <w:r w:rsidRPr="0020414E">
              <w:rPr>
                <w:rStyle w:val="normaltextrun"/>
                <w:rFonts w:eastAsiaTheme="majorEastAsia" w:cs="Calibri"/>
                <w:color w:val="000000"/>
                <w:shd w:val="clear" w:color="auto" w:fill="FFFFFF"/>
              </w:rPr>
              <w:t>Systemu wentylacji B wraz z Centralnym systemem nadzorującym</w:t>
            </w:r>
            <w:r w:rsidRPr="00094472">
              <w:rPr>
                <w:rStyle w:val="normaltextrun"/>
                <w:rFonts w:eastAsiaTheme="majorEastAsia" w:cs="Calibri"/>
                <w:color w:val="000000"/>
                <w:shd w:val="clear" w:color="auto" w:fill="FFFFFF"/>
              </w:rPr>
              <w:t> biorąc pod uwagę</w:t>
            </w:r>
            <w:r w:rsidRPr="00094472">
              <w:rPr>
                <w:rStyle w:val="normaltextrun"/>
                <w:rFonts w:eastAsia="Yu Mincho"/>
                <w:color w:val="000000"/>
                <w:shd w:val="clear" w:color="auto" w:fill="FFFFFF"/>
              </w:rPr>
              <w:t> </w:t>
            </w:r>
            <w:r w:rsidRPr="00094472">
              <w:rPr>
                <w:rStyle w:val="normaltextrun"/>
                <w:rFonts w:eastAsiaTheme="majorEastAsia" w:cs="Calibri"/>
                <w:color w:val="000000"/>
                <w:shd w:val="clear" w:color="auto" w:fill="FFFFFF"/>
              </w:rPr>
              <w:t>następujące cechy zaproponowanego rozwiązania: </w:t>
            </w:r>
            <w:r w:rsidRPr="00094472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  <w:p w14:paraId="1A1D1A34" w14:textId="77777777" w:rsidR="0020414E" w:rsidRPr="00B43D3A" w:rsidRDefault="0020414E" w:rsidP="0020414E">
            <w:pPr>
              <w:numPr>
                <w:ilvl w:val="0"/>
                <w:numId w:val="79"/>
              </w:numPr>
              <w:textAlignment w:val="baseline"/>
            </w:pPr>
            <w:r>
              <w:t xml:space="preserve">jakość wykorzystanych </w:t>
            </w:r>
            <w:r w:rsidRPr="00094472">
              <w:t>materiałów i elementów,   </w:t>
            </w:r>
          </w:p>
          <w:p w14:paraId="6982F349" w14:textId="1E35ECEF" w:rsidR="0020414E" w:rsidRPr="00B43D3A" w:rsidRDefault="0020414E" w:rsidP="0020414E">
            <w:pPr>
              <w:numPr>
                <w:ilvl w:val="0"/>
                <w:numId w:val="79"/>
              </w:numPr>
              <w:textAlignment w:val="baseline"/>
            </w:pPr>
            <w:r w:rsidRPr="00094472">
              <w:t>ergonomi</w:t>
            </w:r>
            <w:r>
              <w:t>a</w:t>
            </w:r>
            <w:r w:rsidRPr="00094472">
              <w:t xml:space="preserve"> i bezpiecz</w:t>
            </w:r>
            <w:r>
              <w:t>eństwo</w:t>
            </w:r>
            <w:r w:rsidRPr="00094472">
              <w:t xml:space="preserve"> dla </w:t>
            </w:r>
            <w:r w:rsidR="00555F10">
              <w:t>Użytkownik</w:t>
            </w:r>
            <w:r w:rsidRPr="00094472">
              <w:t>a,  </w:t>
            </w:r>
          </w:p>
          <w:p w14:paraId="5FBC32C6" w14:textId="77777777" w:rsidR="0020414E" w:rsidRPr="00B43D3A" w:rsidRDefault="0020414E" w:rsidP="0020414E">
            <w:pPr>
              <w:numPr>
                <w:ilvl w:val="0"/>
                <w:numId w:val="79"/>
              </w:numPr>
              <w:textAlignment w:val="baseline"/>
            </w:pPr>
            <w:r w:rsidRPr="00094472">
              <w:t>estetyk</w:t>
            </w:r>
            <w:r>
              <w:t>a</w:t>
            </w:r>
            <w:r w:rsidRPr="00094472">
              <w:t xml:space="preserve"> wykonania i nowoczesny design,  </w:t>
            </w:r>
          </w:p>
          <w:p w14:paraId="51F4CE6A" w14:textId="77777777" w:rsidR="0020414E" w:rsidRPr="00C63233" w:rsidRDefault="0020414E" w:rsidP="0020414E">
            <w:pPr>
              <w:numPr>
                <w:ilvl w:val="0"/>
                <w:numId w:val="79"/>
              </w:numPr>
              <w:textAlignment w:val="baseline"/>
            </w:pPr>
            <w:r w:rsidRPr="00094472">
              <w:t>wykonaln</w:t>
            </w:r>
            <w:r>
              <w:t>ość</w:t>
            </w:r>
            <w:r w:rsidRPr="00B43D3A">
              <w:t xml:space="preserve"> w ram</w:t>
            </w:r>
            <w:r w:rsidRPr="00C63233">
              <w:t>ach przedstawionego harmonogramu Przedsięwzięcia oraz pod kątem możliwości osiągnięcia celów Przedsięwzięcia,  </w:t>
            </w:r>
          </w:p>
          <w:p w14:paraId="379F9558" w14:textId="77777777" w:rsidR="0020414E" w:rsidRDefault="0020414E" w:rsidP="0020414E">
            <w:pPr>
              <w:numPr>
                <w:ilvl w:val="0"/>
                <w:numId w:val="79"/>
              </w:numPr>
              <w:textAlignment w:val="baseline"/>
            </w:pPr>
            <w:r>
              <w:t>zastosowanie</w:t>
            </w:r>
            <w:r w:rsidRPr="00B43D3A">
              <w:t xml:space="preserve"> </w:t>
            </w:r>
            <w:r w:rsidRPr="00C63233">
              <w:t xml:space="preserve">przy jego projektowaniu i opracowaniu </w:t>
            </w:r>
            <w:r w:rsidRPr="00094472">
              <w:t>najlepsz</w:t>
            </w:r>
            <w:r>
              <w:t>ych praktyk inżynierskich</w:t>
            </w:r>
            <w:r w:rsidRPr="00B43D3A">
              <w:t xml:space="preserve"> oraz </w:t>
            </w:r>
            <w:r>
              <w:t>podejścia</w:t>
            </w:r>
            <w:r w:rsidRPr="00094472">
              <w:t xml:space="preserve"> uwzględniające</w:t>
            </w:r>
            <w:r>
              <w:t>go</w:t>
            </w:r>
            <w:r w:rsidRPr="00B43D3A">
              <w:t xml:space="preserve"> bezpieczeństwo zastosowanyc</w:t>
            </w:r>
            <w:r w:rsidRPr="00C63233">
              <w:t>h elementów, instalacji i urządzeń</w:t>
            </w:r>
            <w:r>
              <w:t>,</w:t>
            </w:r>
          </w:p>
          <w:p w14:paraId="39B11038" w14:textId="1F2ECBC5" w:rsidR="001A03F2" w:rsidRDefault="001A03F2" w:rsidP="001A03F2">
            <w:pPr>
              <w:numPr>
                <w:ilvl w:val="0"/>
                <w:numId w:val="79"/>
              </w:numPr>
              <w:textAlignment w:val="baseline"/>
            </w:pPr>
            <w:r w:rsidRPr="001A03F2">
              <w:t>wysok</w:t>
            </w:r>
            <w:r w:rsidR="00061532">
              <w:t>a</w:t>
            </w:r>
            <w:r w:rsidRPr="001A03F2">
              <w:t xml:space="preserve"> jakość złożonego Wniosku</w:t>
            </w:r>
            <w:r>
              <w:t>,</w:t>
            </w:r>
          </w:p>
          <w:p w14:paraId="00312CD6" w14:textId="77777777" w:rsidR="0020414E" w:rsidRPr="006411DB" w:rsidRDefault="0020414E" w:rsidP="0020414E">
            <w:pPr>
              <w:pStyle w:val="paragraph"/>
              <w:numPr>
                <w:ilvl w:val="0"/>
                <w:numId w:val="79"/>
              </w:numPr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eastAsia="Yu Mincho" w:hAnsi="Calibri" w:cs="Calibri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</w:rPr>
              <w:t> </w:t>
            </w:r>
          </w:p>
          <w:p w14:paraId="7991B560" w14:textId="77777777" w:rsidR="0020414E" w:rsidRPr="00094472" w:rsidRDefault="0020414E" w:rsidP="0020414E">
            <w:pPr>
              <w:ind w:left="909"/>
              <w:textAlignment w:val="baseline"/>
            </w:pPr>
          </w:p>
          <w:p w14:paraId="65E82773" w14:textId="77777777" w:rsidR="0020414E" w:rsidRPr="006411DB" w:rsidRDefault="0020414E" w:rsidP="002041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</w:p>
          <w:p w14:paraId="163E4D82" w14:textId="77777777" w:rsidR="0020414E" w:rsidRPr="006411DB" w:rsidRDefault="0020414E" w:rsidP="002041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6F3028D3" w14:textId="77777777" w:rsidR="0020414E" w:rsidRPr="006411DB" w:rsidRDefault="0020414E" w:rsidP="0020414E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</w:rPr>
              <w:lastRenderedPageBreak/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</w:rPr>
              <w:t> </w:t>
            </w:r>
          </w:p>
          <w:p w14:paraId="259B1420" w14:textId="77777777" w:rsidR="0020414E" w:rsidRPr="006411DB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495FD1A3" w14:textId="77777777" w:rsidR="0020414E" w:rsidRPr="006411DB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7BFA3506" w14:textId="77777777" w:rsidR="0020414E" w:rsidRPr="006411DB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48D12D14" w14:textId="77777777" w:rsidR="0020414E" w:rsidRPr="006411DB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1BBB2286" w14:textId="77777777" w:rsidR="0020414E" w:rsidRPr="00DA038A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 xml:space="preserve">odpowiada wskazanym powyżej cechom, z uwzględnieniem wymogów Załącznika nr 1 do Regulaminu, Celów Przedsięwzięcia, stanu techniki i wiedzy, tj. w stopniu niższym niż minimalny stopień, jaki może być uznany za zgodny z istniejącym 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lastRenderedPageBreak/>
              <w:t>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52BB1B49" w14:textId="037283D6" w:rsidR="00F54BCD" w:rsidRPr="0020414E" w:rsidRDefault="00F54BCD" w:rsidP="0020414E">
            <w:pPr>
              <w:spacing w:line="259" w:lineRule="auto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A6FE" w14:textId="197C61A7" w:rsidR="00F54BCD" w:rsidRPr="00330371" w:rsidRDefault="00D6564F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</w:rPr>
              <w:lastRenderedPageBreak/>
              <w:t>15 punktów</w:t>
            </w:r>
          </w:p>
        </w:tc>
      </w:tr>
      <w:tr w:rsidR="00F54BCD" w:rsidRPr="00330371" w14:paraId="082A82CD" w14:textId="77777777" w:rsidTr="00BA49F1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79BF9F29" w14:textId="14C436B0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lastRenderedPageBreak/>
              <w:t>17.3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9DCA2" w14:textId="3B28B84E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20CB0" w14:textId="5EE05155" w:rsidR="00F54BCD" w:rsidRPr="0020414E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20414E">
              <w:rPr>
                <w:rFonts w:asciiTheme="minorHAnsi" w:hAnsiTheme="minorHAnsi" w:cstheme="minorHAnsi"/>
              </w:rPr>
              <w:t>Rozwiązania innowacyjne proponowane przez Wykonawcę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1873F" w14:textId="3A3C06CB" w:rsidR="002A7134" w:rsidRPr="0020414E" w:rsidRDefault="002A7134" w:rsidP="002A713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414E">
              <w:rPr>
                <w:rFonts w:cs="Calibri"/>
                <w:shd w:val="clear" w:color="auto" w:fill="FFFFFF"/>
              </w:rPr>
              <w:t xml:space="preserve">Zamawiający na podstawie swojego doświadczenia oraz wiedzy fachowej (w tym z pomocą ekspertów zewnętrznych) dokona oceny proponowanej w złożonym Wniosku </w:t>
            </w:r>
            <w:r w:rsidR="0020414E" w:rsidRPr="0020414E">
              <w:rPr>
                <w:rFonts w:cs="Calibri"/>
                <w:shd w:val="clear" w:color="auto" w:fill="FFFFFF"/>
              </w:rPr>
              <w:t>Systemu wentylacji B wraz z Centralnym systemem nadzorującym</w:t>
            </w:r>
            <w:r w:rsidRPr="0020414E">
              <w:rPr>
                <w:rFonts w:cs="Calibri"/>
                <w:shd w:val="clear" w:color="auto" w:fill="FFFFFF"/>
              </w:rPr>
              <w:t xml:space="preserve"> pod uwagę następujące cechy zaproponowanego rozwiązania:  </w:t>
            </w:r>
            <w:r w:rsidRPr="0020414E">
              <w:rPr>
                <w:rFonts w:cs="Calibri"/>
              </w:rPr>
              <w:t> </w:t>
            </w:r>
          </w:p>
          <w:p w14:paraId="2ACE4B16" w14:textId="77777777" w:rsidR="002A7134" w:rsidRPr="0020414E" w:rsidRDefault="002A7134" w:rsidP="0020414E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20414E">
              <w:rPr>
                <w:rFonts w:cs="Calibri"/>
              </w:rPr>
              <w:t>wysoką innowacyjność proponowanych rozwiązań, </w:t>
            </w:r>
          </w:p>
          <w:p w14:paraId="4723649B" w14:textId="77777777" w:rsidR="002A7134" w:rsidRPr="0020414E" w:rsidRDefault="002A7134" w:rsidP="0020414E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20414E">
              <w:rPr>
                <w:rFonts w:cs="Calibri"/>
              </w:rPr>
              <w:t>unikalność proponowanych rozwiązań lub znaczące udoskonalanie produktu, procesu lub usługi w stosunku do istniejących na rynku rozwiązań  </w:t>
            </w:r>
          </w:p>
          <w:p w14:paraId="33D77171" w14:textId="77777777" w:rsidR="002A7134" w:rsidRPr="0020414E" w:rsidRDefault="002A7134" w:rsidP="0020414E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20414E">
              <w:rPr>
                <w:rFonts w:cs="Calibri"/>
              </w:rPr>
              <w:t>wysoką wartość techniczną oferowanych rozwiązań innowacyjnych, </w:t>
            </w:r>
          </w:p>
          <w:p w14:paraId="1B8B2CAF" w14:textId="7046D23C" w:rsidR="00061532" w:rsidRPr="00061532" w:rsidRDefault="002A7134" w:rsidP="00061532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061532">
              <w:rPr>
                <w:rFonts w:cs="Calibri"/>
                <w:shd w:val="clear" w:color="auto" w:fill="FFFFFF"/>
              </w:rPr>
              <w:t>innowacyjność w zakresie wykorzystywanych</w:t>
            </w:r>
            <w:r w:rsidRPr="0020414E">
              <w:rPr>
                <w:rFonts w:cs="Calibri"/>
                <w:shd w:val="clear" w:color="auto" w:fill="FFFFFF"/>
              </w:rPr>
              <w:t xml:space="preserve"> </w:t>
            </w:r>
            <w:r w:rsidR="00061532" w:rsidRPr="00061532">
              <w:rPr>
                <w:rStyle w:val="normaltextrun"/>
                <w:rFonts w:cs="Calibri"/>
                <w:color w:val="000000"/>
                <w:szCs w:val="22"/>
                <w:shd w:val="clear" w:color="auto" w:fill="FFFFFF"/>
              </w:rPr>
              <w:t>urządzeń, konstrukcji, uniwersalności montażu, odzysku ciepła, chłodu i wilgoci, filtracji powietrza.</w:t>
            </w:r>
          </w:p>
          <w:p w14:paraId="0962D139" w14:textId="4714C033" w:rsidR="0020414E" w:rsidRPr="0020414E" w:rsidRDefault="0020414E" w:rsidP="0020414E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20414E">
              <w:rPr>
                <w:rStyle w:val="normaltextrun"/>
                <w:rFonts w:eastAsia="Yu Mincho" w:cs="Calibri"/>
              </w:rPr>
              <w:t>oraz inne elementy adekwatne do wymagania.</w:t>
            </w:r>
            <w:r w:rsidRPr="0020414E">
              <w:rPr>
                <w:rStyle w:val="eop"/>
                <w:rFonts w:eastAsia="Yu Mincho" w:cs="Calibri"/>
              </w:rPr>
              <w:t> </w:t>
            </w:r>
          </w:p>
          <w:p w14:paraId="4AE3016E" w14:textId="3ADA026F" w:rsidR="00F54BCD" w:rsidRPr="0020414E" w:rsidRDefault="00F54BCD" w:rsidP="3D9101B5">
            <w:pPr>
              <w:textAlignment w:val="baseline"/>
              <w:rPr>
                <w:rStyle w:val="eop"/>
                <w:rFonts w:asciiTheme="minorHAnsi" w:eastAsia="Yu Mincho" w:hAnsiTheme="minorHAnsi" w:cstheme="minorBidi"/>
              </w:rPr>
            </w:pPr>
          </w:p>
          <w:p w14:paraId="01BAC742" w14:textId="77777777" w:rsidR="00F54BCD" w:rsidRPr="0020414E" w:rsidRDefault="00F54BCD" w:rsidP="00F54BC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20414E">
              <w:rPr>
                <w:rStyle w:val="normaltextrun"/>
                <w:rFonts w:asciiTheme="minorHAnsi" w:hAnsiTheme="minorHAnsi" w:cstheme="minorHAnsi"/>
              </w:rPr>
              <w:t>Przy czym Zamawiający przyzna liczbę punktów wskazanych w kolumnie obok pomnożonych przez współczynnik oceny zgodnie z następującą skalą:  </w:t>
            </w:r>
            <w:r w:rsidRPr="0020414E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757AF0D6" w14:textId="77777777" w:rsidR="00F54BCD" w:rsidRPr="0020414E" w:rsidRDefault="00F54BCD" w:rsidP="00F54BCD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 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087634FD" w14:textId="77777777" w:rsidR="00F54BCD" w:rsidRPr="0020414E" w:rsidRDefault="00F54BCD" w:rsidP="0020414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1 – w przypadku, gdy zaproponowane przez Wnioskodawcę rozwiązanie w sposób </w:t>
            </w:r>
            <w:r w:rsidRPr="0020414E">
              <w:rPr>
                <w:rStyle w:val="normaltextrun"/>
                <w:rFonts w:asciiTheme="minorHAnsi" w:eastAsia="Yu Mincho" w:hAnsiTheme="minorHAnsi" w:cstheme="minorHAnsi"/>
                <w:b/>
                <w:bCs/>
              </w:rPr>
              <w:t>doskonały 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39DB800A" w14:textId="77777777" w:rsidR="00F54BCD" w:rsidRPr="0020414E" w:rsidRDefault="00F54BCD" w:rsidP="0020414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 0,67 do 0,99 w przypadku, gdy zaproponowane przez Wnioskodawcę rozwiązanie w sposób </w:t>
            </w:r>
            <w:r w:rsidRPr="0020414E">
              <w:rPr>
                <w:rStyle w:val="normaltextrun"/>
                <w:rFonts w:asciiTheme="minorHAnsi" w:eastAsia="Yu Mincho" w:hAnsiTheme="minorHAnsi" w:cstheme="minorHAnsi"/>
                <w:b/>
                <w:bCs/>
              </w:rPr>
              <w:t>bardzo dobry 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34CBC6F7" w14:textId="77777777" w:rsidR="00F54BCD" w:rsidRPr="0020414E" w:rsidRDefault="00F54BCD" w:rsidP="0020414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 0,34 do 0,66   – w przypadku, gdy zaproponowane przez Wnioskodawcę rozwiązanie w sposób </w:t>
            </w:r>
            <w:r w:rsidRPr="0020414E">
              <w:rPr>
                <w:rStyle w:val="normaltextrun"/>
                <w:rFonts w:asciiTheme="minorHAnsi" w:eastAsia="Yu Mincho" w:hAnsiTheme="minorHAnsi" w:cstheme="minorHAnsi"/>
                <w:b/>
                <w:bCs/>
              </w:rPr>
              <w:t>dobry 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 xml:space="preserve">odpowiada wskazanym powyżej cechom, z uwzględnieniem wymogów Załącznika nr 1 do Regulaminu, Celów Przedsięwzięcia, stanu techniki i 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lastRenderedPageBreak/>
              <w:t>wiedzy, tj. w standardowym stopniu jaki jest możliwy zgodnie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089CC893" w14:textId="5487E569" w:rsidR="00F54BCD" w:rsidRPr="0020414E" w:rsidRDefault="00F54BCD" w:rsidP="0020414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 0,01 do 0,33– w przypadku, gdy z</w:t>
            </w:r>
            <w:r w:rsidR="00BA49F1">
              <w:rPr>
                <w:rStyle w:val="normaltextrun"/>
                <w:rFonts w:asciiTheme="minorHAnsi" w:eastAsia="Yu Mincho" w:hAnsiTheme="minorHAnsi" w:cstheme="minorHAnsi"/>
              </w:rPr>
              <w:t>aproponowane przez Wnioskodawcę</w:t>
            </w:r>
            <w:r w:rsidR="008A2532">
              <w:rPr>
                <w:rStyle w:val="normaltextrun"/>
                <w:rFonts w:asciiTheme="minorHAnsi" w:eastAsia="Yu Mincho" w:hAnsiTheme="minorHAnsi" w:cstheme="minorHAnsi"/>
              </w:rPr>
              <w:t xml:space="preserve"> 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rozwiązanie w sposób </w:t>
            </w:r>
            <w:r w:rsidRPr="0020414E">
              <w:rPr>
                <w:rStyle w:val="normaltextrun"/>
                <w:rFonts w:asciiTheme="minorHAnsi" w:eastAsia="Yu Mincho" w:hAnsiTheme="minorHAnsi" w:cstheme="minorHAnsi"/>
                <w:b/>
                <w:bCs/>
              </w:rPr>
              <w:t>dostateczny (akceptowalny) 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1ECDB3FA" w14:textId="02513C90" w:rsidR="00F54BCD" w:rsidRPr="0020414E" w:rsidRDefault="00F54BCD" w:rsidP="0020414E">
            <w:pPr>
              <w:pStyle w:val="Akapitzlist"/>
              <w:numPr>
                <w:ilvl w:val="0"/>
                <w:numId w:val="26"/>
              </w:numPr>
              <w:spacing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0020414E">
              <w:rPr>
                <w:rStyle w:val="normaltextrun"/>
                <w:rFonts w:asciiTheme="minorHAnsi" w:eastAsia="Yu Mincho" w:hAnsiTheme="minorHAnsi" w:cstheme="minorBidi"/>
              </w:rPr>
              <w:t>0 – w przypadku, gdy zaproponowane przez Wnioskodawcę rozwiązanie w sposób </w:t>
            </w:r>
            <w:r w:rsidRPr="0020414E">
              <w:rPr>
                <w:rStyle w:val="normaltextrun"/>
                <w:rFonts w:asciiTheme="minorHAnsi" w:eastAsia="Yu Mincho" w:hAnsiTheme="minorHAnsi" w:cstheme="minorBidi"/>
                <w:b/>
              </w:rPr>
              <w:t>niedostateczny (nieakceptowalny)</w:t>
            </w:r>
            <w:r w:rsidRPr="0020414E">
              <w:rPr>
                <w:rStyle w:val="normaltextrun"/>
                <w:rFonts w:asciiTheme="minorHAnsi" w:eastAsia="Yu Mincho" w:hAnsiTheme="minorHAnsi" w:cstheme="minorBidi"/>
              </w:rPr>
              <w:t>, tj.</w:t>
            </w:r>
            <w:r w:rsidRPr="0020414E">
              <w:rPr>
                <w:rStyle w:val="normaltextrun"/>
                <w:rFonts w:asciiTheme="minorHAnsi" w:eastAsia="Yu Mincho" w:hAnsiTheme="minorHAnsi" w:cstheme="minorBidi"/>
                <w:b/>
              </w:rPr>
              <w:t> </w:t>
            </w:r>
            <w:r w:rsidRPr="0020414E">
              <w:rPr>
                <w:rStyle w:val="normaltextrun"/>
                <w:rFonts w:asciiTheme="minorHAnsi" w:eastAsia="Yu Mincho" w:hAnsiTheme="minorHAnsi" w:cstheme="minorBidi"/>
              </w:rPr>
              <w:t>nie</w:t>
            </w:r>
            <w:r w:rsidRPr="0020414E">
              <w:rPr>
                <w:rStyle w:val="normaltextrun"/>
                <w:rFonts w:asciiTheme="minorHAnsi" w:eastAsia="Yu Mincho" w:hAnsiTheme="minorHAnsi" w:cstheme="minorBidi"/>
                <w:b/>
              </w:rPr>
              <w:t> </w:t>
            </w:r>
            <w:r w:rsidRPr="0020414E">
              <w:rPr>
                <w:rStyle w:val="normaltextrun"/>
                <w:rFonts w:asciiTheme="minorHAnsi" w:eastAsia="Yu Mincho" w:hAnsiTheme="minorHAnsi" w:cstheme="minorBidi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Bidi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E30FF" w14:textId="5DA4D1F3" w:rsidR="00F54BCD" w:rsidRPr="00330371" w:rsidRDefault="00BA49F1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lastRenderedPageBreak/>
              <w:t xml:space="preserve">20 punktów </w:t>
            </w:r>
          </w:p>
        </w:tc>
      </w:tr>
      <w:tr w:rsidR="00F54BCD" w:rsidRPr="00330371" w14:paraId="32F0E616" w14:textId="77777777" w:rsidTr="00BA49F1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3F1CBEC6" w14:textId="60102E9E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17.4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F9330" w14:textId="4B2D711B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E74E6" w14:textId="5655C579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</w:rPr>
              <w:t>Potencjał wdrożeniowy w skali kraju i Europy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9A861" w14:textId="358FC476" w:rsidR="002A00DE" w:rsidRPr="00C63233" w:rsidRDefault="002A00DE" w:rsidP="002A00D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eastAsiaTheme="minorEastAsia" w:hAnsiTheme="minorHAnsi" w:cstheme="minorBidi"/>
              </w:rPr>
            </w:pPr>
            <w:r w:rsidRPr="00105D29">
              <w:rPr>
                <w:rStyle w:val="normaltextrun"/>
                <w:rFonts w:ascii="Calibri" w:hAnsi="Calibri" w:cs="Calibri"/>
              </w:rPr>
              <w:t>Zamawiający na podstawie swojego doświadczenia</w:t>
            </w:r>
            <w:r w:rsidRPr="006411DB">
              <w:rPr>
                <w:rStyle w:val="normaltextrun"/>
                <w:rFonts w:ascii="Calibri" w:hAnsi="Calibri" w:cs="Calibri"/>
              </w:rPr>
              <w:t xml:space="preserve"> oraz wiedzy fachowej (w tym z pomocą ekspertów zewnętrznych) dokona oceny potencjału wdrożeniowego oferowane</w:t>
            </w:r>
            <w:r>
              <w:rPr>
                <w:rStyle w:val="normaltextrun"/>
                <w:rFonts w:ascii="Calibri" w:hAnsi="Calibri" w:cs="Calibri"/>
              </w:rPr>
              <w:t>go</w:t>
            </w:r>
            <w:r w:rsidRPr="006411DB">
              <w:rPr>
                <w:rStyle w:val="normaltextrun"/>
                <w:rFonts w:ascii="Calibri" w:hAnsi="Calibri" w:cs="Calibri"/>
              </w:rPr>
              <w:t xml:space="preserve"> przez Wnioskodawcę </w:t>
            </w:r>
            <w:r w:rsidRPr="002A00DE">
              <w:rPr>
                <w:rStyle w:val="normaltextrun"/>
                <w:rFonts w:ascii="Calibri" w:hAnsi="Calibri" w:cs="Calibri"/>
              </w:rPr>
              <w:t xml:space="preserve">Systemu wentylacji B wraz z Centralnym systemem nadzorującym </w:t>
            </w:r>
            <w:r w:rsidRPr="006411DB">
              <w:rPr>
                <w:rStyle w:val="normaltextrun"/>
                <w:rFonts w:ascii="Calibri" w:hAnsi="Calibri" w:cs="Calibri"/>
              </w:rPr>
              <w:t>w skali kraju i Europy, biorąc pod uwagę następujące cechy:</w:t>
            </w:r>
            <w:r w:rsidRPr="006411DB">
              <w:rPr>
                <w:rStyle w:val="eop"/>
                <w:rFonts w:ascii="Calibri" w:hAnsi="Calibri" w:cs="Calibri"/>
              </w:rPr>
              <w:t> </w:t>
            </w:r>
          </w:p>
          <w:p w14:paraId="02BD4EFC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hAnsi="Calibri" w:cs="Calibri"/>
              </w:rPr>
              <w:t>unikalność Systemu na rynku polskim i europejskim,</w:t>
            </w:r>
            <w:r w:rsidRPr="006411DB">
              <w:rPr>
                <w:rStyle w:val="eop"/>
                <w:rFonts w:ascii="Calibri" w:hAnsi="Calibri" w:cs="Calibri"/>
              </w:rPr>
              <w:t> </w:t>
            </w:r>
          </w:p>
          <w:p w14:paraId="338BC070" w14:textId="77777777" w:rsidR="002A00DE" w:rsidRPr="002A00DE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2A00DE">
              <w:rPr>
                <w:rStyle w:val="normaltextrun"/>
                <w:rFonts w:ascii="Calibri" w:hAnsi="Calibri" w:cs="Calibri"/>
              </w:rPr>
              <w:t>wysoką konkurencyjność w porównaniu do obecnie</w:t>
            </w:r>
            <w:r w:rsidRPr="002A00DE">
              <w:rPr>
                <w:rStyle w:val="eop"/>
                <w:rFonts w:ascii="Calibri" w:hAnsi="Calibri" w:cs="Calibri"/>
              </w:rPr>
              <w:t> </w:t>
            </w:r>
            <w:r w:rsidRPr="002A00DE">
              <w:rPr>
                <w:rStyle w:val="normaltextrun"/>
                <w:rFonts w:ascii="Calibri" w:hAnsi="Calibri" w:cs="Calibri"/>
              </w:rPr>
              <w:t>stosowanych technologii,</w:t>
            </w:r>
            <w:r w:rsidRPr="002A00DE">
              <w:rPr>
                <w:rStyle w:val="eop"/>
                <w:rFonts w:ascii="Calibri" w:hAnsi="Calibri" w:cs="Calibri"/>
              </w:rPr>
              <w:t> </w:t>
            </w:r>
          </w:p>
          <w:p w14:paraId="13624695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hAnsi="Calibri" w:cs="Calibri"/>
              </w:rPr>
              <w:t>prostotę skalowalności Systemu,</w:t>
            </w:r>
            <w:r w:rsidRPr="006411DB">
              <w:rPr>
                <w:rStyle w:val="eop"/>
                <w:rFonts w:ascii="Calibri" w:hAnsi="Calibri" w:cs="Calibri"/>
              </w:rPr>
              <w:t> </w:t>
            </w:r>
          </w:p>
          <w:p w14:paraId="3C3A8DF5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Style w:val="normaltextrun"/>
                <w:rFonts w:ascii="Calibri" w:hAnsi="Calibri" w:cs="Calibri"/>
              </w:rPr>
              <w:t>nieskomplikowane i szybkie wdrożenie Systemu,</w:t>
            </w:r>
            <w:r w:rsidRPr="0683365B">
              <w:rPr>
                <w:rStyle w:val="eop"/>
                <w:rFonts w:ascii="Calibri" w:hAnsi="Calibri" w:cs="Calibri"/>
              </w:rPr>
              <w:t> </w:t>
            </w:r>
          </w:p>
          <w:p w14:paraId="2D64C2F3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Style w:val="normaltextrun"/>
                <w:rFonts w:ascii="Calibri" w:hAnsi="Calibri" w:cs="Calibri"/>
              </w:rPr>
              <w:t>wysokie zapotrzebowanie na Systemu,</w:t>
            </w:r>
            <w:r w:rsidRPr="0683365B">
              <w:rPr>
                <w:rStyle w:val="eop"/>
                <w:rFonts w:ascii="Calibri" w:hAnsi="Calibri" w:cs="Calibri"/>
              </w:rPr>
              <w:t> </w:t>
            </w:r>
          </w:p>
          <w:p w14:paraId="0D97C10B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eastAsia="Yu Mincho" w:hAnsi="Calibri" w:cs="Calibri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</w:rPr>
              <w:t> </w:t>
            </w:r>
          </w:p>
          <w:p w14:paraId="43C2A090" w14:textId="7B753742" w:rsidR="00F54BCD" w:rsidRPr="00330371" w:rsidRDefault="00F54BCD" w:rsidP="00F54BC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</w:rPr>
            </w:pPr>
            <w:r w:rsidRPr="3D9101B5">
              <w:rPr>
                <w:rStyle w:val="eop"/>
                <w:rFonts w:asciiTheme="minorHAnsi" w:eastAsia="Yu Mincho" w:hAnsiTheme="minorHAnsi" w:cstheme="minorBidi"/>
                <w:color w:val="000000" w:themeColor="text1"/>
              </w:rPr>
              <w:t> </w:t>
            </w:r>
          </w:p>
          <w:p w14:paraId="1C967E7E" w14:textId="77777777" w:rsidR="00F54BCD" w:rsidRPr="00330371" w:rsidRDefault="00F54BCD" w:rsidP="00F54BC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hAnsiTheme="minorHAnsi" w:cstheme="minorHAns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330371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547F7ADE" w14:textId="77777777" w:rsidR="00F54BCD" w:rsidRPr="00330371" w:rsidRDefault="00F54BCD" w:rsidP="00F54BCD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 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39998159" w14:textId="77777777" w:rsidR="00F54BCD" w:rsidRPr="00330371" w:rsidRDefault="00F54BCD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1 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doskonały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 xml:space="preserve">odpowiada wskazanym powyżej cechom, z uwzględnieniem wymogów Załącznika nr 1 do Regulaminu, Celów Przedsięwzięcia, stanu techniki i wiedzy, tj. w najwyższym stopniu jaki jest 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lastRenderedPageBreak/>
              <w:t>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5103FFFC" w14:textId="77777777" w:rsidR="00F54BCD" w:rsidRPr="00330371" w:rsidRDefault="00F54BCD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0,67 do 0,99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bardzo dobry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2180396B" w14:textId="77777777" w:rsidR="00F54BCD" w:rsidRPr="00330371" w:rsidRDefault="00F54BCD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0,34 do 0,66   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dobry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4F2793AA" w14:textId="77777777" w:rsidR="00F54BCD" w:rsidRPr="00330371" w:rsidRDefault="00F54BCD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0,01 do 0,33–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dostateczny (akceptowalny)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26E77AF1" w14:textId="2993C3A5" w:rsidR="00F54BCD" w:rsidRPr="00330371" w:rsidRDefault="00F54BCD" w:rsidP="002A00DE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0 – w przypadku, gdy zaproponowane przez Wnioskodawcę </w:t>
            </w:r>
            <w:r w:rsidR="002A00DE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 xml:space="preserve">rozwiązanie 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w</w:t>
            </w:r>
            <w:r w:rsidR="002A00DE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 xml:space="preserve"> 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sposób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niedostateczny (nieakceptowalny)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, tj.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nie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3D9101B5">
              <w:rPr>
                <w:rStyle w:val="eop"/>
                <w:rFonts w:asciiTheme="minorHAnsi" w:eastAsia="Yu Mincho" w:hAnsiTheme="minorHAnsi" w:cstheme="minorBidi"/>
                <w:color w:val="000000" w:themeColor="text1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42BCC" w14:textId="450E9CD7" w:rsidR="00F54BCD" w:rsidRPr="00330371" w:rsidRDefault="00BA49F1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10 punktów</w:t>
            </w:r>
          </w:p>
        </w:tc>
      </w:tr>
      <w:tr w:rsidR="00F54BCD" w:rsidRPr="00330371" w14:paraId="46A03DFC" w14:textId="77777777" w:rsidTr="00BA49F1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5EB79D93" w14:textId="335D117E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17.5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250A76" w14:textId="3F3BFA68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F2696" w14:textId="1EC4D7A5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  <w:color w:val="000000" w:themeColor="text1"/>
              </w:rPr>
              <w:t xml:space="preserve">Zakres prac do wykonana w Etapie I </w:t>
            </w:r>
            <w:proofErr w:type="spellStart"/>
            <w:r w:rsidRPr="00330371">
              <w:rPr>
                <w:rFonts w:asciiTheme="minorHAnsi" w:hAnsiTheme="minorHAnsi" w:cstheme="minorHAnsi"/>
                <w:color w:val="000000" w:themeColor="text1"/>
              </w:rPr>
              <w:t>i</w:t>
            </w:r>
            <w:proofErr w:type="spellEnd"/>
            <w:r w:rsidRPr="00330371">
              <w:rPr>
                <w:rFonts w:asciiTheme="minorHAnsi" w:hAnsiTheme="minorHAnsi" w:cstheme="minorHAnsi"/>
                <w:color w:val="000000" w:themeColor="text1"/>
              </w:rPr>
              <w:t xml:space="preserve"> II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95C4A" w14:textId="77777777" w:rsidR="00A3760C" w:rsidRPr="002A00DE" w:rsidRDefault="00A3760C" w:rsidP="002A00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Zamawiający na podstawie swojego doświadczenia oraz wiedzy fachowej (w tym z pomocą ekspertów zewnętrznych) dokona oceny przedstawionego Zakresu prac do wykonania w Etapie I </w:t>
            </w:r>
            <w:proofErr w:type="spellStart"/>
            <w:r w:rsidRPr="002A00DE">
              <w:rPr>
                <w:rStyle w:val="normaltextrun"/>
                <w:rFonts w:asciiTheme="minorHAnsi" w:hAnsiTheme="minorHAnsi" w:cstheme="minorHAnsi"/>
              </w:rPr>
              <w:t>i</w:t>
            </w:r>
            <w:proofErr w:type="spellEnd"/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 II biorąc pod uwagę następujące aspekty: 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 </w:t>
            </w:r>
          </w:p>
          <w:p w14:paraId="36165DD9" w14:textId="77777777" w:rsidR="00A3760C" w:rsidRPr="002A00DE" w:rsidRDefault="00A3760C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kompletność Zakresu prac do wykonania w Etapie I </w:t>
            </w:r>
            <w:proofErr w:type="spellStart"/>
            <w:r w:rsidRPr="002A00DE">
              <w:rPr>
                <w:rStyle w:val="normaltextrun"/>
                <w:rFonts w:asciiTheme="minorHAnsi" w:hAnsiTheme="minorHAnsi" w:cstheme="minorHAnsi"/>
              </w:rPr>
              <w:t>i</w:t>
            </w:r>
            <w:proofErr w:type="spellEnd"/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 xml:space="preserve"> II (wskazanie planu badawczego dla </w:t>
            </w: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lastRenderedPageBreak/>
              <w:t>Etapu I </w:t>
            </w:r>
            <w:proofErr w:type="spellStart"/>
            <w:r w:rsidRPr="002A00DE">
              <w:rPr>
                <w:rStyle w:val="normaltextrun"/>
                <w:rFonts w:asciiTheme="minorHAnsi" w:hAnsiTheme="minorHAnsi" w:cstheme="minorHAnsi"/>
              </w:rPr>
              <w:t>i</w:t>
            </w:r>
            <w:proofErr w:type="spellEnd"/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 II, zawierającego Zadania Badawcze i odpowiadające im Kamienie Milowe, wskazanie harmonogramu realizacji poszczególnych Etapów z podziałem na ww. Zadania Badawcze, wycenę Zadań Badawczych),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 </w:t>
            </w:r>
          </w:p>
          <w:p w14:paraId="3E31F4F7" w14:textId="27BFE083" w:rsidR="00A3760C" w:rsidRPr="002A00DE" w:rsidRDefault="00A3760C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 xml:space="preserve">adekwatność wskazanych Zadań Badawczych do możliwości osiągnięcia Celów Przedsięwzięcia oraz opracowania 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Systemu wentylacji B wraz z Centralnym systemem nadzorującym, odpowiednio dla Centrali wentylacyjnej B, Systemu automatyki B, Regulatora</w:t>
            </w:r>
            <w:r w:rsidR="002A00DE">
              <w:rPr>
                <w:rStyle w:val="normaltextrun"/>
                <w:rFonts w:asciiTheme="minorHAnsi" w:hAnsiTheme="minorHAnsi" w:cstheme="minorHAnsi"/>
              </w:rPr>
              <w:t xml:space="preserve"> 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pomieszczeniowego B, Centralnego systemu nadzorującego oraz Demonstrat</w:t>
            </w:r>
            <w:r w:rsidR="002A00DE">
              <w:rPr>
                <w:rStyle w:val="normaltextrun"/>
                <w:rFonts w:asciiTheme="minorHAnsi" w:hAnsiTheme="minorHAnsi" w:cstheme="minorHAnsi"/>
              </w:rPr>
              <w:t xml:space="preserve">ora Systemu wentylacji B wraz z Centralnym systemem 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nadzorującym. </w:t>
            </w:r>
          </w:p>
          <w:p w14:paraId="10FF237E" w14:textId="28902D98" w:rsidR="00A3760C" w:rsidRPr="002A00DE" w:rsidRDefault="00A3760C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oraz inne elementy adekwatne do wymagania.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 </w:t>
            </w:r>
          </w:p>
          <w:p w14:paraId="79099122" w14:textId="77777777" w:rsidR="00A3760C" w:rsidRDefault="00A3760C" w:rsidP="002A00DE">
            <w:pPr>
              <w:pStyle w:val="paragraph"/>
              <w:spacing w:before="0" w:beforeAutospacing="0" w:after="0" w:afterAutospacing="0"/>
              <w:rPr>
                <w:rStyle w:val="eop"/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5762DBED" w14:textId="77777777" w:rsidR="00F54BCD" w:rsidRPr="00330371" w:rsidRDefault="00F54BCD" w:rsidP="002A00D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hAnsiTheme="minorHAnsi" w:cstheme="minorHAns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330371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069C06B7" w14:textId="77777777" w:rsidR="00F54BCD" w:rsidRPr="00330371" w:rsidRDefault="00F54BCD" w:rsidP="002A00DE">
            <w:pPr>
              <w:pStyle w:val="paragraph"/>
              <w:spacing w:before="0" w:beforeAutospacing="0" w:after="0" w:afterAutospacing="0"/>
              <w:ind w:left="345" w:hanging="345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 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2ABA585F" w14:textId="77777777" w:rsidR="00F54BCD" w:rsidRPr="00330371" w:rsidRDefault="00F54BCD" w:rsidP="00B8121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1 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doskonały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49DD0FB3" w14:textId="77777777" w:rsidR="00F54BCD" w:rsidRPr="00330371" w:rsidRDefault="00F54BCD" w:rsidP="00B8121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 w:hanging="323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0,67 do 0,99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bardzo dobry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40B0220A" w14:textId="77777777" w:rsidR="00F54BCD" w:rsidRPr="00330371" w:rsidRDefault="00F54BCD" w:rsidP="00B8121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0,34 do 0,66   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dobry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4016B592" w14:textId="77777777" w:rsidR="00F54BCD" w:rsidRPr="00330371" w:rsidRDefault="00F54BCD" w:rsidP="00414821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0,01 do 0,33–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dostateczny (akceptowalny)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 xml:space="preserve">odpowiada wskazanym powyżej cechom, z uwzględnieniem wymogów Załącznika nr 1 do Regulaminu, Celów 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lastRenderedPageBreak/>
              <w:t>Przedsięwzięcia, stanu techniki i wiedzy, tj. w stopniu niższym niż standardowy, ale wyższym niż minimalny, jaki może być uznany za zgodny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6B6720AF" w14:textId="020EA6C2" w:rsidR="002A00DE" w:rsidRPr="002A00DE" w:rsidRDefault="00F54BCD" w:rsidP="002A00DE">
            <w:pPr>
              <w:pStyle w:val="Akapitzlist"/>
              <w:numPr>
                <w:ilvl w:val="0"/>
                <w:numId w:val="26"/>
              </w:numPr>
              <w:tabs>
                <w:tab w:val="clear" w:pos="720"/>
                <w:tab w:val="num" w:pos="360"/>
              </w:tabs>
              <w:spacing w:line="259" w:lineRule="auto"/>
              <w:ind w:left="301"/>
              <w:rPr>
                <w:rStyle w:val="normaltextrun"/>
                <w:rFonts w:asciiTheme="minorHAnsi" w:eastAsia="Calibri" w:hAnsiTheme="minorHAnsi" w:cstheme="minorBidi"/>
                <w:color w:val="000000" w:themeColor="text1"/>
              </w:rPr>
            </w:pP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0 – w przypadku, gdy zaproponowane przez Wnioskodawcę rozwiązanie w sposób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niedostateczny (nieakceptowalny)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, tj.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nie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</w:p>
          <w:p w14:paraId="15481A8B" w14:textId="30955192" w:rsidR="00F54BCD" w:rsidRPr="00330371" w:rsidRDefault="00F54BCD" w:rsidP="002A00DE">
            <w:pPr>
              <w:pStyle w:val="Akapitzlist"/>
              <w:spacing w:line="259" w:lineRule="auto"/>
              <w:ind w:left="301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3D9101B5">
              <w:rPr>
                <w:rStyle w:val="eop"/>
                <w:rFonts w:asciiTheme="minorHAnsi" w:eastAsia="Yu Mincho" w:hAnsiTheme="minorHAnsi" w:cstheme="minorBidi"/>
                <w:color w:val="000000" w:themeColor="text1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EF601" w14:textId="4E00B049" w:rsidR="00F54BCD" w:rsidRPr="00330371" w:rsidRDefault="00BA49F1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lastRenderedPageBreak/>
              <w:t>5 punktów</w:t>
            </w:r>
          </w:p>
        </w:tc>
      </w:tr>
      <w:tr w:rsidR="00F54BCD" w:rsidRPr="00330371" w14:paraId="559A8ED3" w14:textId="77777777" w:rsidTr="00BA49F1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53E841D2" w14:textId="4C0DD24E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lastRenderedPageBreak/>
              <w:t>17.6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1F307" w14:textId="04CB4892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Wykonawca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50FEF" w14:textId="29465BCC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</w:rPr>
              <w:t>Doświadczenie Wykonawcy B i Zespół Projektowy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C4DB" w14:textId="77777777" w:rsidR="00EC113E" w:rsidRDefault="3322725D" w:rsidP="539D1C84">
            <w:pPr>
              <w:rPr>
                <w:rFonts w:eastAsia="Calibri"/>
              </w:rPr>
            </w:pPr>
            <w:r w:rsidRPr="539D1C84">
              <w:rPr>
                <w:rFonts w:eastAsia="Calibri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13BB8E72" w14:textId="77777777" w:rsidR="00804056" w:rsidRPr="002A00DE" w:rsidRDefault="00804056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duże doświadczenie Wnioskodawcy w realizacji prac badawczo-rozwojowych z zakresu systemów grzewczych lub wentylacji lub klimatyzacji lub automatyki,</w:t>
            </w:r>
          </w:p>
          <w:p w14:paraId="1D5457C6" w14:textId="77777777" w:rsidR="00804056" w:rsidRPr="002A00DE" w:rsidRDefault="00804056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Zespół Projektowy o składzie i doświadczeniu wysoce uprawdopodobniającym realizację i osiągnięcie celów Przedsięwzięcia,</w:t>
            </w:r>
          </w:p>
          <w:p w14:paraId="47B80EC9" w14:textId="77777777" w:rsidR="00804056" w:rsidRPr="002A00DE" w:rsidRDefault="00804056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oraz inne elementy adekwatne do wymagania.</w:t>
            </w:r>
          </w:p>
          <w:p w14:paraId="0953AEC3" w14:textId="77777777" w:rsidR="00EC113E" w:rsidRDefault="00EC113E" w:rsidP="002A00DE">
            <w:pPr>
              <w:pStyle w:val="Akapitzlist"/>
              <w:spacing w:line="259" w:lineRule="auto"/>
              <w:ind w:left="301"/>
              <w:jc w:val="both"/>
              <w:rPr>
                <w:rFonts w:eastAsia="Calibri"/>
              </w:rPr>
            </w:pPr>
          </w:p>
          <w:p w14:paraId="05D045CB" w14:textId="77777777" w:rsidR="002A00DE" w:rsidRDefault="002A00DE" w:rsidP="002A00D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22124222" w14:textId="77777777" w:rsidR="002A00DE" w:rsidRDefault="002A00DE" w:rsidP="002A00D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</w:rPr>
            </w:pPr>
          </w:p>
          <w:p w14:paraId="317FCD79" w14:textId="05DF9663" w:rsidR="002A00DE" w:rsidRPr="006411DB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66A5901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 xml:space="preserve">1 – w przypadku, gdy </w:t>
            </w:r>
            <w:r>
              <w:rPr>
                <w:rFonts w:ascii="Calibri" w:eastAsia="Calibri" w:hAnsi="Calibri"/>
                <w:color w:val="000000" w:themeColor="text1"/>
              </w:rPr>
              <w:t xml:space="preserve">wskazane we Wniosku doświadczenie i Zespół </w:t>
            </w:r>
            <w:r w:rsidRPr="4898D9C3">
              <w:rPr>
                <w:rFonts w:ascii="Calibri" w:eastAsia="Calibri" w:hAnsi="Calibri"/>
                <w:color w:val="000000" w:themeColor="text1"/>
              </w:rPr>
              <w:t>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66A5901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 xml:space="preserve"> w sposób </w:t>
            </w:r>
            <w:r w:rsidRPr="66A59012">
              <w:rPr>
                <w:rStyle w:val="normaltextrun"/>
                <w:rFonts w:ascii="Calibri" w:eastAsia="Yu Mincho" w:hAnsi="Calibri" w:cs="Calibri"/>
                <w:b/>
                <w:color w:val="000000" w:themeColor="text1"/>
              </w:rPr>
              <w:t>doskonały </w:t>
            </w:r>
            <w:r w:rsidRPr="66A5901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odpowiadają wskazanym powyżej cechom, z uwzględnieniem wymogów Załącznika nr 1 do Regulaminu, Celów Przedsięw</w:t>
            </w:r>
            <w:r w:rsidR="0006153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zięcia, stanu techniki i wiedzy</w:t>
            </w:r>
            <w:r w:rsidRPr="66A5901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.</w:t>
            </w:r>
            <w:r w:rsidRPr="66A59012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0EFA5A80" w14:textId="68EAC0F8" w:rsidR="002A00DE" w:rsidRPr="006411DB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od 0,67 do 0,99 w przypadku, gdy </w:t>
            </w:r>
            <w:r>
              <w:rPr>
                <w:rFonts w:ascii="Calibri" w:eastAsia="Calibri" w:hAnsi="Calibri"/>
                <w:color w:val="000000" w:themeColor="text1"/>
              </w:rPr>
              <w:t>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wskazanym powyżej cechom, z uwzględnieniem wymogów Załącznika nr 1 do Regulaminu, Celów Przedsięw</w:t>
            </w:r>
            <w:r w:rsidR="00061532">
              <w:rPr>
                <w:rStyle w:val="normaltextrun"/>
                <w:rFonts w:ascii="Calibri" w:eastAsia="Yu Mincho" w:hAnsi="Calibri" w:cs="Calibri"/>
                <w:color w:val="000000"/>
              </w:rPr>
              <w:t>zięcia, stanu techniki i wiedzy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356E952D" w14:textId="6FF36217" w:rsidR="002A00DE" w:rsidRPr="006411DB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od 0,34 do 0,66   – w przypadku, gdy </w:t>
            </w:r>
            <w:r>
              <w:rPr>
                <w:rFonts w:ascii="Calibri" w:eastAsia="Calibri" w:hAnsi="Calibri"/>
                <w:color w:val="000000" w:themeColor="text1"/>
              </w:rPr>
              <w:t>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wskazanym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lastRenderedPageBreak/>
              <w:t>powyżej cechom, z uwzględnieniem wymogów Załącznika nr 1 do Regulaminu, Celów Przedsięw</w:t>
            </w:r>
            <w:r w:rsidR="00061532">
              <w:rPr>
                <w:rStyle w:val="normaltextrun"/>
                <w:rFonts w:ascii="Calibri" w:eastAsia="Yu Mincho" w:hAnsi="Calibri" w:cs="Calibri"/>
                <w:color w:val="000000"/>
              </w:rPr>
              <w:t>zięcia, stanu techniki i wiedzy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6E5DAD6C" w14:textId="21E716E5" w:rsidR="002A00DE" w:rsidRPr="006411DB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0,01 do 0,33– w przypadku</w:t>
            </w:r>
            <w:r>
              <w:rPr>
                <w:rFonts w:ascii="Calibri" w:eastAsia="Calibri" w:hAnsi="Calibri"/>
                <w:color w:val="000000" w:themeColor="text1"/>
              </w:rPr>
              <w:t xml:space="preserve"> 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dostateczny (akceptowalny)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wskazanym powyżej cechom, z uwzględnieniem wymogów Załącznika nr 1 do Regulaminu, Celów Przedsięwzięcia, stanu techniki i wiedzy.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1AD2EC6B" w14:textId="0B488098" w:rsidR="002A00DE" w:rsidRPr="00EC113E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eop"/>
                <w:rFonts w:eastAsiaTheme="minorEastAsia" w:cstheme="minorHAnsi"/>
                <w:color w:val="000000" w:themeColor="text1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0 – w przypadku, gdy </w:t>
            </w:r>
            <w:r>
              <w:rPr>
                <w:rFonts w:ascii="Calibri" w:eastAsia="Calibri" w:hAnsi="Calibri"/>
                <w:color w:val="000000" w:themeColor="text1"/>
              </w:rPr>
              <w:t>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niedostateczny (nieakceptowalny)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, tj.</w:t>
            </w:r>
            <w:r w:rsidRPr="006411DB">
              <w:rPr>
                <w:rStyle w:val="normaltextrun"/>
                <w:rFonts w:ascii="Yu Mincho" w:eastAsia="Yu Mincho" w:hAnsi="Yu Mincho" w:cs="Segoe UI" w:hint="eastAsia"/>
                <w:b/>
                <w:bCs/>
                <w:color w:val="000000"/>
              </w:rPr>
              <w:t>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nie</w:t>
            </w:r>
            <w:r w:rsidRPr="006411DB">
              <w:rPr>
                <w:rStyle w:val="normaltextrun"/>
                <w:rFonts w:ascii="Yu Mincho" w:eastAsia="Yu Mincho" w:hAnsi="Yu Mincho" w:cs="Segoe UI" w:hint="eastAsia"/>
                <w:b/>
                <w:bCs/>
                <w:color w:val="000000"/>
              </w:rPr>
              <w:t>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wskazanym powyżej cechom, z uwzględnieniem wymogów Załącznika nr 1 do Regulaminu, Celów Przedsięwzięcia, stanu techniki i wiedzy.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13750994" w14:textId="7A3DF088" w:rsidR="002A00DE" w:rsidRPr="006411DB" w:rsidRDefault="002A00DE" w:rsidP="00061532">
            <w:pPr>
              <w:spacing w:line="259" w:lineRule="auto"/>
              <w:ind w:left="360"/>
              <w:rPr>
                <w:rFonts w:ascii="Segoe UI" w:hAnsi="Segoe UI" w:cs="Segoe UI"/>
              </w:rPr>
            </w:pPr>
            <w:r w:rsidRPr="00C63233">
              <w:rPr>
                <w:rFonts w:eastAsia="Calibri"/>
                <w:bCs/>
                <w:color w:val="000000" w:themeColor="text1"/>
              </w:rPr>
              <w:t>Ocenienie kryterium jako niedostateczne poskutkuje odrzuceniem Wniosku z dalszej oceny i niedopuszczeniem do zawarcia Umowy.</w:t>
            </w:r>
          </w:p>
          <w:p w14:paraId="5F812D19" w14:textId="671E1D37" w:rsidR="002A00DE" w:rsidRPr="00EC113E" w:rsidRDefault="002A00DE" w:rsidP="002A00DE">
            <w:pPr>
              <w:pStyle w:val="Akapitzlist"/>
              <w:spacing w:line="259" w:lineRule="auto"/>
              <w:ind w:left="301"/>
              <w:jc w:val="both"/>
              <w:rPr>
                <w:rFonts w:eastAsia="Calibri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BF9C9" w14:textId="6A92FD76" w:rsidR="00F54BCD" w:rsidRPr="00330371" w:rsidRDefault="00BA49F1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lastRenderedPageBreak/>
              <w:t xml:space="preserve">10 punktów </w:t>
            </w:r>
          </w:p>
        </w:tc>
      </w:tr>
      <w:tr w:rsidR="0074662D" w:rsidRPr="00330371" w14:paraId="481901C6" w14:textId="77777777" w:rsidTr="008B000A">
        <w:trPr>
          <w:trHeight w:val="390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2D5C75B8" w14:textId="701466A9" w:rsidR="0074662D" w:rsidRPr="00330371" w:rsidRDefault="0074662D" w:rsidP="00F0641A">
            <w:pPr>
              <w:spacing w:line="259" w:lineRule="auto"/>
              <w:ind w:left="142"/>
              <w:rPr>
                <w:rFonts w:asciiTheme="minorHAnsi" w:eastAsia="Yu Mincho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291101B6" w14:textId="5094CAEA" w:rsidR="0074662D" w:rsidRPr="00330371" w:rsidRDefault="0074662D" w:rsidP="00F0641A">
            <w:pPr>
              <w:spacing w:line="259" w:lineRule="auto"/>
              <w:ind w:left="113" w:right="113"/>
              <w:rPr>
                <w:rFonts w:asciiTheme="minorHAnsi" w:eastAsia="Yu Mincho" w:hAnsiTheme="minorHAnsi" w:cstheme="minorHAnsi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0C45047B" w14:textId="612D84E2" w:rsidR="0074662D" w:rsidRPr="00330371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eastAsia="Calibri" w:hAnsiTheme="minorHAnsi" w:cstheme="minorHAnsi"/>
                <w:b/>
                <w:bCs/>
              </w:rPr>
              <w:t>SUMA</w:t>
            </w:r>
          </w:p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61A83703" w14:textId="6653929E" w:rsidR="0074662D" w:rsidRPr="00330371" w:rsidRDefault="0074662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eastAsia="Calibri" w:hAnsiTheme="minorHAnsi" w:cstheme="minorHAnsi"/>
                <w:b/>
                <w:bCs/>
              </w:rPr>
              <w:t>100 punktów</w:t>
            </w:r>
          </w:p>
        </w:tc>
      </w:tr>
    </w:tbl>
    <w:p w14:paraId="4CE4E311" w14:textId="26941378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4CA96CE1" w14:textId="6B1883A6" w:rsidR="00CA4D02" w:rsidRDefault="00CA4D02" w:rsidP="00CA4D02">
      <w:pPr>
        <w:spacing w:after="160" w:line="259" w:lineRule="auto"/>
        <w:jc w:val="both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</w:pPr>
      <w:r w:rsidRPr="00CA4D02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Deklaracje w zakresie spełniania Wymagań Konkursowych, które zostały przedstawione we Wniosku o dopuszczenie do udziału w Postępowaniu, nie mogą ulec pogorszeniu z uwzględnieniem Granicy Błędu na kolejnych Etapach Przedsięwzięcia. Wykonawca na kolejno następujących po sobie Etapach (I </w:t>
      </w:r>
      <w:proofErr w:type="spellStart"/>
      <w:r w:rsidRPr="00CA4D02">
        <w:rPr>
          <w:rStyle w:val="spellingerror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i</w:t>
      </w:r>
      <w:proofErr w:type="spellEnd"/>
      <w:r w:rsidRPr="00CA4D02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 II) musi deklarować utrzymanie lub poprawę wcześniej deklarowanych wartości spełniania Wymagań Konkursowych.</w:t>
      </w:r>
    </w:p>
    <w:p w14:paraId="267F67B3" w14:textId="77777777" w:rsidR="00FD622C" w:rsidRPr="00CA4D02" w:rsidRDefault="00FD622C" w:rsidP="00CA4D02">
      <w:pPr>
        <w:spacing w:after="160" w:line="259" w:lineRule="auto"/>
        <w:jc w:val="both"/>
        <w:rPr>
          <w:rFonts w:eastAsiaTheme="minorEastAsia" w:cstheme="minorHAnsi"/>
          <w:b/>
          <w:bCs/>
          <w:sz w:val="22"/>
          <w:szCs w:val="22"/>
        </w:rPr>
      </w:pPr>
    </w:p>
    <w:p w14:paraId="006382A3" w14:textId="5D7CC67A" w:rsidR="7A7F2680" w:rsidRPr="005E7E0B" w:rsidRDefault="704144EC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90" w:name="_Toc73360195"/>
      <w:r w:rsidRPr="005E7E0B">
        <w:rPr>
          <w:rFonts w:eastAsia="Calibri" w:cstheme="minorHAnsi"/>
          <w:color w:val="C00000"/>
          <w:sz w:val="26"/>
          <w:szCs w:val="26"/>
        </w:rPr>
        <w:t>Wynik oceny merytorycznej Wniosków</w:t>
      </w:r>
      <w:bookmarkEnd w:id="90"/>
    </w:p>
    <w:p w14:paraId="5DCA9A59" w14:textId="660381B8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Wynik oceny merytorycznej </w:t>
      </w:r>
      <w:r w:rsidR="006B62B7" w:rsidRPr="005E7E0B">
        <w:rPr>
          <w:rFonts w:eastAsia="Calibri" w:cstheme="minorHAnsi"/>
          <w:color w:val="000000" w:themeColor="text1"/>
          <w:sz w:val="22"/>
          <w:szCs w:val="22"/>
        </w:rPr>
        <w:t>Wniosku danego Wnioskodawcy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b</w:t>
      </w:r>
      <w:r w:rsidR="00B2360E">
        <w:rPr>
          <w:rFonts w:eastAsia="Calibri" w:cstheme="minorHAnsi"/>
          <w:color w:val="000000" w:themeColor="text1"/>
          <w:sz w:val="22"/>
          <w:szCs w:val="22"/>
        </w:rPr>
        <w:t xml:space="preserve">ędzie liczony jako suma punktów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uzyskanych w ramach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</w:t>
      </w:r>
      <w:r w:rsidR="00F30AD0">
        <w:rPr>
          <w:rFonts w:eastAsia="Calibri" w:cstheme="minorHAnsi"/>
          <w:color w:val="000000" w:themeColor="text1"/>
          <w:sz w:val="22"/>
          <w:szCs w:val="22"/>
        </w:rPr>
        <w:t xml:space="preserve"> oraz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 oceny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spełnienia Wym</w:t>
      </w:r>
      <w:r w:rsidR="22D2A302" w:rsidRPr="005E7E0B">
        <w:rPr>
          <w:rFonts w:eastAsia="Calibri" w:cstheme="minorHAnsi"/>
          <w:color w:val="000000" w:themeColor="text1"/>
          <w:sz w:val="22"/>
          <w:szCs w:val="22"/>
        </w:rPr>
        <w:t>agań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B2360E">
        <w:rPr>
          <w:rFonts w:eastAsia="Calibri" w:cstheme="minorHAnsi"/>
          <w:color w:val="000000" w:themeColor="text1"/>
          <w:sz w:val="22"/>
          <w:szCs w:val="22"/>
        </w:rPr>
        <w:t xml:space="preserve">Jakościowych, czyli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oceny innych elementów Wniosku, pomnożonych odpowiednio przez wagi nadane zgodnie z </w:t>
      </w:r>
      <w:r w:rsidRPr="00CA4D02">
        <w:rPr>
          <w:rFonts w:eastAsia="Calibri" w:cstheme="minorHAnsi"/>
          <w:color w:val="000000" w:themeColor="text1"/>
          <w:sz w:val="22"/>
          <w:szCs w:val="22"/>
        </w:rPr>
        <w:t xml:space="preserve">Tabelą </w:t>
      </w:r>
      <w:r w:rsidR="00301B38" w:rsidRPr="00CA4D02">
        <w:rPr>
          <w:rFonts w:eastAsia="Calibri" w:cstheme="minorHAnsi"/>
          <w:color w:val="000000" w:themeColor="text1"/>
          <w:sz w:val="22"/>
          <w:szCs w:val="22"/>
        </w:rPr>
        <w:t>2</w:t>
      </w:r>
      <w:r w:rsidR="00583758" w:rsidRPr="00CA4D02">
        <w:rPr>
          <w:rFonts w:eastAsia="Calibri" w:cstheme="minorHAnsi"/>
          <w:color w:val="000000" w:themeColor="text1"/>
          <w:sz w:val="22"/>
          <w:szCs w:val="22"/>
        </w:rPr>
        <w:t>2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poniżej:</w:t>
      </w:r>
    </w:p>
    <w:p w14:paraId="77CA12A1" w14:textId="7B9888D4" w:rsidR="704144EC" w:rsidRPr="00CA4D02" w:rsidRDefault="00301B38" w:rsidP="00F0641A">
      <w:pPr>
        <w:pStyle w:val="Legenda"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2</w:t>
      </w:r>
      <w:r w:rsidR="00583758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2</w:t>
      </w:r>
      <w:r w:rsidR="704144EC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. Wagi poszczególnych składników Wyniku oceny merytorycznej Wniosków</w:t>
      </w:r>
      <w:r w:rsidR="00870E24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dla </w:t>
      </w:r>
      <w:r w:rsidR="00B2360E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Działania 2</w:t>
      </w:r>
      <w:r w:rsidR="00E461EA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: </w:t>
      </w:r>
      <w:r w:rsidR="00B2360E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„Wentylacja mieszkań”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  <w:gridCol w:w="2400"/>
      </w:tblGrid>
      <w:tr w:rsidR="7A7F2680" w:rsidRPr="00FD622C" w14:paraId="07CB465D" w14:textId="77777777" w:rsidTr="00D6564F">
        <w:trPr>
          <w:trHeight w:val="797"/>
        </w:trPr>
        <w:tc>
          <w:tcPr>
            <w:tcW w:w="4950" w:type="dxa"/>
            <w:shd w:val="clear" w:color="auto" w:fill="C5E0B3" w:themeFill="accent6" w:themeFillTint="66"/>
            <w:vAlign w:val="center"/>
          </w:tcPr>
          <w:p w14:paraId="539EC42E" w14:textId="26B41575" w:rsidR="7A7F2680" w:rsidRPr="00FD622C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622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Składnik Wyniku oceny merytorycznej Wniosków</w:t>
            </w:r>
          </w:p>
        </w:tc>
        <w:tc>
          <w:tcPr>
            <w:tcW w:w="2400" w:type="dxa"/>
            <w:shd w:val="clear" w:color="auto" w:fill="C5E0B3" w:themeFill="accent6" w:themeFillTint="66"/>
            <w:vAlign w:val="center"/>
          </w:tcPr>
          <w:p w14:paraId="71173256" w14:textId="4ED7F976" w:rsidR="7A7F2680" w:rsidRPr="00FD622C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622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Waga </w:t>
            </w:r>
          </w:p>
        </w:tc>
      </w:tr>
      <w:tr w:rsidR="7A7F2680" w:rsidRPr="00D6564F" w14:paraId="1D27D56C" w14:textId="77777777" w:rsidTr="00D6564F">
        <w:trPr>
          <w:trHeight w:val="836"/>
        </w:trPr>
        <w:tc>
          <w:tcPr>
            <w:tcW w:w="4950" w:type="dxa"/>
            <w:vAlign w:val="center"/>
          </w:tcPr>
          <w:p w14:paraId="5D6F694B" w14:textId="0071EEF5" w:rsidR="7A7F2680" w:rsidRPr="00D6564F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</w:rPr>
              <w:t>PWK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- Wynik oceny badanego Wniosku pod kątem </w:t>
            </w:r>
            <w:r w:rsidR="00583758"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Kryteriów 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Konkursowych</w:t>
            </w:r>
          </w:p>
        </w:tc>
        <w:tc>
          <w:tcPr>
            <w:tcW w:w="2400" w:type="dxa"/>
            <w:vAlign w:val="center"/>
          </w:tcPr>
          <w:p w14:paraId="4420056A" w14:textId="48B878F3" w:rsidR="7A7F2680" w:rsidRPr="00D6564F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0,</w:t>
            </w:r>
            <w:r w:rsidR="7A718426"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</w:p>
        </w:tc>
      </w:tr>
      <w:tr w:rsidR="7A7F2680" w:rsidRPr="00D6564F" w14:paraId="21D6A0E2" w14:textId="77777777" w:rsidTr="00D6564F">
        <w:trPr>
          <w:trHeight w:val="947"/>
        </w:trPr>
        <w:tc>
          <w:tcPr>
            <w:tcW w:w="4950" w:type="dxa"/>
            <w:vAlign w:val="center"/>
          </w:tcPr>
          <w:p w14:paraId="2FDD73AC" w14:textId="152D90C0" w:rsidR="7A7F2680" w:rsidRPr="00D6564F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</w:rPr>
              <w:lastRenderedPageBreak/>
              <w:t xml:space="preserve">PIEW 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Wynik oceny badanego Wniosku pod kątem spełnienia </w:t>
            </w:r>
            <w:r w:rsidR="00583758"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Wymagań Jakościowych</w:t>
            </w:r>
          </w:p>
        </w:tc>
        <w:tc>
          <w:tcPr>
            <w:tcW w:w="2400" w:type="dxa"/>
            <w:vAlign w:val="center"/>
          </w:tcPr>
          <w:p w14:paraId="049FFA16" w14:textId="2FC73616" w:rsidR="7A7F2680" w:rsidRPr="00D6564F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0,</w:t>
            </w:r>
            <w:r w:rsidR="13B3BADB"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</w:p>
        </w:tc>
      </w:tr>
    </w:tbl>
    <w:p w14:paraId="12313BD5" w14:textId="3DD27EC8" w:rsidR="7A7F2680" w:rsidRPr="00D6564F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54F9F9AA" w14:textId="7C848E1D" w:rsidR="704144EC" w:rsidRPr="00D6564F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D6564F">
        <w:rPr>
          <w:rFonts w:eastAsia="Calibri" w:cstheme="minorHAnsi"/>
          <w:color w:val="000000" w:themeColor="text1"/>
          <w:sz w:val="22"/>
          <w:szCs w:val="22"/>
        </w:rPr>
        <w:t>Wynik oceny merytorycznej badanego Wniosku będzie obliczany zgodnie ze wzorem poniżej:</w:t>
      </w:r>
    </w:p>
    <w:p w14:paraId="00515245" w14:textId="4D1B5D97" w:rsidR="704144EC" w:rsidRPr="005E7E0B" w:rsidRDefault="704144EC" w:rsidP="00F0641A">
      <w:pPr>
        <w:spacing w:after="160" w:line="259" w:lineRule="auto"/>
        <w:jc w:val="center"/>
        <w:rPr>
          <w:rFonts w:eastAsia="Calibri" w:cstheme="minorHAnsi"/>
          <w:color w:val="000000" w:themeColor="text1"/>
          <w:sz w:val="23"/>
          <w:szCs w:val="23"/>
        </w:rPr>
      </w:pPr>
      <w:proofErr w:type="spellStart"/>
      <w:r w:rsidRPr="00D6564F">
        <w:rPr>
          <w:rFonts w:eastAsia="Calibri" w:cstheme="minorHAnsi"/>
          <w:color w:val="000000" w:themeColor="text1"/>
          <w:sz w:val="23"/>
          <w:szCs w:val="23"/>
        </w:rPr>
        <w:t>W</w:t>
      </w:r>
      <w:r w:rsidRPr="00D6564F">
        <w:rPr>
          <w:rFonts w:eastAsia="Calibri" w:cstheme="minorHAnsi"/>
          <w:color w:val="000000" w:themeColor="text1"/>
          <w:sz w:val="16"/>
          <w:szCs w:val="16"/>
        </w:rPr>
        <w:t>Wn</w:t>
      </w:r>
      <w:proofErr w:type="spellEnd"/>
      <w:r w:rsidRPr="00D6564F">
        <w:rPr>
          <w:rFonts w:eastAsia="Calibri" w:cstheme="minorHAnsi"/>
          <w:color w:val="000000" w:themeColor="text1"/>
          <w:sz w:val="23"/>
          <w:szCs w:val="23"/>
        </w:rPr>
        <w:t>=(0,</w:t>
      </w:r>
      <w:r w:rsidR="03FE2109" w:rsidRPr="00D6564F">
        <w:rPr>
          <w:rFonts w:eastAsia="Calibri" w:cstheme="minorHAnsi"/>
          <w:color w:val="000000" w:themeColor="text1"/>
          <w:sz w:val="23"/>
          <w:szCs w:val="23"/>
        </w:rPr>
        <w:t>7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0</w:t>
      </w:r>
      <w:r w:rsidRPr="00D6564F">
        <w:rPr>
          <w:rFonts w:ascii="Cambria Math" w:eastAsia="Calibri" w:hAnsi="Cambria Math" w:cs="Cambria Math"/>
          <w:color w:val="000000" w:themeColor="text1"/>
          <w:sz w:val="23"/>
          <w:szCs w:val="23"/>
        </w:rPr>
        <w:t>∗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PWK)</w:t>
      </w:r>
      <w:r w:rsidR="3D080A2D" w:rsidRPr="00D6564F">
        <w:rPr>
          <w:rFonts w:eastAsia="Calibri" w:cstheme="minorHAnsi"/>
          <w:color w:val="000000" w:themeColor="text1"/>
          <w:sz w:val="23"/>
          <w:szCs w:val="23"/>
        </w:rPr>
        <w:t xml:space="preserve"> 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+</w:t>
      </w:r>
      <w:r w:rsidR="3D080A2D" w:rsidRPr="00D6564F">
        <w:rPr>
          <w:rFonts w:eastAsia="Calibri" w:cstheme="minorHAnsi"/>
          <w:color w:val="000000" w:themeColor="text1"/>
          <w:sz w:val="23"/>
          <w:szCs w:val="23"/>
        </w:rPr>
        <w:t xml:space="preserve"> 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(0,</w:t>
      </w:r>
      <w:r w:rsidR="0968B91D" w:rsidRPr="00D6564F">
        <w:rPr>
          <w:rFonts w:eastAsia="Calibri" w:cstheme="minorHAnsi"/>
          <w:color w:val="000000" w:themeColor="text1"/>
          <w:sz w:val="23"/>
          <w:szCs w:val="23"/>
        </w:rPr>
        <w:t>3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0</w:t>
      </w:r>
      <w:r w:rsidRPr="00D6564F">
        <w:rPr>
          <w:rFonts w:ascii="Cambria Math" w:eastAsia="Calibri" w:hAnsi="Cambria Math" w:cs="Cambria Math"/>
          <w:color w:val="000000" w:themeColor="text1"/>
          <w:sz w:val="23"/>
          <w:szCs w:val="23"/>
        </w:rPr>
        <w:t>∗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PIEW)</w:t>
      </w:r>
    </w:p>
    <w:p w14:paraId="0B6513DA" w14:textId="1521C9F5" w:rsidR="704144EC" w:rsidRPr="005E7E0B" w:rsidRDefault="704144EC" w:rsidP="00FD622C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gdzie:</w:t>
      </w:r>
    </w:p>
    <w:p w14:paraId="6B5A4921" w14:textId="60BD8613" w:rsidR="704144EC" w:rsidRPr="005E7E0B" w:rsidRDefault="704144EC" w:rsidP="00FD622C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proofErr w:type="spellStart"/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Pr="005E7E0B">
        <w:rPr>
          <w:rFonts w:eastAsia="Calibri" w:cstheme="minorHAnsi"/>
          <w:i/>
          <w:iCs/>
          <w:color w:val="000000" w:themeColor="text1"/>
          <w:sz w:val="22"/>
          <w:szCs w:val="22"/>
          <w:vertAlign w:val="subscript"/>
        </w:rPr>
        <w:t>Wn</w:t>
      </w:r>
      <w:proofErr w:type="spellEnd"/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merytorycznej Wniosku złożonego przez danego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Wykon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awcę, określony jako liczba punktów,</w:t>
      </w:r>
    </w:p>
    <w:p w14:paraId="7E7AE9CE" w14:textId="687F94E2" w:rsidR="704144EC" w:rsidRPr="005E7E0B" w:rsidRDefault="704144EC" w:rsidP="00FD622C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PWK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badanego Wniosku pod kątem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Kryteriów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Konkursowych, liczony jako suma punktów uzyskanych w ramach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Kryteriów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Konkursowych,</w:t>
      </w:r>
    </w:p>
    <w:p w14:paraId="2DF5B336" w14:textId="64D9DDA6" w:rsidR="704144EC" w:rsidRPr="005E7E0B" w:rsidRDefault="00E461EA" w:rsidP="00FD622C">
      <w:pPr>
        <w:spacing w:after="160" w:line="259" w:lineRule="auto"/>
        <w:ind w:left="720"/>
        <w:jc w:val="both"/>
        <w:rPr>
          <w:rFonts w:eastAsia="Yu Mincho" w:cstheme="minorHAnsi"/>
          <w:color w:val="000000" w:themeColor="text1"/>
          <w:sz w:val="22"/>
          <w:szCs w:val="22"/>
        </w:rPr>
      </w:pPr>
      <w:r>
        <w:rPr>
          <w:rFonts w:eastAsia="Calibri" w:cstheme="minorHAnsi"/>
          <w:color w:val="000000" w:themeColor="text1"/>
          <w:sz w:val="22"/>
          <w:szCs w:val="22"/>
        </w:rPr>
        <w:t>PIEW</w:t>
      </w:r>
      <w:r w:rsidR="704144EC" w:rsidRPr="005E7E0B">
        <w:rPr>
          <w:rFonts w:eastAsia="Yu Mincho" w:cstheme="minorHAnsi"/>
          <w:color w:val="000000" w:themeColor="text1"/>
          <w:sz w:val="22"/>
          <w:szCs w:val="22"/>
        </w:rPr>
        <w:t xml:space="preserve"> </w:t>
      </w:r>
      <w:r w:rsidR="704144EC" w:rsidRPr="005E7E0B">
        <w:rPr>
          <w:rFonts w:eastAsia="Calibri" w:cstheme="minorHAnsi"/>
          <w:color w:val="000000" w:themeColor="text1"/>
          <w:sz w:val="22"/>
          <w:szCs w:val="22"/>
        </w:rPr>
        <w:t>– Wynik oceny badanego Wniosku pod kątem spełnienia Wymagań Jakościowych, liczony jako suma punktów uzyskanych dla innych elementów Wniosku</w:t>
      </w:r>
      <w:r w:rsidR="704144EC" w:rsidRPr="005E7E0B">
        <w:rPr>
          <w:rFonts w:eastAsia="Yu Mincho" w:cstheme="minorHAnsi"/>
          <w:color w:val="000000" w:themeColor="text1"/>
          <w:sz w:val="22"/>
          <w:szCs w:val="22"/>
        </w:rPr>
        <w:t>.</w:t>
      </w:r>
    </w:p>
    <w:p w14:paraId="379AFBF5" w14:textId="77777777" w:rsidR="005E7E0B" w:rsidRDefault="005E7E0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19E5D38" w14:textId="63A121CF" w:rsidR="704144EC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przypadku uzyskania przez </w:t>
      </w:r>
      <w:r w:rsidR="00CE5C59" w:rsidRPr="005E7E0B">
        <w:rPr>
          <w:rFonts w:eastAsia="Calibri" w:cstheme="minorHAnsi"/>
          <w:color w:val="000000" w:themeColor="text1"/>
          <w:sz w:val="22"/>
          <w:szCs w:val="22"/>
        </w:rPr>
        <w:t xml:space="preserve">Uczestników Przedsięwzięcia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identycznej liczby punktów w ramach oceny merytorycznej Wniosków, decydować będzie liczba punktów uzyskanych dla wskazanych poniżej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 w następującej kolejności (niższy poziom jest brany pod uwagę, jeśli wyższ</w:t>
      </w:r>
      <w:r w:rsidR="000B29C5" w:rsidRPr="005E7E0B">
        <w:rPr>
          <w:rFonts w:eastAsia="Calibri" w:cstheme="minorHAnsi"/>
          <w:color w:val="000000" w:themeColor="text1"/>
          <w:sz w:val="22"/>
          <w:szCs w:val="22"/>
        </w:rPr>
        <w:t>y nie rozstrzyga równego wyniku)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 xml:space="preserve">: </w:t>
      </w:r>
    </w:p>
    <w:p w14:paraId="0E4DEB97" w14:textId="5277C520" w:rsidR="007144F8" w:rsidRPr="00F30AD0" w:rsidRDefault="3592DF21" w:rsidP="00DC7CAA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Style w:val="eop"/>
          <w:rFonts w:eastAsiaTheme="minorEastAsia"/>
          <w:sz w:val="22"/>
          <w:szCs w:val="22"/>
        </w:rPr>
      </w:pPr>
      <w:r w:rsidRPr="4500F57D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Środowiskowa</w:t>
      </w:r>
      <w:r w:rsidR="007144F8" w:rsidRPr="4500F57D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jakość powietrza</w:t>
      </w:r>
    </w:p>
    <w:p w14:paraId="4EAE0FB1" w14:textId="77777777" w:rsidR="007144F8" w:rsidRPr="00F30AD0" w:rsidRDefault="007144F8" w:rsidP="00DC7CAA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Style w:val="normaltextrun"/>
          <w:rFonts w:eastAsiaTheme="minorEastAsia" w:cstheme="minorHAnsi"/>
          <w:sz w:val="22"/>
          <w:szCs w:val="22"/>
        </w:rPr>
      </w:pPr>
      <w:r w:rsidRPr="00F30AD0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Mikrobiologiczna jakość powietrza</w:t>
      </w:r>
    </w:p>
    <w:p w14:paraId="59DC14D8" w14:textId="77777777" w:rsidR="00FD622C" w:rsidRPr="00845AF8" w:rsidRDefault="00FD622C" w:rsidP="00FD622C">
      <w:pPr>
        <w:pStyle w:val="Akapitzlist"/>
        <w:spacing w:after="160" w:line="259" w:lineRule="auto"/>
        <w:jc w:val="both"/>
        <w:rPr>
          <w:rStyle w:val="normaltextrun"/>
          <w:rFonts w:eastAsiaTheme="minorEastAsia" w:cstheme="minorHAnsi"/>
          <w:sz w:val="22"/>
          <w:szCs w:val="22"/>
        </w:rPr>
      </w:pPr>
    </w:p>
    <w:p w14:paraId="700EA15D" w14:textId="17133124" w:rsidR="00CD0242" w:rsidRPr="005E7E0B" w:rsidRDefault="00CD0242" w:rsidP="00DC7CAA">
      <w:pPr>
        <w:keepNext/>
        <w:keepLines/>
        <w:numPr>
          <w:ilvl w:val="0"/>
          <w:numId w:val="9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91" w:name="_Toc73360196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Kryteria Wyboru Uczestników Przedsięwzięcia do Etapu II</w:t>
      </w:r>
      <w:r w:rsidR="008218A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– Działanie 2: Went</w:t>
      </w:r>
      <w:r w:rsidR="003B0516">
        <w:rPr>
          <w:rFonts w:eastAsiaTheme="minorEastAsia" w:cstheme="minorHAnsi"/>
          <w:color w:val="C00000"/>
          <w:sz w:val="26"/>
          <w:szCs w:val="26"/>
          <w:lang w:eastAsia="pl-PL"/>
        </w:rPr>
        <w:t>y</w:t>
      </w:r>
      <w:r w:rsidR="008218A9">
        <w:rPr>
          <w:rFonts w:eastAsiaTheme="minorEastAsia" w:cstheme="minorHAnsi"/>
          <w:color w:val="C00000"/>
          <w:sz w:val="26"/>
          <w:szCs w:val="26"/>
          <w:lang w:eastAsia="pl-PL"/>
        </w:rPr>
        <w:t>lacja mieszkań</w:t>
      </w:r>
      <w:bookmarkEnd w:id="91"/>
    </w:p>
    <w:p w14:paraId="7C51638B" w14:textId="2F6D99B4" w:rsidR="00CD0242" w:rsidRPr="005E7E0B" w:rsidRDefault="00CD0242" w:rsidP="00CD0242">
      <w:p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3D9101B5">
        <w:rPr>
          <w:rFonts w:eastAsiaTheme="minorEastAsia"/>
          <w:sz w:val="22"/>
          <w:szCs w:val="22"/>
        </w:rPr>
        <w:t xml:space="preserve">Zamawiający dokona Selekcji Uczestników Przedsięwzięcia do Etapu II na podstawie złożonych przez Uczestników Przedsięwzięcia </w:t>
      </w:r>
      <w:r w:rsidRPr="3D9101B5" w:rsidDel="006A3972">
        <w:rPr>
          <w:rFonts w:eastAsiaTheme="minorEastAsia"/>
          <w:sz w:val="22"/>
          <w:szCs w:val="22"/>
        </w:rPr>
        <w:t xml:space="preserve">Wyników Prac </w:t>
      </w:r>
      <w:r w:rsidR="006A3972" w:rsidRPr="3D9101B5">
        <w:rPr>
          <w:rFonts w:eastAsiaTheme="minorEastAsia"/>
          <w:sz w:val="22"/>
          <w:szCs w:val="22"/>
        </w:rPr>
        <w:t>Etapu</w:t>
      </w:r>
      <w:r w:rsidRPr="3D9101B5">
        <w:rPr>
          <w:rFonts w:eastAsiaTheme="minorEastAsia"/>
          <w:sz w:val="22"/>
          <w:szCs w:val="22"/>
        </w:rPr>
        <w:t xml:space="preserve"> I. Wyniki Prac</w:t>
      </w:r>
      <w:r w:rsidRPr="3D9101B5">
        <w:rPr>
          <w:rFonts w:eastAsia="Calibri"/>
          <w:color w:val="000000" w:themeColor="text1"/>
          <w:sz w:val="22"/>
          <w:szCs w:val="22"/>
        </w:rPr>
        <w:t xml:space="preserve"> </w:t>
      </w:r>
      <w:r w:rsidR="004F731C" w:rsidRPr="3D9101B5">
        <w:rPr>
          <w:rFonts w:eastAsia="Calibri"/>
          <w:color w:val="000000" w:themeColor="text1"/>
          <w:sz w:val="22"/>
          <w:szCs w:val="22"/>
        </w:rPr>
        <w:t>Etap</w:t>
      </w:r>
      <w:r w:rsidRPr="3D9101B5">
        <w:rPr>
          <w:rFonts w:eastAsiaTheme="minorEastAsia"/>
          <w:sz w:val="22"/>
          <w:szCs w:val="22"/>
        </w:rPr>
        <w:t>u I, które Uczestnicy Przedsięwzięcia zobligowani są złożyć, wraz z terminami ich złożenia wskazano w Załączniku nr 4</w:t>
      </w:r>
      <w:r w:rsidR="006411DB" w:rsidRPr="3D9101B5">
        <w:rPr>
          <w:rFonts w:eastAsiaTheme="minorEastAsia"/>
          <w:sz w:val="22"/>
          <w:szCs w:val="22"/>
        </w:rPr>
        <w:t xml:space="preserve"> do Regulaminu</w:t>
      </w:r>
      <w:r w:rsidRPr="3D9101B5">
        <w:rPr>
          <w:rFonts w:eastAsiaTheme="minorEastAsia"/>
          <w:sz w:val="22"/>
          <w:szCs w:val="22"/>
        </w:rPr>
        <w:t xml:space="preserve">. </w:t>
      </w:r>
    </w:p>
    <w:p w14:paraId="5964C7F3" w14:textId="33C7CEA7" w:rsidR="00CD0242" w:rsidRPr="005E7E0B" w:rsidRDefault="00CD0242" w:rsidP="00CD0242">
      <w:p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3D9101B5">
        <w:rPr>
          <w:rFonts w:eastAsiaTheme="minorEastAsia"/>
          <w:sz w:val="22"/>
          <w:szCs w:val="22"/>
        </w:rPr>
        <w:t xml:space="preserve">Zamawiający przeprowadzi ocenę </w:t>
      </w:r>
      <w:r w:rsidRPr="3D9101B5" w:rsidDel="006A3972">
        <w:rPr>
          <w:rFonts w:eastAsiaTheme="minorEastAsia"/>
          <w:sz w:val="22"/>
          <w:szCs w:val="22"/>
        </w:rPr>
        <w:t xml:space="preserve">Wyników Prac </w:t>
      </w:r>
      <w:r w:rsidR="006A3972" w:rsidRPr="3D9101B5">
        <w:rPr>
          <w:rFonts w:eastAsiaTheme="minorEastAsia"/>
          <w:sz w:val="22"/>
          <w:szCs w:val="22"/>
        </w:rPr>
        <w:t>Etapu</w:t>
      </w:r>
      <w:r w:rsidRPr="3D9101B5">
        <w:rPr>
          <w:rFonts w:eastAsiaTheme="minorEastAsia"/>
          <w:sz w:val="22"/>
          <w:szCs w:val="22"/>
        </w:rPr>
        <w:t xml:space="preserve"> I po zakończeniu Testów Prototypów</w:t>
      </w:r>
      <w:r w:rsidR="006411DB" w:rsidRPr="3D9101B5">
        <w:rPr>
          <w:rFonts w:eastAsiaTheme="minorEastAsia"/>
          <w:sz w:val="22"/>
          <w:szCs w:val="22"/>
        </w:rPr>
        <w:t xml:space="preserve"> Systemów Wentylacji</w:t>
      </w:r>
      <w:r w:rsidRPr="3D9101B5">
        <w:rPr>
          <w:rFonts w:eastAsiaTheme="minorEastAsia"/>
          <w:sz w:val="22"/>
          <w:szCs w:val="22"/>
        </w:rPr>
        <w:t xml:space="preserve">, w następujący sposób: </w:t>
      </w:r>
    </w:p>
    <w:p w14:paraId="0A57AA3E" w14:textId="1610BDEA" w:rsidR="00CD0242" w:rsidRPr="005E7E0B" w:rsidRDefault="00CD0242" w:rsidP="00DC7CA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3D9101B5">
        <w:rPr>
          <w:rFonts w:eastAsiaTheme="minorEastAsia"/>
          <w:color w:val="000000" w:themeColor="text1"/>
          <w:sz w:val="22"/>
          <w:szCs w:val="22"/>
        </w:rPr>
        <w:t xml:space="preserve">Zamawiający dokona weryfikacji złożenia </w:t>
      </w:r>
      <w:r w:rsidRPr="3D9101B5" w:rsidDel="006A3972">
        <w:rPr>
          <w:rFonts w:eastAsiaTheme="minorEastAsia"/>
          <w:color w:val="000000" w:themeColor="text1"/>
          <w:sz w:val="22"/>
          <w:szCs w:val="22"/>
        </w:rPr>
        <w:t xml:space="preserve">Wyników Prac </w:t>
      </w:r>
      <w:r w:rsidR="006A3972" w:rsidRPr="3D9101B5">
        <w:rPr>
          <w:rFonts w:eastAsiaTheme="minorEastAsia"/>
          <w:color w:val="000000" w:themeColor="text1"/>
          <w:sz w:val="22"/>
          <w:szCs w:val="22"/>
        </w:rPr>
        <w:t>Etapu</w:t>
      </w:r>
      <w:r w:rsidRPr="3D9101B5">
        <w:rPr>
          <w:rFonts w:eastAsiaTheme="minorEastAsia"/>
          <w:color w:val="000000" w:themeColor="text1"/>
          <w:sz w:val="22"/>
          <w:szCs w:val="22"/>
        </w:rPr>
        <w:t xml:space="preserve"> I wskazanych w Załączniku nr 4 do Regulaminu oraz ich kompletności,</w:t>
      </w:r>
    </w:p>
    <w:p w14:paraId="602AD4C1" w14:textId="0221C816" w:rsidR="00CD0242" w:rsidRPr="005E7E0B" w:rsidRDefault="00CD0242" w:rsidP="00DC7CA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3D9101B5">
        <w:rPr>
          <w:rFonts w:eastAsiaTheme="minorEastAsia"/>
          <w:color w:val="000000" w:themeColor="text1"/>
          <w:sz w:val="22"/>
          <w:szCs w:val="22"/>
        </w:rPr>
        <w:t xml:space="preserve">Zamawiający na podstawie podsumowania wyników Testów Prototypu Systemu </w:t>
      </w:r>
      <w:r w:rsidRPr="3D9101B5" w:rsidDel="006411DB">
        <w:rPr>
          <w:rFonts w:eastAsiaTheme="minorEastAsia"/>
          <w:color w:val="000000" w:themeColor="text1"/>
          <w:sz w:val="22"/>
          <w:szCs w:val="22"/>
        </w:rPr>
        <w:t>w</w:t>
      </w:r>
      <w:r w:rsidRPr="3D9101B5">
        <w:rPr>
          <w:rFonts w:eastAsiaTheme="minorEastAsia"/>
          <w:color w:val="000000" w:themeColor="text1"/>
          <w:sz w:val="22"/>
          <w:szCs w:val="22"/>
        </w:rPr>
        <w:t xml:space="preserve">entylacji dla sali lekcyjnej dokona weryfikacji czy przedstawione przez Uczestników Przedsięwzięcia Prototypy Systemów </w:t>
      </w:r>
      <w:r w:rsidRPr="3D9101B5" w:rsidDel="006411DB">
        <w:rPr>
          <w:rFonts w:eastAsiaTheme="minorEastAsia"/>
          <w:color w:val="000000" w:themeColor="text1"/>
          <w:sz w:val="22"/>
          <w:szCs w:val="22"/>
        </w:rPr>
        <w:t>w</w:t>
      </w:r>
      <w:r w:rsidRPr="3D9101B5">
        <w:rPr>
          <w:rFonts w:eastAsiaTheme="minorEastAsia"/>
          <w:color w:val="000000" w:themeColor="text1"/>
          <w:sz w:val="22"/>
          <w:szCs w:val="22"/>
        </w:rPr>
        <w:t>entylacji przeszły Testy pozytywnie,</w:t>
      </w:r>
    </w:p>
    <w:p w14:paraId="6630CDD9" w14:textId="0E4E854E" w:rsidR="00CD0242" w:rsidRPr="005E7E0B" w:rsidRDefault="00CD0242" w:rsidP="00DC7CA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="Times New Roman"/>
          <w:color w:val="1F4D78"/>
          <w:sz w:val="26"/>
          <w:szCs w:val="26"/>
          <w:lang w:eastAsia="pl-PL"/>
        </w:rPr>
      </w:pPr>
      <w:r w:rsidRPr="3D9101B5">
        <w:rPr>
          <w:rFonts w:eastAsiaTheme="minorEastAsia"/>
          <w:color w:val="000000" w:themeColor="text1"/>
          <w:sz w:val="22"/>
          <w:szCs w:val="22"/>
        </w:rPr>
        <w:t xml:space="preserve">Zamawiający dokona oceny </w:t>
      </w:r>
      <w:r w:rsidR="006411DB" w:rsidRPr="3D9101B5">
        <w:rPr>
          <w:rFonts w:eastAsiaTheme="minorEastAsia"/>
          <w:color w:val="000000" w:themeColor="text1"/>
          <w:sz w:val="22"/>
          <w:szCs w:val="22"/>
        </w:rPr>
        <w:t>zaktualizowanej Oferty</w:t>
      </w:r>
      <w:r w:rsidRPr="3D9101B5">
        <w:rPr>
          <w:rFonts w:eastAsiaTheme="minorEastAsia"/>
          <w:color w:val="000000" w:themeColor="text1"/>
          <w:sz w:val="22"/>
          <w:szCs w:val="22"/>
        </w:rPr>
        <w:t xml:space="preserve"> Uczestników Przedsięwzięcia, a następnie wyliczy wynik oceny merytorycznej dla każdego Uczestnika Przedsięwzięcia.</w:t>
      </w:r>
      <w:r w:rsidRPr="3D9101B5">
        <w:rPr>
          <w:rFonts w:eastAsia="Times New Roman"/>
          <w:color w:val="1F4D78"/>
          <w:sz w:val="26"/>
          <w:szCs w:val="26"/>
          <w:lang w:eastAsia="pl-PL"/>
        </w:rPr>
        <w:t xml:space="preserve"> </w:t>
      </w:r>
    </w:p>
    <w:p w14:paraId="3E1BA451" w14:textId="1DC23F2F" w:rsidR="00CA4D02" w:rsidRDefault="00CA4D02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92" w:name="_Toc73360197"/>
      <w:r>
        <w:rPr>
          <w:rFonts w:eastAsia="Calibri" w:cstheme="minorHAnsi"/>
          <w:color w:val="C00000"/>
          <w:sz w:val="26"/>
          <w:szCs w:val="26"/>
        </w:rPr>
        <w:t>Weryfikacja złożenia Wyników Prac Etapu I</w:t>
      </w:r>
      <w:bookmarkEnd w:id="92"/>
    </w:p>
    <w:p w14:paraId="456E4A93" w14:textId="77777777" w:rsidR="00CA4D02" w:rsidRPr="00D6564F" w:rsidRDefault="00CA4D02" w:rsidP="00CA4D0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>Zamawiający dokona weryfikacji złożonych przez Wykonawcę Wyników Prac Etapu I na zasadzie „złożono/nie złożono” oraz ich kompletności i zgodności z oczekiwaniami podanymi w Załączniku 4 do Regulaminu.</w:t>
      </w:r>
    </w:p>
    <w:p w14:paraId="4AB50BB3" w14:textId="4392D726" w:rsidR="00CA4D02" w:rsidRDefault="00CA4D02" w:rsidP="00CA4D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Wykonawcy składają poszczególne Wyniki Prac Etapu zgodnie z terminami wskazanymi w Załączniku nr 4 do Regulaminu.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FFEA78B" w14:textId="77777777" w:rsidR="00CA4D02" w:rsidRDefault="00CA4D02" w:rsidP="00CA4D02">
      <w:pPr>
        <w:spacing w:after="160" w:line="259" w:lineRule="auto"/>
        <w:ind w:left="142"/>
        <w:outlineLvl w:val="2"/>
        <w:rPr>
          <w:rFonts w:eastAsia="Calibri" w:cstheme="minorHAnsi"/>
          <w:color w:val="C00000"/>
          <w:sz w:val="26"/>
          <w:szCs w:val="26"/>
        </w:rPr>
      </w:pPr>
    </w:p>
    <w:p w14:paraId="028417FD" w14:textId="37B5376A" w:rsidR="00CD0242" w:rsidRPr="005E7E0B" w:rsidRDefault="00CD0242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93" w:name="_Toc73360198"/>
      <w:r w:rsidRPr="005E7E0B">
        <w:rPr>
          <w:rFonts w:eastAsia="Calibri" w:cstheme="minorHAnsi"/>
          <w:color w:val="C00000"/>
          <w:sz w:val="26"/>
          <w:szCs w:val="26"/>
        </w:rPr>
        <w:t>Weryfikacja wyników Testów Prototypów</w:t>
      </w:r>
      <w:bookmarkEnd w:id="93"/>
    </w:p>
    <w:p w14:paraId="129EC30A" w14:textId="59619538" w:rsidR="00CA4D02" w:rsidRPr="005E7E0B" w:rsidRDefault="00CA4D02" w:rsidP="00CA4D02">
      <w:pPr>
        <w:spacing w:after="160"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3D9101B5">
        <w:rPr>
          <w:rFonts w:eastAsia="Calibri"/>
          <w:color w:val="000000" w:themeColor="text1"/>
          <w:sz w:val="22"/>
          <w:szCs w:val="22"/>
        </w:rPr>
        <w:t>Zgodnie z zapisami Załącznika nr 4</w:t>
      </w:r>
      <w:r w:rsidR="00E3482F" w:rsidRPr="3D9101B5">
        <w:rPr>
          <w:rFonts w:eastAsia="Calibri"/>
          <w:color w:val="000000" w:themeColor="text1"/>
          <w:sz w:val="22"/>
          <w:szCs w:val="22"/>
        </w:rPr>
        <w:t xml:space="preserve"> do Regulaminu</w:t>
      </w:r>
      <w:r w:rsidRPr="3D9101B5">
        <w:rPr>
          <w:rFonts w:eastAsia="Calibri"/>
          <w:color w:val="000000" w:themeColor="text1"/>
          <w:sz w:val="22"/>
          <w:szCs w:val="22"/>
        </w:rPr>
        <w:t xml:space="preserve">, Prototypy </w:t>
      </w:r>
      <w:r w:rsidR="000F0C9F" w:rsidRPr="3D9101B5">
        <w:rPr>
          <w:rFonts w:eastAsiaTheme="minorEastAsia"/>
          <w:sz w:val="22"/>
          <w:szCs w:val="22"/>
        </w:rPr>
        <w:t>Uczestników Przedsięwzięcia</w:t>
      </w:r>
      <w:r w:rsidR="000F0C9F" w:rsidRPr="3D9101B5" w:rsidDel="000F0C9F">
        <w:rPr>
          <w:rFonts w:eastAsia="Calibri"/>
          <w:color w:val="000000" w:themeColor="text1"/>
          <w:sz w:val="22"/>
          <w:szCs w:val="22"/>
        </w:rPr>
        <w:t xml:space="preserve"> </w:t>
      </w:r>
      <w:r w:rsidRPr="3D9101B5">
        <w:rPr>
          <w:rFonts w:eastAsia="Calibri"/>
          <w:color w:val="000000" w:themeColor="text1"/>
          <w:sz w:val="22"/>
          <w:szCs w:val="22"/>
        </w:rPr>
        <w:t xml:space="preserve">poddawane są Testom Prototypów Systemów Wentylacji po zakończeniu Prac B+R odbywających się w ramach Etapu I. W ramach Testów Prototypów Systemów Wentylacji sprawdzane jest m.in. osiągnięcie przez Prototyp deklarowanych przez </w:t>
      </w:r>
      <w:r w:rsidR="000F0C9F" w:rsidRPr="3D9101B5">
        <w:rPr>
          <w:rFonts w:eastAsiaTheme="minorEastAsia"/>
          <w:sz w:val="22"/>
          <w:szCs w:val="22"/>
        </w:rPr>
        <w:t>Uczestników Przedsięwzięcia</w:t>
      </w:r>
      <w:r w:rsidR="000F0C9F" w:rsidRPr="3D9101B5" w:rsidDel="000F0C9F">
        <w:rPr>
          <w:rFonts w:eastAsia="Calibri"/>
          <w:color w:val="000000" w:themeColor="text1"/>
          <w:sz w:val="22"/>
          <w:szCs w:val="22"/>
        </w:rPr>
        <w:t xml:space="preserve"> </w:t>
      </w:r>
      <w:r w:rsidRPr="3D9101B5">
        <w:rPr>
          <w:rFonts w:eastAsia="Calibri"/>
          <w:color w:val="000000" w:themeColor="text1"/>
          <w:sz w:val="22"/>
          <w:szCs w:val="22"/>
        </w:rPr>
        <w:t xml:space="preserve">wartości </w:t>
      </w:r>
      <w:r w:rsidR="006411DB" w:rsidRPr="3D9101B5">
        <w:rPr>
          <w:rFonts w:eastAsia="Calibri"/>
          <w:color w:val="000000" w:themeColor="text1"/>
          <w:sz w:val="22"/>
          <w:szCs w:val="22"/>
        </w:rPr>
        <w:t xml:space="preserve">parametrów </w:t>
      </w:r>
      <w:r w:rsidRPr="3D9101B5">
        <w:rPr>
          <w:rFonts w:eastAsia="Calibri"/>
          <w:color w:val="000000" w:themeColor="text1"/>
          <w:sz w:val="22"/>
          <w:szCs w:val="22"/>
        </w:rPr>
        <w:t>Wymagań Konkursowych oraz Wymagań Jakościowych oraz weryfikowane są Wymagania Obligatoryjne.</w:t>
      </w:r>
    </w:p>
    <w:p w14:paraId="6FAD1665" w14:textId="77777777" w:rsidR="00CA4D02" w:rsidRPr="005E7E0B" w:rsidRDefault="00CA4D02" w:rsidP="00CA4D02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3D9101B5">
        <w:rPr>
          <w:rFonts w:eastAsia="Calibri"/>
          <w:color w:val="000000" w:themeColor="text1"/>
          <w:sz w:val="22"/>
          <w:szCs w:val="22"/>
        </w:rPr>
        <w:t xml:space="preserve">Testy Prototypów Systemów Wentylacji przeprowadzane są zgodnie z wytycznymi zawartymi w Załączniku nr 4 do Regulaminu. Po zakończeniu Testów Zamawiający na podstawie rzeczywistych wyników uzyskiwanych przez Prototypy Systemu Wentylacji przygotowuje podsumowanie zawierające: </w:t>
      </w:r>
    </w:p>
    <w:p w14:paraId="5E4110A2" w14:textId="77777777" w:rsidR="00CA4D02" w:rsidRPr="00D6564F" w:rsidRDefault="00CA4D02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Wyniki poszczególnych Testów dla Prototypów Uczestników Przedsięwzięcia,</w:t>
      </w:r>
      <w:r w:rsidRPr="00D6564F">
        <w:rPr>
          <w:rStyle w:val="normaltextrun"/>
        </w:rPr>
        <w:t> </w:t>
      </w:r>
    </w:p>
    <w:p w14:paraId="0127FF15" w14:textId="1A5EF481" w:rsidR="00CA4D02" w:rsidRPr="00D6564F" w:rsidRDefault="00CA4D02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Przeliczoną zgodnie z wytycznymi z Załącznika </w:t>
      </w:r>
      <w:r w:rsidR="0046366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nr 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4 do Regulaminu Zaktualizowaną Ofertę każdego z Uczestników Przedsięwzięcia, których Prototypy zostały dopuszczone do Testów,</w:t>
      </w:r>
      <w:r w:rsidRPr="00D6564F">
        <w:rPr>
          <w:rStyle w:val="normaltextrun"/>
        </w:rPr>
        <w:t> </w:t>
      </w:r>
    </w:p>
    <w:p w14:paraId="76716F24" w14:textId="7DD25494" w:rsidR="00CA4D02" w:rsidRPr="00D6564F" w:rsidRDefault="509C724C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Informacje</w:t>
      </w:r>
      <w:r w:rsidR="00CA4D02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czy Prototyp każdego z Uczestników Przedsięwzięcia spełnił w ramach Testów Wymagania Obligatoryjne przedstawione w Załączniku 1 do Regulaminu.</w:t>
      </w:r>
    </w:p>
    <w:p w14:paraId="78C19FDA" w14:textId="63D0DFC9" w:rsidR="00CA4D02" w:rsidRPr="00D6564F" w:rsidRDefault="39AC132A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Informacje</w:t>
      </w:r>
      <w:r w:rsidR="00CA4D02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 czy Prototyp każdego z Uczestników Przedsięwzięcia osiągnął w ramach Testów deklarowane wartości </w:t>
      </w:r>
      <w:r w:rsidR="00F30AD0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</w:t>
      </w:r>
      <w:r w:rsidR="00CA4D02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arametrów</w:t>
      </w:r>
      <w:r w:rsidR="00CA4D02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Konkursowych z dopuszczalną Granicą Błędu</w:t>
      </w:r>
      <w:r w:rsidR="00F30AD0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oraz deklarowane parametry Wymagań Jakościo</w:t>
      </w:r>
      <w:r w:rsidR="00067387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wych</w:t>
      </w:r>
    </w:p>
    <w:p w14:paraId="371E699A" w14:textId="77777777" w:rsidR="00CA4D02" w:rsidRDefault="00CA4D02" w:rsidP="0683365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683365B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24C61915" w14:textId="11658C31" w:rsidR="00CA4D02" w:rsidRPr="00D6564F" w:rsidRDefault="00CA4D02" w:rsidP="0683365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Zamawiający dokonuje porównania wyników </w:t>
      </w:r>
      <w:r w:rsidR="00E3482F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Wymagań Konkursowych otrzymanych podczas Testów na Prototypach, do wartości podanych przez Wykonawcę w Ofercie zaktualizowanej po zakończeniu Prac Etapu I, w następujący sposób: </w:t>
      </w:r>
      <w:r w:rsidRPr="0683365B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64A1755B" w14:textId="77777777" w:rsidR="00E3482F" w:rsidRDefault="00E3482F" w:rsidP="0683365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EBCEFD4" w14:textId="07201E39" w:rsidR="00CA4D02" w:rsidRPr="00D6564F" w:rsidRDefault="00CA4D02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color w:val="000000" w:themeColor="text1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jeśli wartości </w:t>
      </w:r>
      <w:r w:rsidR="00E3482F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Wymagań Konkursowych </w:t>
      </w:r>
      <w:r w:rsidR="009431F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zweryfikowanych</w:t>
      </w:r>
      <w:r w:rsidR="009431F3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 ramach Testów na Prototypach są zbieżne w Granicy Błędu lub wyższe w stosunku do wartości Wymagań Konkursowych podanych przez Wykonawcę w</w:t>
      </w:r>
      <w:r w:rsidR="00DD279C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 Wniosku i ewentualnie poprawionych przez niego w ramach zaktualizowanej Oferty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, oznacza to, że Wykonawca spełnił Wymagania Konkursowe i otrzymuje liczbę punktów zgodnie z Tabelą </w:t>
      </w:r>
      <w:r w:rsidR="004D52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20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</w:t>
      </w:r>
      <w:r w:rsidRPr="00D6564F">
        <w:rPr>
          <w:rStyle w:val="normaltextrun"/>
        </w:rPr>
        <w:t> </w:t>
      </w:r>
    </w:p>
    <w:p w14:paraId="64E040C4" w14:textId="77777777" w:rsidR="00E3482F" w:rsidRPr="00D6564F" w:rsidRDefault="00E3482F" w:rsidP="0683365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14:paraId="11497082" w14:textId="21200804" w:rsidR="00CA4D02" w:rsidRPr="00D6564F" w:rsidRDefault="00CA4D02" w:rsidP="0683365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podstawie ww. podsumowania, Zamawiający weryfikuje, czy dany Wykonawca uzyskał wynik pozytywny dla Testów Prototypów Systemów Wentylacji.</w:t>
      </w:r>
    </w:p>
    <w:p w14:paraId="6859293F" w14:textId="136CFBDD" w:rsidR="00A17EE7" w:rsidRDefault="00A17EE7" w:rsidP="00CA4D0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067B56DF" w14:textId="2430B893" w:rsidR="00CD0242" w:rsidRPr="00F31F66" w:rsidRDefault="00CD0242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/>
          <w:color w:val="C00000"/>
          <w:sz w:val="26"/>
          <w:szCs w:val="26"/>
        </w:rPr>
      </w:pPr>
      <w:bookmarkStart w:id="94" w:name="_Toc73360199"/>
      <w:r w:rsidRPr="3D9101B5">
        <w:rPr>
          <w:rFonts w:eastAsia="Calibri"/>
          <w:color w:val="C00000"/>
          <w:sz w:val="26"/>
          <w:szCs w:val="26"/>
        </w:rPr>
        <w:t xml:space="preserve">Ocena </w:t>
      </w:r>
      <w:r w:rsidR="00104F0B" w:rsidRPr="3D9101B5">
        <w:rPr>
          <w:rFonts w:eastAsia="Calibri"/>
          <w:color w:val="C00000"/>
          <w:sz w:val="26"/>
          <w:szCs w:val="26"/>
        </w:rPr>
        <w:t>zaktualizowanej Oferty</w:t>
      </w:r>
      <w:r w:rsidRPr="3D9101B5">
        <w:rPr>
          <w:rFonts w:eastAsia="Calibri"/>
          <w:color w:val="C00000"/>
          <w:sz w:val="26"/>
          <w:szCs w:val="26"/>
        </w:rPr>
        <w:t xml:space="preserve"> Uczestnik</w:t>
      </w:r>
      <w:r w:rsidR="00104F0B" w:rsidRPr="3D9101B5">
        <w:rPr>
          <w:rFonts w:eastAsia="Calibri"/>
          <w:color w:val="C00000"/>
          <w:sz w:val="26"/>
          <w:szCs w:val="26"/>
        </w:rPr>
        <w:t>a</w:t>
      </w:r>
      <w:r w:rsidRPr="3D9101B5">
        <w:rPr>
          <w:rFonts w:eastAsia="Calibri"/>
          <w:color w:val="C00000"/>
          <w:sz w:val="26"/>
          <w:szCs w:val="26"/>
        </w:rPr>
        <w:t xml:space="preserve"> Przedsięwzięcia</w:t>
      </w:r>
      <w:bookmarkEnd w:id="94"/>
    </w:p>
    <w:p w14:paraId="44C05E83" w14:textId="67D5B13C" w:rsidR="00CD0242" w:rsidRPr="005E7E0B" w:rsidRDefault="00CD0242" w:rsidP="00CD0242">
      <w:pPr>
        <w:spacing w:after="160" w:line="259" w:lineRule="auto"/>
        <w:jc w:val="both"/>
        <w:rPr>
          <w:sz w:val="22"/>
          <w:szCs w:val="22"/>
        </w:rPr>
      </w:pPr>
      <w:r w:rsidRPr="3D9101B5">
        <w:rPr>
          <w:sz w:val="22"/>
          <w:szCs w:val="22"/>
        </w:rPr>
        <w:t xml:space="preserve">Uczestnik Przedsięwzięcia jest zobowiązany przedstawić </w:t>
      </w:r>
      <w:r w:rsidR="00104F0B" w:rsidRPr="3D9101B5">
        <w:rPr>
          <w:sz w:val="22"/>
          <w:szCs w:val="22"/>
        </w:rPr>
        <w:t>zaktualizowaną ofertę</w:t>
      </w:r>
      <w:r w:rsidRPr="3D9101B5">
        <w:rPr>
          <w:sz w:val="22"/>
          <w:szCs w:val="22"/>
        </w:rPr>
        <w:t xml:space="preserve"> w terminie określonym w Załączniku nr 4 do Regulaminu, w oparciu o uzyskane Wyniki Prac badawczo-rozwojowych prowadzonych w Etapie I (zgodnie z zapisami w Tabeli </w:t>
      </w:r>
      <w:r w:rsidR="00B66991" w:rsidRPr="3D9101B5">
        <w:rPr>
          <w:sz w:val="22"/>
          <w:szCs w:val="22"/>
        </w:rPr>
        <w:t>I</w:t>
      </w:r>
      <w:r w:rsidR="006025C6">
        <w:rPr>
          <w:sz w:val="22"/>
          <w:szCs w:val="22"/>
        </w:rPr>
        <w:t>I</w:t>
      </w:r>
      <w:r w:rsidR="00B66991" w:rsidRPr="3D9101B5">
        <w:rPr>
          <w:sz w:val="22"/>
          <w:szCs w:val="22"/>
        </w:rPr>
        <w:t>.</w:t>
      </w:r>
      <w:r w:rsidR="006025C6">
        <w:rPr>
          <w:sz w:val="22"/>
          <w:szCs w:val="22"/>
        </w:rPr>
        <w:t>I.</w:t>
      </w:r>
      <w:r w:rsidRPr="3D9101B5">
        <w:rPr>
          <w:sz w:val="22"/>
          <w:szCs w:val="22"/>
        </w:rPr>
        <w:t>2 z Załącznika nr 4 do Regulaminu). Złożon</w:t>
      </w:r>
      <w:r w:rsidR="00104F0B" w:rsidRPr="3D9101B5">
        <w:rPr>
          <w:sz w:val="22"/>
          <w:szCs w:val="22"/>
        </w:rPr>
        <w:t>a</w:t>
      </w:r>
      <w:r w:rsidRPr="3D9101B5">
        <w:rPr>
          <w:sz w:val="22"/>
          <w:szCs w:val="22"/>
        </w:rPr>
        <w:t xml:space="preserve"> przez Wykonawcę </w:t>
      </w:r>
      <w:r w:rsidR="00104F0B" w:rsidRPr="3D9101B5">
        <w:rPr>
          <w:sz w:val="22"/>
          <w:szCs w:val="22"/>
        </w:rPr>
        <w:t>zaktualizowana Oferta</w:t>
      </w:r>
      <w:r w:rsidRPr="3D9101B5">
        <w:rPr>
          <w:sz w:val="22"/>
          <w:szCs w:val="22"/>
        </w:rPr>
        <w:t xml:space="preserve"> jest następnie poddawan</w:t>
      </w:r>
      <w:r w:rsidR="00104F0B" w:rsidRPr="3D9101B5">
        <w:rPr>
          <w:sz w:val="22"/>
          <w:szCs w:val="22"/>
        </w:rPr>
        <w:t>a</w:t>
      </w:r>
      <w:r w:rsidRPr="3D9101B5">
        <w:rPr>
          <w:sz w:val="22"/>
          <w:szCs w:val="22"/>
        </w:rPr>
        <w:t xml:space="preserve"> ocenie przez Zamawiającego.</w:t>
      </w:r>
    </w:p>
    <w:p w14:paraId="633754FC" w14:textId="3554593E" w:rsidR="00F31F66" w:rsidRDefault="00A71822" w:rsidP="00A71822">
      <w:pPr>
        <w:spacing w:after="160" w:line="259" w:lineRule="auto"/>
        <w:jc w:val="both"/>
        <w:rPr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lastRenderedPageBreak/>
        <w:t xml:space="preserve">Zamawiający dokonuje oceny merytorycznej zaktualizowanej Oferty danego Uczestnika Przedsięwzięcia pod kątem spełnienia </w:t>
      </w:r>
      <w:r w:rsidR="00104F0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Wymagań Konkursowych, Wymagań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Obligatoryjnych i spełnienia inny</w:t>
      </w:r>
      <w:r w:rsidR="00104F0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ch wymaganych elementów Wniosku (Wymagań Jakościow</w:t>
      </w:r>
      <w:r w:rsidR="006025C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ych), stosując wprost Rozdział 6</w:t>
      </w:r>
      <w:r w:rsidR="00104F0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.2.</w:t>
      </w:r>
      <w:r w:rsidR="006025C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oraz 6</w:t>
      </w:r>
      <w:r w:rsidR="00104F0B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.3 niniejszego dokumentu (</w:t>
      </w:r>
      <w:proofErr w:type="spellStart"/>
      <w:r w:rsidR="00104F0B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104F0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Załącznika nr 5 do Regulaminu</w:t>
      </w:r>
      <w:r w:rsidR="004D523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)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 zastrzeżeniem, że opisy kryteriów z tego rozdziału będą odnoszone w miejsce Wniosku do zaktualizowanej Oferty.</w:t>
      </w:r>
      <w:r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="003878B6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3878B6">
        <w:rPr>
          <w:sz w:val="22"/>
          <w:szCs w:val="22"/>
        </w:rPr>
        <w:t>W ocenie w ramach Selekcji Etapu I pomija się Kryteria Konkursowe „</w:t>
      </w:r>
      <w:r w:rsidR="003878B6" w:rsidRPr="0090740E">
        <w:rPr>
          <w:sz w:val="22"/>
          <w:szCs w:val="22"/>
        </w:rPr>
        <w:t>Cena za realizację Etapu I</w:t>
      </w:r>
      <w:r w:rsidR="003878B6">
        <w:rPr>
          <w:sz w:val="22"/>
          <w:szCs w:val="22"/>
        </w:rPr>
        <w:t>”.</w:t>
      </w:r>
    </w:p>
    <w:p w14:paraId="5FDC9380" w14:textId="76341798" w:rsidR="1C52F0D5" w:rsidRDefault="1C52F0D5" w:rsidP="515ECA52">
      <w:pPr>
        <w:spacing w:after="160" w:line="259" w:lineRule="auto"/>
        <w:jc w:val="both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 przypadku, jeśli Prototyp Systemu Wykonawcy w trakcie Testów Prototypu Systemu uzyskał jako wyniki </w:t>
      </w:r>
      <w:r w:rsidR="009431F3"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wartości 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wyższe lub niższe (lecz pozostające w Granicy Błędu) Wymagań Konkursowych, niż deklarowane uprzednio we Wniosku na etapie naboru do Przedsięwzięcia, wówczas Zamawiający po przekazaniu informacji do Wykonawcy, </w:t>
      </w:r>
      <w:r w:rsidR="009431F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jest uprawniony dokonać i 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dokonuje poprawy wartości Wymagań Konkursowych z zadeklarowanych na te uzyskane w ramach Testów Prototypów Systemu i to one będą wówczas brane pod uwagę podczas Selekcji Wykonawców do Etapu II zgodnie z Załącznikiem nr 5, tj. niniejszym dokumentem.</w:t>
      </w:r>
      <w:r w:rsidRPr="515ECA52">
        <w:rPr>
          <w:rStyle w:val="eop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1B09A40C" w14:textId="77777777" w:rsidR="0094216D" w:rsidRDefault="0094216D" w:rsidP="00A71822">
      <w:pPr>
        <w:spacing w:after="160" w:line="259" w:lineRule="auto"/>
        <w:jc w:val="both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44B62106" w14:textId="25C68CC2" w:rsidR="00F31F66" w:rsidRPr="005E7E0B" w:rsidRDefault="00F31F66" w:rsidP="00F31F66">
      <w:pPr>
        <w:numPr>
          <w:ilvl w:val="1"/>
          <w:numId w:val="9"/>
        </w:numPr>
        <w:spacing w:after="160" w:line="259" w:lineRule="auto"/>
        <w:outlineLvl w:val="2"/>
        <w:rPr>
          <w:color w:val="C00000"/>
          <w:sz w:val="26"/>
          <w:szCs w:val="26"/>
        </w:rPr>
      </w:pPr>
      <w:bookmarkStart w:id="95" w:name="_Toc73360200"/>
      <w:r w:rsidRPr="3D9101B5">
        <w:rPr>
          <w:rFonts w:eastAsia="Calibri"/>
          <w:color w:val="C00000"/>
          <w:sz w:val="26"/>
          <w:szCs w:val="26"/>
        </w:rPr>
        <w:t xml:space="preserve">Wynik oceny merytorycznej </w:t>
      </w:r>
      <w:r w:rsidRPr="3D9101B5" w:rsidDel="006A3972">
        <w:rPr>
          <w:rFonts w:eastAsia="Calibri"/>
          <w:color w:val="C00000"/>
          <w:sz w:val="26"/>
          <w:szCs w:val="26"/>
        </w:rPr>
        <w:t xml:space="preserve">Wyników Prac </w:t>
      </w:r>
      <w:r w:rsidR="006A3972" w:rsidRPr="3D9101B5">
        <w:rPr>
          <w:rFonts w:eastAsia="Calibri"/>
          <w:color w:val="C00000"/>
          <w:sz w:val="26"/>
          <w:szCs w:val="26"/>
        </w:rPr>
        <w:t>Etapu</w:t>
      </w:r>
      <w:r w:rsidRPr="3D9101B5">
        <w:rPr>
          <w:rFonts w:eastAsia="Calibri"/>
          <w:color w:val="C00000"/>
          <w:sz w:val="26"/>
          <w:szCs w:val="26"/>
        </w:rPr>
        <w:t xml:space="preserve"> I</w:t>
      </w:r>
      <w:bookmarkEnd w:id="95"/>
    </w:p>
    <w:p w14:paraId="1A1DBEE5" w14:textId="301F9D49" w:rsidR="00F31F66" w:rsidRDefault="00F31F66" w:rsidP="00F31F66">
      <w:pPr>
        <w:spacing w:after="160" w:line="259" w:lineRule="auto"/>
        <w:jc w:val="both"/>
        <w:rPr>
          <w:sz w:val="22"/>
          <w:szCs w:val="22"/>
        </w:rPr>
      </w:pPr>
      <w:r w:rsidRPr="3D9101B5">
        <w:rPr>
          <w:sz w:val="22"/>
          <w:szCs w:val="22"/>
        </w:rPr>
        <w:t xml:space="preserve">Wynik oceny merytorycznej </w:t>
      </w:r>
      <w:r w:rsidRPr="3D9101B5" w:rsidDel="006A3972">
        <w:rPr>
          <w:sz w:val="22"/>
          <w:szCs w:val="22"/>
        </w:rPr>
        <w:t xml:space="preserve">Wyników Prac </w:t>
      </w:r>
      <w:r w:rsidR="006A3972" w:rsidRPr="3D9101B5">
        <w:rPr>
          <w:sz w:val="22"/>
          <w:szCs w:val="22"/>
        </w:rPr>
        <w:t>Etapu</w:t>
      </w:r>
      <w:r w:rsidRPr="3D9101B5">
        <w:rPr>
          <w:sz w:val="22"/>
          <w:szCs w:val="22"/>
        </w:rPr>
        <w:t xml:space="preserve"> I Uczestnika Przedsięwzięcia będzie liczony jako suma punktów uzyskanych dla zaktualizowanej oferty Wykonawcy w ramach Wymagań Konkursowych, punktów uzyskanych w ramach oceny innych wymaganych elementów Wniosku (Wymagań Jakościowych), pomnożonych odpowiednio prze</w:t>
      </w:r>
      <w:r w:rsidR="00971059">
        <w:rPr>
          <w:sz w:val="22"/>
          <w:szCs w:val="22"/>
        </w:rPr>
        <w:t>z wagi nadane zgodnie z Tabelą 23</w:t>
      </w:r>
      <w:r w:rsidR="00F30AD0" w:rsidRPr="3D9101B5">
        <w:rPr>
          <w:sz w:val="22"/>
          <w:szCs w:val="22"/>
        </w:rPr>
        <w:t>.</w:t>
      </w:r>
    </w:p>
    <w:p w14:paraId="02311742" w14:textId="61805D3C" w:rsidR="00F31F66" w:rsidRPr="00A71822" w:rsidRDefault="00F31F66" w:rsidP="00F31F66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Tabela </w:t>
      </w:r>
      <w:r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23</w:t>
      </w: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. Wagi poszczególnych składników Wyniku oceny merytorycznej </w:t>
      </w:r>
      <w:r w:rsidRPr="00A71822" w:rsidDel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Wyników Prac </w:t>
      </w:r>
      <w:r w:rsidR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Etapu</w:t>
      </w: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I dla Działania </w:t>
      </w:r>
      <w:r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2</w:t>
      </w: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: Wentylacja </w:t>
      </w:r>
      <w:r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mieszkań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F31F66" w:rsidRPr="00D6564F" w14:paraId="35889FAB" w14:textId="77777777" w:rsidTr="003B0516">
        <w:trPr>
          <w:cantSplit/>
          <w:jc w:val="center"/>
        </w:trPr>
        <w:tc>
          <w:tcPr>
            <w:tcW w:w="4961" w:type="dxa"/>
            <w:shd w:val="clear" w:color="auto" w:fill="E2EFD9" w:themeFill="accent6" w:themeFillTint="33"/>
            <w:vAlign w:val="center"/>
          </w:tcPr>
          <w:p w14:paraId="3055FE11" w14:textId="77777777" w:rsidR="00F31F66" w:rsidRPr="00D6564F" w:rsidRDefault="00F31F66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Składnik Wyniku oceny merytorycznej </w:t>
            </w:r>
          </w:p>
          <w:p w14:paraId="6E00A9C4" w14:textId="16B88736" w:rsidR="00F31F66" w:rsidRPr="00D6564F" w:rsidRDefault="006A3972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b/>
                <w:sz w:val="22"/>
                <w:szCs w:val="22"/>
              </w:rPr>
              <w:t>Wyników Prac Etapu</w:t>
            </w:r>
            <w:r w:rsidR="00F31F66" w:rsidRPr="00D656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A7DC202" w14:textId="77777777" w:rsidR="00F31F66" w:rsidRPr="00D6564F" w:rsidRDefault="00F31F66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Waga </w:t>
            </w:r>
          </w:p>
        </w:tc>
      </w:tr>
      <w:tr w:rsidR="00F31F66" w:rsidRPr="00D6564F" w14:paraId="1B38E400" w14:textId="77777777" w:rsidTr="001236D8">
        <w:trPr>
          <w:cantSplit/>
          <w:trHeight w:val="785"/>
          <w:jc w:val="center"/>
        </w:trPr>
        <w:tc>
          <w:tcPr>
            <w:tcW w:w="4961" w:type="dxa"/>
            <w:vAlign w:val="center"/>
          </w:tcPr>
          <w:p w14:paraId="55622DE6" w14:textId="77777777" w:rsidR="00F31F66" w:rsidRPr="00D6564F" w:rsidRDefault="00F31F66" w:rsidP="001236D8">
            <w:pPr>
              <w:spacing w:before="80" w:after="8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PWK</w:t>
            </w:r>
            <w:r w:rsidRPr="00D6564F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Wymagań Konkursowych</w:t>
            </w:r>
          </w:p>
        </w:tc>
        <w:tc>
          <w:tcPr>
            <w:tcW w:w="2410" w:type="dxa"/>
            <w:vAlign w:val="center"/>
          </w:tcPr>
          <w:p w14:paraId="3287B509" w14:textId="77777777" w:rsidR="00F31F66" w:rsidRPr="00D6564F" w:rsidRDefault="00F31F66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sz w:val="22"/>
                <w:szCs w:val="22"/>
              </w:rPr>
              <w:t>0,70</w:t>
            </w:r>
          </w:p>
        </w:tc>
      </w:tr>
      <w:tr w:rsidR="00F31F66" w:rsidRPr="00D6564F" w14:paraId="1AFC84B4" w14:textId="77777777" w:rsidTr="001236D8">
        <w:trPr>
          <w:cantSplit/>
          <w:jc w:val="center"/>
        </w:trPr>
        <w:tc>
          <w:tcPr>
            <w:tcW w:w="4961" w:type="dxa"/>
            <w:vAlign w:val="center"/>
          </w:tcPr>
          <w:p w14:paraId="708FA3A5" w14:textId="77777777" w:rsidR="00F31F66" w:rsidRPr="00D6564F" w:rsidRDefault="00F31F66" w:rsidP="001236D8">
            <w:pPr>
              <w:spacing w:before="80" w:after="8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PIEW </w:t>
            </w:r>
            <w:r w:rsidRPr="00D6564F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 wymagań Wniosku – Wymagań Jakościowych</w:t>
            </w:r>
          </w:p>
        </w:tc>
        <w:tc>
          <w:tcPr>
            <w:tcW w:w="2410" w:type="dxa"/>
            <w:vAlign w:val="center"/>
          </w:tcPr>
          <w:p w14:paraId="5185F45D" w14:textId="77777777" w:rsidR="00F31F66" w:rsidRPr="00D6564F" w:rsidRDefault="00F31F66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sz w:val="22"/>
                <w:szCs w:val="22"/>
              </w:rPr>
              <w:t>0,30</w:t>
            </w:r>
          </w:p>
        </w:tc>
      </w:tr>
    </w:tbl>
    <w:p w14:paraId="647BBCF6" w14:textId="77777777" w:rsidR="00F31F66" w:rsidRPr="00D6564F" w:rsidRDefault="00F31F66" w:rsidP="00F31F66">
      <w:pPr>
        <w:spacing w:after="160" w:line="259" w:lineRule="auto"/>
        <w:jc w:val="both"/>
        <w:rPr>
          <w:sz w:val="22"/>
          <w:szCs w:val="22"/>
        </w:rPr>
      </w:pPr>
    </w:p>
    <w:p w14:paraId="7A0D25D2" w14:textId="6DE3E687" w:rsidR="00F31F66" w:rsidRPr="00D6564F" w:rsidRDefault="00F31F66" w:rsidP="00F31F66">
      <w:pPr>
        <w:spacing w:after="160" w:line="259" w:lineRule="auto"/>
        <w:jc w:val="both"/>
        <w:rPr>
          <w:sz w:val="22"/>
          <w:szCs w:val="22"/>
        </w:rPr>
      </w:pPr>
      <w:r w:rsidRPr="00D6564F">
        <w:rPr>
          <w:sz w:val="22"/>
          <w:szCs w:val="22"/>
        </w:rPr>
        <w:t xml:space="preserve">Wynik oceny merytorycznej </w:t>
      </w:r>
      <w:r w:rsidRPr="00D6564F" w:rsidDel="006A3972">
        <w:rPr>
          <w:sz w:val="22"/>
          <w:szCs w:val="22"/>
        </w:rPr>
        <w:t xml:space="preserve">Wyników Prac </w:t>
      </w:r>
      <w:r w:rsidR="006A3972" w:rsidRPr="00D6564F">
        <w:rPr>
          <w:sz w:val="22"/>
          <w:szCs w:val="22"/>
        </w:rPr>
        <w:t>Etapu</w:t>
      </w:r>
      <w:r w:rsidRPr="00D6564F">
        <w:rPr>
          <w:sz w:val="22"/>
          <w:szCs w:val="22"/>
        </w:rPr>
        <w:t xml:space="preserve"> I danego Wykonawcy będzie obliczany zgodnie ze wzorem poniżej:</w:t>
      </w:r>
    </w:p>
    <w:p w14:paraId="6570DE2D" w14:textId="77777777" w:rsidR="00F31F66" w:rsidRPr="00D6564F" w:rsidRDefault="00F31F66" w:rsidP="00F31F66">
      <w:pPr>
        <w:spacing w:after="160" w:line="259" w:lineRule="auto"/>
        <w:ind w:left="720"/>
        <w:jc w:val="center"/>
        <w:rPr>
          <w:sz w:val="22"/>
          <w:szCs w:val="22"/>
        </w:rPr>
      </w:pPr>
      <w:r w:rsidRPr="00D6564F">
        <w:rPr>
          <w:sz w:val="22"/>
          <w:szCs w:val="22"/>
        </w:rPr>
        <w:t>W</w:t>
      </w:r>
      <w:r w:rsidRPr="00D6564F">
        <w:rPr>
          <w:sz w:val="22"/>
          <w:szCs w:val="22"/>
          <w:vertAlign w:val="subscript"/>
        </w:rPr>
        <w:t>EI Wyk</w:t>
      </w:r>
      <w:r w:rsidRPr="00D6564F">
        <w:rPr>
          <w:sz w:val="22"/>
          <w:szCs w:val="22"/>
        </w:rPr>
        <w:t>=(0,70</w:t>
      </w:r>
      <w:r w:rsidRPr="00D6564F">
        <w:rPr>
          <w:rFonts w:ascii="Cambria Math" w:hAnsi="Cambria Math" w:cs="Cambria Math"/>
          <w:sz w:val="22"/>
          <w:szCs w:val="22"/>
        </w:rPr>
        <w:t>∗</w:t>
      </w:r>
      <w:r w:rsidRPr="00D6564F">
        <w:rPr>
          <w:sz w:val="22"/>
          <w:szCs w:val="22"/>
        </w:rPr>
        <w:t>PWK) + (0,30</w:t>
      </w:r>
      <w:r w:rsidRPr="00D6564F">
        <w:rPr>
          <w:rFonts w:ascii="Cambria Math" w:hAnsi="Cambria Math" w:cs="Cambria Math"/>
          <w:sz w:val="22"/>
          <w:szCs w:val="22"/>
        </w:rPr>
        <w:t>∗</w:t>
      </w:r>
      <w:r w:rsidRPr="00D6564F">
        <w:rPr>
          <w:sz w:val="22"/>
          <w:szCs w:val="22"/>
        </w:rPr>
        <w:t>PIEW)</w:t>
      </w:r>
    </w:p>
    <w:p w14:paraId="36084BF9" w14:textId="77777777" w:rsidR="00F31F66" w:rsidRPr="005E7E0B" w:rsidRDefault="00F31F66" w:rsidP="00F31F66">
      <w:pPr>
        <w:spacing w:after="160" w:line="259" w:lineRule="auto"/>
        <w:ind w:left="720"/>
        <w:jc w:val="both"/>
        <w:rPr>
          <w:sz w:val="22"/>
          <w:szCs w:val="22"/>
        </w:rPr>
      </w:pPr>
      <w:r w:rsidRPr="00D6564F">
        <w:rPr>
          <w:sz w:val="22"/>
          <w:szCs w:val="22"/>
        </w:rPr>
        <w:t>g</w:t>
      </w:r>
      <w:r w:rsidRPr="3D9101B5">
        <w:rPr>
          <w:sz w:val="22"/>
          <w:szCs w:val="22"/>
        </w:rPr>
        <w:t>dzie:</w:t>
      </w:r>
    </w:p>
    <w:p w14:paraId="7757714F" w14:textId="5284178D" w:rsidR="00F31F66" w:rsidRPr="005E7E0B" w:rsidRDefault="00F31F66" w:rsidP="00F31F66">
      <w:pPr>
        <w:spacing w:after="160" w:line="259" w:lineRule="auto"/>
        <w:ind w:left="720"/>
        <w:jc w:val="both"/>
        <w:rPr>
          <w:sz w:val="22"/>
          <w:szCs w:val="22"/>
        </w:rPr>
      </w:pPr>
      <w:r w:rsidRPr="3D9101B5">
        <w:rPr>
          <w:i/>
          <w:sz w:val="22"/>
          <w:szCs w:val="22"/>
        </w:rPr>
        <w:t>W</w:t>
      </w:r>
      <w:r w:rsidRPr="3D9101B5">
        <w:rPr>
          <w:i/>
          <w:sz w:val="22"/>
          <w:szCs w:val="22"/>
          <w:vertAlign w:val="subscript"/>
        </w:rPr>
        <w:t>EI Wyk</w:t>
      </w:r>
      <w:r w:rsidRPr="3D9101B5">
        <w:rPr>
          <w:sz w:val="22"/>
          <w:szCs w:val="22"/>
        </w:rPr>
        <w:t xml:space="preserve"> – Wynik oceny merytorycznej </w:t>
      </w:r>
      <w:r w:rsidRPr="3D9101B5" w:rsidDel="006A3972">
        <w:rPr>
          <w:sz w:val="22"/>
          <w:szCs w:val="22"/>
        </w:rPr>
        <w:t xml:space="preserve">Wyników Prac </w:t>
      </w:r>
      <w:r w:rsidR="006A3972" w:rsidRPr="3D9101B5">
        <w:rPr>
          <w:sz w:val="22"/>
          <w:szCs w:val="22"/>
        </w:rPr>
        <w:t>Etapu</w:t>
      </w:r>
      <w:r w:rsidRPr="3D9101B5">
        <w:rPr>
          <w:sz w:val="22"/>
          <w:szCs w:val="22"/>
        </w:rPr>
        <w:t xml:space="preserve"> I danego Uczestnika Przedsięwzięcia określony jako liczba punktów,</w:t>
      </w:r>
    </w:p>
    <w:p w14:paraId="70A2EC71" w14:textId="77777777" w:rsidR="00F31F66" w:rsidRPr="005E7E0B" w:rsidRDefault="00F31F66" w:rsidP="00F31F66">
      <w:pPr>
        <w:spacing w:after="160" w:line="259" w:lineRule="auto"/>
        <w:ind w:left="720"/>
        <w:jc w:val="both"/>
        <w:rPr>
          <w:sz w:val="22"/>
          <w:szCs w:val="22"/>
        </w:rPr>
      </w:pPr>
      <w:r w:rsidRPr="3D9101B5">
        <w:rPr>
          <w:i/>
          <w:sz w:val="22"/>
          <w:szCs w:val="22"/>
        </w:rPr>
        <w:t>PWK</w:t>
      </w:r>
      <w:r w:rsidRPr="3D9101B5">
        <w:rPr>
          <w:sz w:val="22"/>
          <w:szCs w:val="22"/>
        </w:rPr>
        <w:t xml:space="preserve"> – Wynik oceny badanego Uczestnika Przedsięwzięcia pod kątem Wymagań Konkursowych, liczony jako suma punktów uzyskanych w ramach Kryteriów Konkursowych,</w:t>
      </w:r>
    </w:p>
    <w:p w14:paraId="355597EC" w14:textId="77777777" w:rsidR="00F31F66" w:rsidRPr="005E7E0B" w:rsidRDefault="00F31F66" w:rsidP="00F31F66">
      <w:pPr>
        <w:spacing w:after="160" w:line="259" w:lineRule="auto"/>
        <w:ind w:left="720"/>
        <w:jc w:val="both"/>
        <w:rPr>
          <w:sz w:val="22"/>
          <w:szCs w:val="22"/>
        </w:rPr>
      </w:pPr>
      <w:r w:rsidRPr="3D9101B5">
        <w:rPr>
          <w:i/>
          <w:sz w:val="22"/>
          <w:szCs w:val="22"/>
        </w:rPr>
        <w:lastRenderedPageBreak/>
        <w:t>PIEW</w:t>
      </w:r>
      <w:r w:rsidRPr="3D9101B5">
        <w:rPr>
          <w:sz w:val="22"/>
          <w:szCs w:val="22"/>
        </w:rPr>
        <w:t xml:space="preserve"> – Wynik oceny badanego Uczestnika Przedsięwzięcia pod kątem spełnienia Wymagań Jakościowych, liczony jako suma punktów uzyskanych w ramach innych elementów Zaktualizowanego Wniosku.</w:t>
      </w:r>
    </w:p>
    <w:p w14:paraId="2FB20FBA" w14:textId="77777777" w:rsidR="00F31F66" w:rsidRDefault="00F31F66" w:rsidP="00F31F66">
      <w:pPr>
        <w:spacing w:after="160" w:line="259" w:lineRule="auto"/>
        <w:jc w:val="both"/>
        <w:rPr>
          <w:sz w:val="22"/>
          <w:szCs w:val="22"/>
        </w:rPr>
      </w:pPr>
    </w:p>
    <w:p w14:paraId="5D1227FD" w14:textId="5E6E7B25" w:rsidR="00F31F66" w:rsidRPr="005E7E0B" w:rsidRDefault="00F31F66" w:rsidP="00F31F66">
      <w:pPr>
        <w:spacing w:after="160" w:line="259" w:lineRule="auto"/>
        <w:jc w:val="both"/>
        <w:rPr>
          <w:rFonts w:eastAsiaTheme="majorEastAsia"/>
          <w:sz w:val="22"/>
          <w:szCs w:val="22"/>
        </w:rPr>
      </w:pPr>
      <w:r w:rsidRPr="3D9101B5">
        <w:rPr>
          <w:sz w:val="22"/>
          <w:szCs w:val="22"/>
        </w:rPr>
        <w:t xml:space="preserve">W przypadku uzyskania przez Uczestników Przedsięwzięcia identycznej liczby punktów w ramach oceny merytorycznej </w:t>
      </w:r>
      <w:r w:rsidRPr="3D9101B5" w:rsidDel="006A3972">
        <w:rPr>
          <w:sz w:val="22"/>
          <w:szCs w:val="22"/>
        </w:rPr>
        <w:t xml:space="preserve">Wyników Prac </w:t>
      </w:r>
      <w:r w:rsidR="006A3972" w:rsidRPr="3D9101B5">
        <w:rPr>
          <w:sz w:val="22"/>
          <w:szCs w:val="22"/>
        </w:rPr>
        <w:t>Etapu</w:t>
      </w:r>
      <w:r w:rsidRPr="3D9101B5">
        <w:rPr>
          <w:sz w:val="22"/>
          <w:szCs w:val="22"/>
        </w:rPr>
        <w:t xml:space="preserve"> I, decydować będzie liczba punktów uzyskanych dla wskazanych poniżej Kryteriów Konkursowych:</w:t>
      </w:r>
      <w:r w:rsidRPr="3D9101B5">
        <w:rPr>
          <w:rFonts w:eastAsiaTheme="majorEastAsia"/>
          <w:sz w:val="22"/>
          <w:szCs w:val="22"/>
        </w:rPr>
        <w:t xml:space="preserve"> </w:t>
      </w:r>
    </w:p>
    <w:p w14:paraId="4FF75B4E" w14:textId="77777777" w:rsidR="00D6564F" w:rsidRPr="0013350C" w:rsidRDefault="00D6564F" w:rsidP="515ECA52">
      <w:pPr>
        <w:pStyle w:val="Akapitzlist"/>
        <w:numPr>
          <w:ilvl w:val="0"/>
          <w:numId w:val="91"/>
        </w:numPr>
        <w:spacing w:after="160" w:line="259" w:lineRule="auto"/>
        <w:jc w:val="both"/>
        <w:rPr>
          <w:rStyle w:val="eop"/>
          <w:rFonts w:eastAsiaTheme="minorEastAsia"/>
          <w:sz w:val="22"/>
          <w:szCs w:val="22"/>
        </w:rPr>
      </w:pPr>
      <w:r w:rsidRPr="515ECA52">
        <w:rPr>
          <w:sz w:val="22"/>
          <w:szCs w:val="22"/>
        </w:rPr>
        <w:t>Środowiskowa jakość powietrza</w:t>
      </w:r>
    </w:p>
    <w:p w14:paraId="5F7692F4" w14:textId="77777777" w:rsidR="00D6564F" w:rsidRPr="0013350C" w:rsidRDefault="00D6564F" w:rsidP="515ECA52">
      <w:pPr>
        <w:pStyle w:val="Akapitzlist"/>
        <w:numPr>
          <w:ilvl w:val="0"/>
          <w:numId w:val="91"/>
        </w:numPr>
        <w:spacing w:after="160" w:line="259" w:lineRule="auto"/>
        <w:jc w:val="both"/>
        <w:rPr>
          <w:rStyle w:val="normaltextrun"/>
          <w:rFonts w:eastAsiaTheme="minorEastAsia"/>
          <w:sz w:val="22"/>
          <w:szCs w:val="22"/>
        </w:rPr>
      </w:pPr>
      <w:r w:rsidRPr="515ECA52">
        <w:rPr>
          <w:sz w:val="22"/>
          <w:szCs w:val="22"/>
        </w:rPr>
        <w:t>Mikrobiologiczna jakość powietrza</w:t>
      </w:r>
    </w:p>
    <w:p w14:paraId="0EA29614" w14:textId="72F8F6A2" w:rsidR="00F31F66" w:rsidRDefault="00F31F66" w:rsidP="00A71822">
      <w:pPr>
        <w:spacing w:after="160" w:line="259" w:lineRule="auto"/>
        <w:jc w:val="both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0A6BDAF8" w14:textId="51BDF31D" w:rsidR="0094216D" w:rsidRPr="005E7E0B" w:rsidRDefault="0094216D" w:rsidP="0094216D">
      <w:pPr>
        <w:numPr>
          <w:ilvl w:val="0"/>
          <w:numId w:val="9"/>
        </w:numPr>
        <w:spacing w:after="240" w:line="259" w:lineRule="auto"/>
        <w:outlineLvl w:val="2"/>
        <w:rPr>
          <w:rFonts w:eastAsiaTheme="minorEastAsia"/>
          <w:color w:val="C00000"/>
          <w:sz w:val="26"/>
          <w:szCs w:val="26"/>
          <w:lang w:eastAsia="pl-PL"/>
        </w:rPr>
      </w:pPr>
      <w:bookmarkStart w:id="96" w:name="_Toc73360201"/>
      <w:r w:rsidRPr="3D9101B5">
        <w:rPr>
          <w:rFonts w:eastAsia="Times New Roman"/>
          <w:color w:val="C00000"/>
          <w:sz w:val="26"/>
          <w:szCs w:val="26"/>
          <w:lang w:eastAsia="pl-PL"/>
        </w:rPr>
        <w:t xml:space="preserve">Ocena </w:t>
      </w:r>
      <w:r w:rsidRPr="3D9101B5" w:rsidDel="006A3972">
        <w:rPr>
          <w:rFonts w:eastAsia="Times New Roman"/>
          <w:color w:val="C00000"/>
          <w:sz w:val="26"/>
          <w:szCs w:val="26"/>
          <w:lang w:eastAsia="pl-PL"/>
        </w:rPr>
        <w:t xml:space="preserve">Wyników Prac </w:t>
      </w:r>
      <w:r w:rsidR="006A3972" w:rsidRPr="3D9101B5">
        <w:rPr>
          <w:rFonts w:eastAsia="Times New Roman"/>
          <w:color w:val="C00000"/>
          <w:sz w:val="26"/>
          <w:szCs w:val="26"/>
          <w:lang w:eastAsia="pl-PL"/>
        </w:rPr>
        <w:t>Etapu</w:t>
      </w:r>
      <w:r w:rsidRPr="3D9101B5">
        <w:rPr>
          <w:rFonts w:eastAsia="Times New Roman"/>
          <w:color w:val="C00000"/>
          <w:sz w:val="26"/>
          <w:szCs w:val="26"/>
          <w:lang w:eastAsia="pl-PL"/>
        </w:rPr>
        <w:t xml:space="preserve"> II – Działanie 2 „Wentylacja mieszkań”</w:t>
      </w:r>
      <w:bookmarkEnd w:id="96"/>
    </w:p>
    <w:p w14:paraId="4F9B0DC3" w14:textId="72DB6516" w:rsidR="0094216D" w:rsidDel="000219E2" w:rsidRDefault="0094216D" w:rsidP="00F0641A">
      <w:pPr>
        <w:spacing w:after="160" w:line="259" w:lineRule="auto"/>
        <w:jc w:val="both"/>
        <w:rPr>
          <w:del w:id="97" w:author="Autor"/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63CCB119" w14:textId="6944EE2E" w:rsidR="00F45716" w:rsidRDefault="00F45716" w:rsidP="00F0641A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 ramach Oceny Końcowej Przedsięwzięcia po Etapie II, Zamawiający dokona weryfikacji złożonych przez </w:t>
      </w:r>
      <w:r w:rsidR="000F0C9F" w:rsidRPr="243BF6E1">
        <w:rPr>
          <w:rFonts w:eastAsiaTheme="minorEastAsia"/>
          <w:sz w:val="22"/>
          <w:szCs w:val="22"/>
        </w:rPr>
        <w:t>Uczestników Przedsięwzięcia</w:t>
      </w:r>
      <w:r w:rsidR="000F0C9F" w:rsidDel="000F0C9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6A397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Wyników Prac Etapu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II wskazanych w Załączniku</w:t>
      </w:r>
      <w:r w:rsidR="509B83AE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4855F2F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nr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4</w:t>
      </w:r>
      <w:r w:rsidR="509B83AE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do Regulaminu. </w:t>
      </w:r>
      <w:r>
        <w:rPr>
          <w:rStyle w:val="scxw87444277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Dodatkowo, w</w:t>
      </w:r>
      <w:r w:rsidR="4855F2F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ramach Testów Demonstratora B, Zamawiający zweryfikuje prawidłowość funkcjonowania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eksploatacji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Demonstratorów,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spełnienie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przez Demonstratory 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Wymagań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Obligatoryjnych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zgodn</w:t>
      </w:r>
      <w:r w:rsidR="30C71C5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ie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 Załącznikiem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nr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4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do Regulaminu</w:t>
      </w:r>
      <w:r w:rsidR="509B83AE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oraz kompletność dokumentacji Demonstratora wg pozycji z 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Tabeli 24</w:t>
      </w:r>
      <w:r w:rsidR="4855F2F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</w:t>
      </w:r>
    </w:p>
    <w:p w14:paraId="4AB8C80A" w14:textId="4E256297" w:rsidR="38F5F0EB" w:rsidRPr="00207120" w:rsidRDefault="00301B38" w:rsidP="00F0641A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Tabela 24</w:t>
      </w:r>
      <w:r w:rsidR="38F5F0EB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. </w:t>
      </w:r>
      <w:r w:rsidR="00953A1D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Kryteria Oceny </w:t>
      </w:r>
      <w:r w:rsidR="00953A1D" w:rsidRPr="00207120" w:rsidDel="006A397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Wyników Prac </w:t>
      </w:r>
      <w:r w:rsidR="006A397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Etapu</w:t>
      </w:r>
      <w:r w:rsidR="38F5F0EB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II</w:t>
      </w:r>
      <w:r w:rsidR="003C46BE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dla </w:t>
      </w:r>
      <w:r w:rsidR="008218A9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Działania 2: Wentylacja mieszkań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08"/>
        <w:gridCol w:w="1909"/>
        <w:gridCol w:w="4174"/>
        <w:gridCol w:w="1748"/>
      </w:tblGrid>
      <w:tr w:rsidR="009913F3" w:rsidRPr="005E7E0B" w14:paraId="1F8B53B7" w14:textId="77777777" w:rsidTr="000E6686">
        <w:trPr>
          <w:jc w:val="center"/>
        </w:trPr>
        <w:tc>
          <w:tcPr>
            <w:tcW w:w="1559" w:type="dxa"/>
            <w:shd w:val="clear" w:color="auto" w:fill="C5E0B3" w:themeFill="accent6" w:themeFillTint="66"/>
            <w:vAlign w:val="center"/>
          </w:tcPr>
          <w:p w14:paraId="227D8411" w14:textId="4E8C9320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Kategoria</w:t>
            </w:r>
          </w:p>
        </w:tc>
        <w:tc>
          <w:tcPr>
            <w:tcW w:w="1646" w:type="dxa"/>
            <w:shd w:val="clear" w:color="auto" w:fill="C5E0B3" w:themeFill="accent6" w:themeFillTint="66"/>
            <w:vAlign w:val="center"/>
          </w:tcPr>
          <w:p w14:paraId="6401558C" w14:textId="6674333F" w:rsidR="009913F3" w:rsidRPr="005E7E0B" w:rsidRDefault="009913F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Nazwa weryfikowanego Wymagania </w:t>
            </w:r>
          </w:p>
        </w:tc>
        <w:tc>
          <w:tcPr>
            <w:tcW w:w="3599" w:type="dxa"/>
            <w:shd w:val="clear" w:color="auto" w:fill="C5E0B3" w:themeFill="accent6" w:themeFillTint="66"/>
            <w:vAlign w:val="center"/>
          </w:tcPr>
          <w:p w14:paraId="476E5E1E" w14:textId="2E024820" w:rsidR="009913F3" w:rsidRPr="005E7E0B" w:rsidRDefault="009913F3" w:rsidP="000E6686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Opis weryfikowanego Wymagania przez Zamawiającego </w:t>
            </w:r>
          </w:p>
        </w:tc>
        <w:tc>
          <w:tcPr>
            <w:tcW w:w="1507" w:type="dxa"/>
            <w:shd w:val="clear" w:color="auto" w:fill="C5E0B3" w:themeFill="accent6" w:themeFillTint="66"/>
            <w:vAlign w:val="center"/>
          </w:tcPr>
          <w:p w14:paraId="11CCA07E" w14:textId="19FB15D6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6B7F6D" w:rsidRPr="005E7E0B" w14:paraId="6B926110" w14:textId="77777777" w:rsidTr="000E6686">
        <w:trPr>
          <w:jc w:val="center"/>
        </w:trPr>
        <w:tc>
          <w:tcPr>
            <w:tcW w:w="1559" w:type="dxa"/>
            <w:vAlign w:val="center"/>
          </w:tcPr>
          <w:p w14:paraId="42494AED" w14:textId="19BAFC14" w:rsidR="006B7F6D" w:rsidRPr="005E7E0B" w:rsidRDefault="006B7F6D" w:rsidP="4CFDDB06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</w:t>
            </w:r>
            <w:r w:rsidR="1925252A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>B</w:t>
            </w:r>
          </w:p>
        </w:tc>
        <w:tc>
          <w:tcPr>
            <w:tcW w:w="1646" w:type="dxa"/>
            <w:vAlign w:val="center"/>
          </w:tcPr>
          <w:p w14:paraId="63ACCE54" w14:textId="3EFDFCFA" w:rsidR="006B7F6D" w:rsidRPr="005E7E0B" w:rsidRDefault="006B7F6D" w:rsidP="006B7F6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6B7F6D">
              <w:rPr>
                <w:rFonts w:asciiTheme="minorHAnsi" w:eastAsia="Calibri" w:hAnsiTheme="minorHAnsi" w:cstheme="minorHAnsi"/>
                <w:b/>
                <w:color w:val="000000" w:themeColor="text1"/>
              </w:rPr>
              <w:t>Wymagania Obligatoryjne</w:t>
            </w:r>
          </w:p>
        </w:tc>
        <w:tc>
          <w:tcPr>
            <w:tcW w:w="3599" w:type="dxa"/>
            <w:vAlign w:val="center"/>
          </w:tcPr>
          <w:p w14:paraId="0E3E59A8" w14:textId="07A34210" w:rsidR="006B7F6D" w:rsidRPr="005E7E0B" w:rsidRDefault="006B7F6D" w:rsidP="000E6686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Zamawiający przeprowadzi weryfikację spełnienia przez </w:t>
            </w:r>
            <w:r w:rsidR="000E6686">
              <w:rPr>
                <w:rStyle w:val="normaltextrun"/>
                <w:rFonts w:cs="Calibri"/>
                <w:color w:val="000000" w:themeColor="text1"/>
              </w:rPr>
              <w:t>D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>emonstrator </w:t>
            </w:r>
            <w:r w:rsidR="4854E110" w:rsidRPr="4CFDDB06">
              <w:rPr>
                <w:rStyle w:val="normaltextrun"/>
                <w:rFonts w:cs="Calibri"/>
                <w:color w:val="000000" w:themeColor="text1"/>
              </w:rPr>
              <w:t>B</w:t>
            </w:r>
            <w:r w:rsidR="000E6686">
              <w:rPr>
                <w:rStyle w:val="normaltextrun"/>
                <w:rFonts w:cs="Calibri"/>
                <w:color w:val="000000" w:themeColor="text1"/>
              </w:rPr>
              <w:t xml:space="preserve"> 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>Wymagań Obligatoryjnych oznaczonych w Załączniku 4 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</w:tcPr>
          <w:p w14:paraId="1E0B6C47" w14:textId="69441075" w:rsidR="006B7F6D" w:rsidRPr="005E7E0B" w:rsidRDefault="006B7F6D" w:rsidP="006B7F6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</w:t>
            </w:r>
            <w:r w:rsidR="000E6686">
              <w:rPr>
                <w:rFonts w:asciiTheme="minorHAnsi" w:eastAsia="Calibri" w:hAnsiTheme="minorHAnsi" w:cstheme="minorHAnsi"/>
              </w:rPr>
              <w:t>ono/nie spełniono”</w:t>
            </w:r>
          </w:p>
        </w:tc>
      </w:tr>
      <w:tr w:rsidR="006B7F6D" w:rsidRPr="005E7E0B" w14:paraId="17C4F3FF" w14:textId="77777777" w:rsidTr="000E6686">
        <w:trPr>
          <w:jc w:val="center"/>
        </w:trPr>
        <w:tc>
          <w:tcPr>
            <w:tcW w:w="1559" w:type="dxa"/>
            <w:vAlign w:val="center"/>
          </w:tcPr>
          <w:p w14:paraId="2A9D6E9A" w14:textId="30738A98" w:rsidR="006B7F6D" w:rsidRPr="005E7E0B" w:rsidRDefault="006B7F6D" w:rsidP="4CFDDB06">
            <w:pPr>
              <w:spacing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 xml:space="preserve">Demonstrator 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>B</w:t>
            </w:r>
          </w:p>
        </w:tc>
        <w:tc>
          <w:tcPr>
            <w:tcW w:w="1646" w:type="dxa"/>
            <w:vAlign w:val="center"/>
          </w:tcPr>
          <w:p w14:paraId="4492DB9A" w14:textId="3C2F018D" w:rsidR="006B7F6D" w:rsidRPr="005E7E0B" w:rsidRDefault="006B7F6D" w:rsidP="4CFDDB06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4CFDDB06">
              <w:rPr>
                <w:rFonts w:eastAsia="Calibri" w:cstheme="minorBidi"/>
                <w:b/>
                <w:bCs/>
                <w:color w:val="000000" w:themeColor="text1"/>
              </w:rPr>
              <w:t xml:space="preserve">Wymagania </w:t>
            </w:r>
            <w:r w:rsidR="0E26A145" w:rsidRPr="4CFDDB06">
              <w:rPr>
                <w:rFonts w:eastAsia="Calibri" w:cstheme="minorBidi"/>
                <w:b/>
                <w:bCs/>
                <w:color w:val="000000" w:themeColor="text1"/>
              </w:rPr>
              <w:t>J</w:t>
            </w:r>
            <w:r w:rsidRPr="4CFDDB06">
              <w:rPr>
                <w:rFonts w:eastAsia="Calibri" w:cstheme="minorBidi"/>
                <w:b/>
                <w:bCs/>
                <w:color w:val="000000" w:themeColor="text1"/>
              </w:rPr>
              <w:t>akościowe</w:t>
            </w:r>
          </w:p>
        </w:tc>
        <w:tc>
          <w:tcPr>
            <w:tcW w:w="3599" w:type="dxa"/>
            <w:vAlign w:val="center"/>
          </w:tcPr>
          <w:p w14:paraId="6A884C09" w14:textId="290B831F" w:rsidR="006B7F6D" w:rsidRPr="005E7E0B" w:rsidRDefault="006B7F6D" w:rsidP="4CFDDB06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Zamawiający przeprowadzi weryfikację spełnienia przez Demonstrator </w:t>
            </w:r>
            <w:r w:rsidR="694170C7" w:rsidRPr="4CFDDB06">
              <w:rPr>
                <w:rStyle w:val="normaltextrun"/>
                <w:rFonts w:cs="Calibri"/>
                <w:color w:val="000000" w:themeColor="text1"/>
              </w:rPr>
              <w:t>B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 Wymagań Jakościowych oznaczonych w Załączniku 4 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</w:tcPr>
          <w:p w14:paraId="5CF047AC" w14:textId="4E604699" w:rsidR="006B7F6D" w:rsidRPr="005E7E0B" w:rsidRDefault="006B7F6D" w:rsidP="006B7F6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0F608B">
              <w:rPr>
                <w:rFonts w:asciiTheme="minorHAnsi" w:eastAsia="Calibri" w:hAnsiTheme="minorHAnsi" w:cstheme="minorHAnsi"/>
              </w:rPr>
              <w:t>Ocena na zas</w:t>
            </w:r>
            <w:r w:rsidR="000E6686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21204760" w14:textId="77777777" w:rsidTr="000E6686">
        <w:trPr>
          <w:jc w:val="center"/>
        </w:trPr>
        <w:tc>
          <w:tcPr>
            <w:tcW w:w="1559" w:type="dxa"/>
            <w:vAlign w:val="center"/>
          </w:tcPr>
          <w:p w14:paraId="5699B471" w14:textId="26D1C85D" w:rsidR="006B7F6D" w:rsidRPr="005E7E0B" w:rsidRDefault="006B7F6D" w:rsidP="4CFDDB06">
            <w:pPr>
              <w:spacing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B</w:t>
            </w:r>
          </w:p>
        </w:tc>
        <w:tc>
          <w:tcPr>
            <w:tcW w:w="1646" w:type="dxa"/>
            <w:vAlign w:val="center"/>
          </w:tcPr>
          <w:p w14:paraId="61AC253F" w14:textId="63EE75D1" w:rsidR="006B7F6D" w:rsidRPr="005E7E0B" w:rsidRDefault="006B7F6D" w:rsidP="006B7F6D">
            <w:pPr>
              <w:spacing w:line="259" w:lineRule="auto"/>
              <w:rPr>
                <w:rFonts w:eastAsia="Calibri" w:cstheme="minorHAnsi"/>
                <w:b/>
                <w:bCs/>
                <w:color w:val="000000" w:themeColor="text1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</w:rPr>
              <w:t>Testy pomiarowe</w:t>
            </w:r>
          </w:p>
        </w:tc>
        <w:tc>
          <w:tcPr>
            <w:tcW w:w="3599" w:type="dxa"/>
            <w:vAlign w:val="center"/>
          </w:tcPr>
          <w:p w14:paraId="241DC5B1" w14:textId="3F203378" w:rsidR="006B7F6D" w:rsidRPr="005E7E0B" w:rsidRDefault="006B7F6D" w:rsidP="4CFDDB06">
            <w:pPr>
              <w:spacing w:line="259" w:lineRule="auto"/>
              <w:rPr>
                <w:rFonts w:eastAsia="Calibri" w:cstheme="minorBidi"/>
                <w:color w:val="000000" w:themeColor="text1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Zamawiający przeprowadzi weryfikację spełnienia przez Demonstrator </w:t>
            </w:r>
            <w:r w:rsidR="105C2D9E" w:rsidRPr="4CFDDB06">
              <w:rPr>
                <w:rStyle w:val="normaltextrun"/>
                <w:rFonts w:cs="Calibri"/>
                <w:color w:val="000000" w:themeColor="text1"/>
              </w:rPr>
              <w:t>B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 Wymagań Obligatoryjnych oznaczonych w Załączniku 4 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</w:tcPr>
          <w:p w14:paraId="2535EF0B" w14:textId="1CC60F1A" w:rsidR="006B7F6D" w:rsidRPr="005E7E0B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0F608B">
              <w:rPr>
                <w:rFonts w:asciiTheme="minorHAnsi" w:eastAsia="Calibri" w:hAnsiTheme="minorHAnsi" w:cstheme="minorHAnsi"/>
              </w:rPr>
              <w:t>Ocena na zas</w:t>
            </w:r>
            <w:r w:rsidR="000E6686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067F74BE" w14:textId="77777777" w:rsidTr="000E6686">
        <w:trPr>
          <w:jc w:val="center"/>
        </w:trPr>
        <w:tc>
          <w:tcPr>
            <w:tcW w:w="1559" w:type="dxa"/>
            <w:vAlign w:val="center"/>
          </w:tcPr>
          <w:p w14:paraId="5FC8A9B9" w14:textId="1CEB9AB0" w:rsidR="006B7F6D" w:rsidRDefault="006B7F6D" w:rsidP="4CFDDB06">
            <w:pPr>
              <w:spacing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B</w:t>
            </w:r>
          </w:p>
        </w:tc>
        <w:tc>
          <w:tcPr>
            <w:tcW w:w="1646" w:type="dxa"/>
            <w:vAlign w:val="center"/>
          </w:tcPr>
          <w:p w14:paraId="302415F2" w14:textId="1EC3A87E" w:rsidR="006B7F6D" w:rsidRPr="005E7E0B" w:rsidRDefault="006B7F6D" w:rsidP="000E6686">
            <w:pPr>
              <w:spacing w:after="160" w:line="259" w:lineRule="auto"/>
              <w:jc w:val="both"/>
              <w:rPr>
                <w:rFonts w:eastAsia="Calibri" w:cstheme="minorBidi"/>
                <w:b/>
                <w:color w:val="000000" w:themeColor="text1"/>
              </w:rPr>
            </w:pPr>
            <w:r w:rsidRPr="3D9101B5">
              <w:rPr>
                <w:rFonts w:asciiTheme="minorHAnsi" w:eastAsia="Calibri" w:hAnsiTheme="minorHAnsi" w:cstheme="minorBidi"/>
                <w:b/>
                <w:color w:val="000000" w:themeColor="text1"/>
              </w:rPr>
              <w:t xml:space="preserve">Wyniki Prac </w:t>
            </w:r>
            <w:r w:rsidR="004F731C" w:rsidRPr="3D9101B5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Etap</w:t>
            </w:r>
            <w:r w:rsidR="0EA25CF2" w:rsidRPr="3D9101B5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u</w:t>
            </w:r>
            <w:r w:rsidRPr="3D9101B5">
              <w:rPr>
                <w:rFonts w:asciiTheme="minorHAnsi" w:eastAsia="Calibri" w:hAnsiTheme="minorHAnsi" w:cstheme="minorBidi"/>
                <w:b/>
                <w:color w:val="000000" w:themeColor="text1"/>
              </w:rPr>
              <w:t xml:space="preserve"> II</w:t>
            </w:r>
          </w:p>
        </w:tc>
        <w:tc>
          <w:tcPr>
            <w:tcW w:w="3599" w:type="dxa"/>
            <w:vAlign w:val="center"/>
          </w:tcPr>
          <w:p w14:paraId="736AA26D" w14:textId="68D0884E" w:rsidR="006B7F6D" w:rsidRPr="005E7E0B" w:rsidRDefault="006B7F6D" w:rsidP="006B7F6D">
            <w:pPr>
              <w:spacing w:line="259" w:lineRule="auto"/>
              <w:rPr>
                <w:rFonts w:eastAsia="Calibri" w:cstheme="minorHAns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</w:rPr>
              <w:t>Zamawiający sprawdzi, czy Wykonawca złożył wszystkie Wyniki Prac Etapu II, zgodnie z rozdziałem 3.3. w Załączniku 4 do Regulaminu.</w:t>
            </w:r>
            <w:r>
              <w:rPr>
                <w:rStyle w:val="eop"/>
                <w:rFonts w:cs="Calibri"/>
                <w:color w:val="000000"/>
              </w:rPr>
              <w:t> </w:t>
            </w:r>
          </w:p>
        </w:tc>
        <w:tc>
          <w:tcPr>
            <w:tcW w:w="1507" w:type="dxa"/>
          </w:tcPr>
          <w:p w14:paraId="5CE634AB" w14:textId="680BB206" w:rsidR="006B7F6D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</w:t>
            </w:r>
            <w:r w:rsidR="000E6686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0FE0EDF4" w14:textId="77777777" w:rsidTr="000E6686">
        <w:trPr>
          <w:jc w:val="center"/>
        </w:trPr>
        <w:tc>
          <w:tcPr>
            <w:tcW w:w="1559" w:type="dxa"/>
            <w:vAlign w:val="center"/>
          </w:tcPr>
          <w:p w14:paraId="70CBC1F1" w14:textId="649977D3" w:rsidR="006B7F6D" w:rsidRDefault="006B7F6D" w:rsidP="4CFDDB06">
            <w:pPr>
              <w:spacing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Odbiór Demonstratora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B</w:t>
            </w:r>
          </w:p>
        </w:tc>
        <w:tc>
          <w:tcPr>
            <w:tcW w:w="1646" w:type="dxa"/>
            <w:vAlign w:val="center"/>
          </w:tcPr>
          <w:p w14:paraId="53DC2CF7" w14:textId="1E4215E1" w:rsidR="006B7F6D" w:rsidRPr="005E7E0B" w:rsidRDefault="00207120" w:rsidP="4CFDDB06">
            <w:pPr>
              <w:spacing w:after="160" w:line="259" w:lineRule="auto"/>
              <w:rPr>
                <w:rFonts w:eastAsia="Calibri" w:cstheme="minorBidi"/>
                <w:b/>
                <w:bCs/>
                <w:color w:val="000000" w:themeColor="text1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Odbiór </w:t>
            </w:r>
            <w:r w:rsidR="006B7F6D" w:rsidRPr="4CFDDB06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i Instalacja Demonstratora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3599" w:type="dxa"/>
          </w:tcPr>
          <w:p w14:paraId="455734FD" w14:textId="3F4E8356" w:rsidR="006B7F6D" w:rsidRPr="005E7E0B" w:rsidRDefault="0AEFBE5E" w:rsidP="4CFDDB06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1064369F">
              <w:rPr>
                <w:rFonts w:asciiTheme="minorHAnsi" w:eastAsia="Calibri" w:hAnsiTheme="minorHAnsi" w:cstheme="minorBidi"/>
                <w:color w:val="000000" w:themeColor="text1"/>
              </w:rPr>
              <w:t xml:space="preserve">Zamawiający dokona weryfikacji, czy Demonstrator </w:t>
            </w:r>
            <w:r w:rsidR="7EC47E37" w:rsidRPr="1064369F">
              <w:rPr>
                <w:rFonts w:asciiTheme="minorHAnsi" w:eastAsia="Calibri" w:hAnsiTheme="minorHAnsi" w:cstheme="minorBidi"/>
                <w:color w:val="000000" w:themeColor="text1"/>
              </w:rPr>
              <w:t>B</w:t>
            </w:r>
            <w:r w:rsidRPr="1064369F">
              <w:rPr>
                <w:rFonts w:asciiTheme="minorHAnsi" w:eastAsia="Calibri" w:hAnsiTheme="minorHAnsi" w:cstheme="minorBidi"/>
                <w:color w:val="000000" w:themeColor="text1"/>
              </w:rPr>
              <w:t xml:space="preserve"> pozytywnie przeszedł Odbiór oraz czy Wykonawca zainstalował Demonstrator Systemu Wentylacji sali lekcyjnej, zgodnie z opisem w Załączniku nr 2 do Regulaminu.</w:t>
            </w:r>
          </w:p>
          <w:p w14:paraId="40B5E7A8" w14:textId="77777777" w:rsidR="006B7F6D" w:rsidRDefault="006B7F6D" w:rsidP="006B7F6D">
            <w:pPr>
              <w:spacing w:line="259" w:lineRule="auto"/>
              <w:rPr>
                <w:rStyle w:val="normaltextrun"/>
                <w:rFonts w:cs="Calibri"/>
                <w:color w:val="000000"/>
              </w:rPr>
            </w:pPr>
          </w:p>
        </w:tc>
        <w:tc>
          <w:tcPr>
            <w:tcW w:w="1507" w:type="dxa"/>
          </w:tcPr>
          <w:p w14:paraId="1D84EF66" w14:textId="20E4D147" w:rsidR="006B7F6D" w:rsidRPr="005E7E0B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lastRenderedPageBreak/>
              <w:t>Ocena na zasa</w:t>
            </w:r>
            <w:r w:rsidR="000E6686">
              <w:rPr>
                <w:rFonts w:asciiTheme="minorHAnsi" w:eastAsia="Calibri" w:hAnsiTheme="minorHAnsi" w:cstheme="minorHAnsi"/>
              </w:rPr>
              <w:t>dzie „spełniono/nie spełniono”</w:t>
            </w:r>
          </w:p>
        </w:tc>
      </w:tr>
    </w:tbl>
    <w:p w14:paraId="453C6407" w14:textId="65430971" w:rsidR="7A7F2680" w:rsidRPr="005E7E0B" w:rsidRDefault="7A7F2680" w:rsidP="00F0641A">
      <w:pPr>
        <w:spacing w:line="259" w:lineRule="auto"/>
        <w:rPr>
          <w:rFonts w:cstheme="minorHAnsi"/>
        </w:rPr>
      </w:pPr>
    </w:p>
    <w:sectPr w:rsidR="7A7F2680" w:rsidRPr="005E7E0B" w:rsidSect="005E7E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03DD0A2" w16cex:dateUtc="2021-05-30T10:22:00Z"/>
  <w16cex:commentExtensible w16cex:durableId="239ED8A2" w16cex:dateUtc="2021-05-28T19:44:00Z"/>
  <w16cex:commentExtensible w16cex:durableId="6100343B" w16cex:dateUtc="2021-05-30T09:59:00Z"/>
  <w16cex:commentExtensible w16cex:durableId="08F7CE83" w16cex:dateUtc="2021-05-30T09:59:00Z"/>
  <w16cex:commentExtensible w16cex:durableId="0A4D57DC" w16cex:dateUtc="2021-05-30T10:00:00Z"/>
  <w16cex:commentExtensible w16cex:durableId="4E1F6775" w16cex:dateUtc="2021-05-30T10:09:00Z"/>
  <w16cex:commentExtensible w16cex:durableId="7748BC19" w16cex:dateUtc="2021-05-30T10:12:00Z"/>
  <w16cex:commentExtensible w16cex:durableId="25D85686" w16cex:dateUtc="2021-05-30T10:15:00Z"/>
  <w16cex:commentExtensible w16cex:durableId="245D445E" w16cex:dateUtc="2021-05-29T20:53:00Z"/>
  <w16cex:commentExtensible w16cex:durableId="16A75F96" w16cex:dateUtc="2021-06-01T06:45:48.96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955D3FD" w16cid:durableId="5F13C1D5"/>
  <w16cid:commentId w16cid:paraId="025F5160" w16cid:durableId="303DD0A2"/>
  <w16cid:commentId w16cid:paraId="444BB357" w16cid:durableId="6ECE2908"/>
  <w16cid:commentId w16cid:paraId="09933A53" w16cid:durableId="0994E4A6"/>
  <w16cid:commentId w16cid:paraId="18E42B69" w16cid:durableId="4FF9F3CF"/>
  <w16cid:commentId w16cid:paraId="743E0F28" w16cid:durableId="6BAF5953"/>
  <w16cid:commentId w16cid:paraId="35210B15" w16cid:durableId="67DC5D67"/>
  <w16cid:commentId w16cid:paraId="1E3B777B" w16cid:durableId="239ED8A2"/>
  <w16cid:commentId w16cid:paraId="1A755A30" w16cid:durableId="53492914"/>
  <w16cid:commentId w16cid:paraId="62ADA140" w16cid:durableId="57AF0C81"/>
  <w16cid:commentId w16cid:paraId="14A0BD7C" w16cid:durableId="0AB0DBDA"/>
  <w16cid:commentId w16cid:paraId="5ACC1F7C" w16cid:durableId="57DE806D"/>
  <w16cid:commentId w16cid:paraId="295F414C" w16cid:durableId="6BA4152E"/>
  <w16cid:commentId w16cid:paraId="0156DBDD" w16cid:durableId="39B5FDA3"/>
  <w16cid:commentId w16cid:paraId="696997A3" w16cid:durableId="56AF32AA"/>
  <w16cid:commentId w16cid:paraId="7ECB9D9C" w16cid:durableId="1E2CA8F4"/>
  <w16cid:commentId w16cid:paraId="51E99ABF" w16cid:durableId="278D2AEA"/>
  <w16cid:commentId w16cid:paraId="471AB0A7" w16cid:durableId="28484C3D"/>
  <w16cid:commentId w16cid:paraId="78DE555B" w16cid:durableId="572A4206"/>
  <w16cid:commentId w16cid:paraId="665DEE34" w16cid:durableId="6A4F1DD3"/>
  <w16cid:commentId w16cid:paraId="5C3561EF" w16cid:durableId="445792D4"/>
  <w16cid:commentId w16cid:paraId="69D60EF6" w16cid:durableId="10323A09"/>
  <w16cid:commentId w16cid:paraId="5408D4FF" w16cid:durableId="7C5E5CC0"/>
  <w16cid:commentId w16cid:paraId="2BC82A0B" w16cid:durableId="4EFE1056"/>
  <w16cid:commentId w16cid:paraId="7EFD0624" w16cid:durableId="6100343B"/>
  <w16cid:commentId w16cid:paraId="4842DB60" w16cid:durableId="08F7CE83"/>
  <w16cid:commentId w16cid:paraId="1D3D1526" w16cid:durableId="0A4D57DC"/>
  <w16cid:commentId w16cid:paraId="5D6ECA8E" w16cid:durableId="173D03A2"/>
  <w16cid:commentId w16cid:paraId="1B104B6B" w16cid:durableId="4E1F6775"/>
  <w16cid:commentId w16cid:paraId="3019106F" w16cid:durableId="40147CB3"/>
  <w16cid:commentId w16cid:paraId="6C263ACC" w16cid:durableId="7748BC19"/>
  <w16cid:commentId w16cid:paraId="36B27234" w16cid:durableId="25D85686"/>
  <w16cid:commentId w16cid:paraId="22CEE33A" w16cid:durableId="7B3C0EAC"/>
  <w16cid:commentId w16cid:paraId="4C45A62A" w16cid:durableId="245D445E"/>
  <w16cid:commentId w16cid:paraId="11D57188" w16cid:durableId="3474FE1F"/>
  <w16cid:commentId w16cid:paraId="0BFD23D9" w16cid:durableId="75837FF9"/>
  <w16cid:commentId w16cid:paraId="0954EE56" w16cid:durableId="31281905"/>
  <w16cid:commentId w16cid:paraId="0650BA64" w16cid:durableId="0BD6966A"/>
  <w16cid:commentId w16cid:paraId="346280E9" w16cid:durableId="24D1F2FE"/>
  <w16cid:commentId w16cid:paraId="41C7B548" w16cid:durableId="4446402F"/>
  <w16cid:commentId w16cid:paraId="35A62BA8" w16cid:durableId="16A75F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CCD0" w14:textId="77777777" w:rsidR="00B30B0C" w:rsidRDefault="00B30B0C" w:rsidP="004F7003">
      <w:r>
        <w:separator/>
      </w:r>
    </w:p>
  </w:endnote>
  <w:endnote w:type="continuationSeparator" w:id="0">
    <w:p w14:paraId="4D5AC902" w14:textId="77777777" w:rsidR="00B30B0C" w:rsidRDefault="00B30B0C" w:rsidP="004F7003">
      <w:r>
        <w:continuationSeparator/>
      </w:r>
    </w:p>
  </w:endnote>
  <w:endnote w:type="continuationNotice" w:id="1">
    <w:p w14:paraId="1EFA6BAA" w14:textId="77777777" w:rsidR="00B30B0C" w:rsidRDefault="00B30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00B06" w14:textId="77777777" w:rsidR="004D6C66" w:rsidRDefault="004D6C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F2AEC" w14:paraId="07FAF1C5" w14:textId="77777777" w:rsidTr="1064369F">
      <w:tc>
        <w:tcPr>
          <w:tcW w:w="3020" w:type="dxa"/>
        </w:tcPr>
        <w:p w14:paraId="5C944B55" w14:textId="7FB04F49" w:rsidR="00DF2AEC" w:rsidRDefault="00DF2AEC" w:rsidP="1064369F">
          <w:pPr>
            <w:pStyle w:val="Nagwek"/>
            <w:ind w:left="-115"/>
          </w:pPr>
        </w:p>
      </w:tc>
      <w:tc>
        <w:tcPr>
          <w:tcW w:w="3020" w:type="dxa"/>
        </w:tcPr>
        <w:p w14:paraId="20C3458D" w14:textId="427BC8F7" w:rsidR="00DF2AEC" w:rsidRDefault="00DF2AEC" w:rsidP="1064369F">
          <w:pPr>
            <w:pStyle w:val="Nagwek"/>
            <w:jc w:val="center"/>
          </w:pPr>
        </w:p>
      </w:tc>
      <w:tc>
        <w:tcPr>
          <w:tcW w:w="3020" w:type="dxa"/>
        </w:tcPr>
        <w:p w14:paraId="283163E5" w14:textId="20283022" w:rsidR="00DF2AEC" w:rsidRDefault="00DF2AEC" w:rsidP="1064369F">
          <w:pPr>
            <w:pStyle w:val="Nagwek"/>
            <w:ind w:right="-115"/>
            <w:jc w:val="right"/>
          </w:pPr>
        </w:p>
      </w:tc>
    </w:tr>
  </w:tbl>
  <w:p w14:paraId="0DADD371" w14:textId="49485AA2" w:rsidR="00DF2AEC" w:rsidRDefault="00DF2AEC" w:rsidP="106436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F2AEC" w14:paraId="4ABF2ABE" w14:textId="77777777" w:rsidTr="1064369F">
      <w:tc>
        <w:tcPr>
          <w:tcW w:w="3020" w:type="dxa"/>
        </w:tcPr>
        <w:p w14:paraId="42EE83AA" w14:textId="3B806E68" w:rsidR="00DF2AEC" w:rsidRDefault="00DF2AEC" w:rsidP="1064369F">
          <w:pPr>
            <w:pStyle w:val="Nagwek"/>
            <w:ind w:left="-115"/>
          </w:pPr>
        </w:p>
      </w:tc>
      <w:tc>
        <w:tcPr>
          <w:tcW w:w="3020" w:type="dxa"/>
        </w:tcPr>
        <w:p w14:paraId="0ECA14A3" w14:textId="28067084" w:rsidR="00DF2AEC" w:rsidRDefault="00DF2AEC" w:rsidP="1064369F">
          <w:pPr>
            <w:pStyle w:val="Nagwek"/>
            <w:jc w:val="center"/>
          </w:pPr>
        </w:p>
      </w:tc>
      <w:tc>
        <w:tcPr>
          <w:tcW w:w="3020" w:type="dxa"/>
        </w:tcPr>
        <w:p w14:paraId="60784317" w14:textId="7F28C0B9" w:rsidR="00DF2AEC" w:rsidRDefault="00DF2AEC" w:rsidP="1064369F">
          <w:pPr>
            <w:pStyle w:val="Nagwek"/>
            <w:ind w:right="-115"/>
            <w:jc w:val="right"/>
          </w:pPr>
        </w:p>
      </w:tc>
    </w:tr>
  </w:tbl>
  <w:p w14:paraId="1EF6528E" w14:textId="133B1E56" w:rsidR="00DF2AEC" w:rsidRDefault="00DF2AEC" w:rsidP="106436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2BB47" w14:textId="77777777" w:rsidR="00B30B0C" w:rsidRDefault="00B30B0C" w:rsidP="004F7003">
      <w:r>
        <w:separator/>
      </w:r>
    </w:p>
  </w:footnote>
  <w:footnote w:type="continuationSeparator" w:id="0">
    <w:p w14:paraId="693491BC" w14:textId="77777777" w:rsidR="00B30B0C" w:rsidRDefault="00B30B0C" w:rsidP="004F7003">
      <w:r>
        <w:continuationSeparator/>
      </w:r>
    </w:p>
  </w:footnote>
  <w:footnote w:type="continuationNotice" w:id="1">
    <w:p w14:paraId="28B7314F" w14:textId="77777777" w:rsidR="00B30B0C" w:rsidRDefault="00B30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957A4" w14:textId="77777777" w:rsidR="004D6C66" w:rsidRDefault="004D6C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F2AEC" w14:paraId="6BE6D7C0" w14:textId="77777777" w:rsidTr="1064369F">
      <w:tc>
        <w:tcPr>
          <w:tcW w:w="3020" w:type="dxa"/>
        </w:tcPr>
        <w:p w14:paraId="1C009760" w14:textId="61BA2E2C" w:rsidR="00DF2AEC" w:rsidRDefault="00DF2AEC" w:rsidP="1064369F">
          <w:pPr>
            <w:pStyle w:val="Nagwek"/>
            <w:ind w:left="-115"/>
          </w:pPr>
        </w:p>
      </w:tc>
      <w:tc>
        <w:tcPr>
          <w:tcW w:w="3020" w:type="dxa"/>
        </w:tcPr>
        <w:p w14:paraId="436D1136" w14:textId="55A9EB5E" w:rsidR="00DF2AEC" w:rsidRDefault="00DF2AEC" w:rsidP="1064369F">
          <w:pPr>
            <w:pStyle w:val="Nagwek"/>
            <w:jc w:val="center"/>
          </w:pPr>
        </w:p>
      </w:tc>
      <w:tc>
        <w:tcPr>
          <w:tcW w:w="3020" w:type="dxa"/>
        </w:tcPr>
        <w:p w14:paraId="78458CCB" w14:textId="0EF8747E" w:rsidR="00DF2AEC" w:rsidRDefault="00DF2AEC" w:rsidP="1064369F">
          <w:pPr>
            <w:pStyle w:val="Nagwek"/>
            <w:ind w:right="-115"/>
            <w:jc w:val="right"/>
          </w:pPr>
        </w:p>
      </w:tc>
    </w:tr>
  </w:tbl>
  <w:p w14:paraId="393230C4" w14:textId="144F3FF6" w:rsidR="00DF2AEC" w:rsidRDefault="00DF2AEC" w:rsidP="106436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69B55" w14:textId="77777777" w:rsidR="009E0F1B" w:rsidRPr="0066390A" w:rsidRDefault="201EFCF4" w:rsidP="009E0F1B">
    <w:pPr>
      <w:pStyle w:val="Nagwek"/>
      <w:tabs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7D2CF587" wp14:editId="74486989">
          <wp:extent cx="5739044" cy="342881"/>
          <wp:effectExtent l="0" t="0" r="0" b="635"/>
          <wp:docPr id="2" name="Obraz 2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E1E904" w14:textId="77777777" w:rsidR="009E0F1B" w:rsidRDefault="009E0F1B" w:rsidP="009E0F1B">
    <w:pPr>
      <w:pStyle w:val="Nagwek"/>
      <w:jc w:val="center"/>
      <w:rPr>
        <w:i/>
        <w:sz w:val="15"/>
        <w:szCs w:val="15"/>
      </w:rPr>
    </w:pPr>
  </w:p>
  <w:p w14:paraId="40B50FD3" w14:textId="77777777" w:rsidR="009E0F1B" w:rsidRDefault="009E0F1B" w:rsidP="009E0F1B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  <w:p w14:paraId="1259DACA" w14:textId="113EF26B" w:rsidR="00DF2AEC" w:rsidRPr="009E0F1B" w:rsidRDefault="00DF2AEC" w:rsidP="009E0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425F"/>
    <w:multiLevelType w:val="hybridMultilevel"/>
    <w:tmpl w:val="081A11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F279D6"/>
    <w:multiLevelType w:val="multilevel"/>
    <w:tmpl w:val="AC08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675C6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F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26C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20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D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4A5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61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E2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CAA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D30A4"/>
    <w:multiLevelType w:val="hybridMultilevel"/>
    <w:tmpl w:val="89B43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D3963"/>
    <w:multiLevelType w:val="multilevel"/>
    <w:tmpl w:val="7A32759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F6D65"/>
    <w:multiLevelType w:val="hybridMultilevel"/>
    <w:tmpl w:val="182CB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20291"/>
    <w:multiLevelType w:val="multilevel"/>
    <w:tmpl w:val="58FACD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D17E47"/>
    <w:multiLevelType w:val="multilevel"/>
    <w:tmpl w:val="A156045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067916"/>
    <w:multiLevelType w:val="hybridMultilevel"/>
    <w:tmpl w:val="3B1E4456"/>
    <w:lvl w:ilvl="0" w:tplc="29949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F657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27839D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E647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5C29E0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2141F2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E4A2CD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16602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E80B13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B664FF"/>
    <w:multiLevelType w:val="hybridMultilevel"/>
    <w:tmpl w:val="AE16F4A2"/>
    <w:lvl w:ilvl="0" w:tplc="8E48C952">
      <w:start w:val="1"/>
      <w:numFmt w:val="lowerLetter"/>
      <w:lvlText w:val="%1."/>
      <w:lvlJc w:val="left"/>
      <w:pPr>
        <w:ind w:left="720" w:hanging="360"/>
      </w:pPr>
    </w:lvl>
    <w:lvl w:ilvl="1" w:tplc="0BF63672">
      <w:start w:val="1"/>
      <w:numFmt w:val="lowerLetter"/>
      <w:lvlText w:val="%2."/>
      <w:lvlJc w:val="left"/>
      <w:pPr>
        <w:ind w:left="1440" w:hanging="360"/>
      </w:pPr>
    </w:lvl>
    <w:lvl w:ilvl="2" w:tplc="1EDEA9F2">
      <w:start w:val="1"/>
      <w:numFmt w:val="lowerRoman"/>
      <w:lvlText w:val="%3."/>
      <w:lvlJc w:val="right"/>
      <w:pPr>
        <w:ind w:left="2160" w:hanging="180"/>
      </w:pPr>
    </w:lvl>
    <w:lvl w:ilvl="3" w:tplc="53902296">
      <w:start w:val="1"/>
      <w:numFmt w:val="decimal"/>
      <w:lvlText w:val="%4."/>
      <w:lvlJc w:val="left"/>
      <w:pPr>
        <w:ind w:left="2880" w:hanging="360"/>
      </w:pPr>
    </w:lvl>
    <w:lvl w:ilvl="4" w:tplc="1C822D84">
      <w:start w:val="1"/>
      <w:numFmt w:val="lowerLetter"/>
      <w:lvlText w:val="%5."/>
      <w:lvlJc w:val="left"/>
      <w:pPr>
        <w:ind w:left="3600" w:hanging="360"/>
      </w:pPr>
    </w:lvl>
    <w:lvl w:ilvl="5" w:tplc="A1FA8E88">
      <w:start w:val="1"/>
      <w:numFmt w:val="lowerRoman"/>
      <w:lvlText w:val="%6."/>
      <w:lvlJc w:val="right"/>
      <w:pPr>
        <w:ind w:left="4320" w:hanging="180"/>
      </w:pPr>
    </w:lvl>
    <w:lvl w:ilvl="6" w:tplc="61A2F90C">
      <w:start w:val="1"/>
      <w:numFmt w:val="decimal"/>
      <w:lvlText w:val="%7."/>
      <w:lvlJc w:val="left"/>
      <w:pPr>
        <w:ind w:left="5040" w:hanging="360"/>
      </w:pPr>
    </w:lvl>
    <w:lvl w:ilvl="7" w:tplc="FC000E4A">
      <w:start w:val="1"/>
      <w:numFmt w:val="lowerLetter"/>
      <w:lvlText w:val="%8."/>
      <w:lvlJc w:val="left"/>
      <w:pPr>
        <w:ind w:left="5760" w:hanging="360"/>
      </w:pPr>
    </w:lvl>
    <w:lvl w:ilvl="8" w:tplc="8A6A798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C1226"/>
    <w:multiLevelType w:val="multilevel"/>
    <w:tmpl w:val="FEA6D16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F50280"/>
    <w:multiLevelType w:val="hybridMultilevel"/>
    <w:tmpl w:val="3B245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A265C78"/>
    <w:multiLevelType w:val="multilevel"/>
    <w:tmpl w:val="83340B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775D82"/>
    <w:multiLevelType w:val="multilevel"/>
    <w:tmpl w:val="F74001F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88142B"/>
    <w:multiLevelType w:val="hybridMultilevel"/>
    <w:tmpl w:val="BDC837A2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 w15:restartNumberingAfterBreak="0">
    <w:nsid w:val="22EC7F76"/>
    <w:multiLevelType w:val="multilevel"/>
    <w:tmpl w:val="B17C7B1A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3E25414"/>
    <w:multiLevelType w:val="hybridMultilevel"/>
    <w:tmpl w:val="7D10396E"/>
    <w:lvl w:ilvl="0" w:tplc="7C02EECE">
      <w:start w:val="1"/>
      <w:numFmt w:val="lowerLetter"/>
      <w:lvlText w:val="%1."/>
      <w:lvlJc w:val="left"/>
      <w:pPr>
        <w:ind w:left="720" w:hanging="360"/>
      </w:pPr>
    </w:lvl>
    <w:lvl w:ilvl="1" w:tplc="D2B037FA">
      <w:start w:val="1"/>
      <w:numFmt w:val="lowerLetter"/>
      <w:lvlText w:val="%2."/>
      <w:lvlJc w:val="left"/>
      <w:pPr>
        <w:ind w:left="1440" w:hanging="360"/>
      </w:pPr>
    </w:lvl>
    <w:lvl w:ilvl="2" w:tplc="DF1823C8">
      <w:start w:val="1"/>
      <w:numFmt w:val="lowerRoman"/>
      <w:lvlText w:val="%3."/>
      <w:lvlJc w:val="right"/>
      <w:pPr>
        <w:ind w:left="2160" w:hanging="180"/>
      </w:pPr>
    </w:lvl>
    <w:lvl w:ilvl="3" w:tplc="2BF6F4FA">
      <w:start w:val="1"/>
      <w:numFmt w:val="decimal"/>
      <w:lvlText w:val="%4."/>
      <w:lvlJc w:val="left"/>
      <w:pPr>
        <w:ind w:left="2880" w:hanging="360"/>
      </w:pPr>
    </w:lvl>
    <w:lvl w:ilvl="4" w:tplc="A3380A18">
      <w:start w:val="1"/>
      <w:numFmt w:val="lowerLetter"/>
      <w:lvlText w:val="%5."/>
      <w:lvlJc w:val="left"/>
      <w:pPr>
        <w:ind w:left="3600" w:hanging="360"/>
      </w:pPr>
    </w:lvl>
    <w:lvl w:ilvl="5" w:tplc="807A5066">
      <w:start w:val="1"/>
      <w:numFmt w:val="lowerRoman"/>
      <w:lvlText w:val="%6."/>
      <w:lvlJc w:val="right"/>
      <w:pPr>
        <w:ind w:left="4320" w:hanging="180"/>
      </w:pPr>
    </w:lvl>
    <w:lvl w:ilvl="6" w:tplc="B5703D0C">
      <w:start w:val="1"/>
      <w:numFmt w:val="decimal"/>
      <w:lvlText w:val="%7."/>
      <w:lvlJc w:val="left"/>
      <w:pPr>
        <w:ind w:left="5040" w:hanging="360"/>
      </w:pPr>
    </w:lvl>
    <w:lvl w:ilvl="7" w:tplc="684CA3CA">
      <w:start w:val="1"/>
      <w:numFmt w:val="lowerLetter"/>
      <w:lvlText w:val="%8."/>
      <w:lvlJc w:val="left"/>
      <w:pPr>
        <w:ind w:left="5760" w:hanging="360"/>
      </w:pPr>
    </w:lvl>
    <w:lvl w:ilvl="8" w:tplc="F980637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66717C"/>
    <w:multiLevelType w:val="hybridMultilevel"/>
    <w:tmpl w:val="EDDCD9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A3156C"/>
    <w:multiLevelType w:val="hybridMultilevel"/>
    <w:tmpl w:val="FFA4DD0A"/>
    <w:lvl w:ilvl="0" w:tplc="44000060">
      <w:start w:val="1"/>
      <w:numFmt w:val="decimal"/>
      <w:lvlText w:val="%1."/>
      <w:lvlJc w:val="left"/>
      <w:pPr>
        <w:ind w:left="720" w:hanging="360"/>
      </w:pPr>
    </w:lvl>
    <w:lvl w:ilvl="1" w:tplc="BA8AECC4">
      <w:start w:val="1"/>
      <w:numFmt w:val="lowerLetter"/>
      <w:lvlText w:val="%2."/>
      <w:lvlJc w:val="left"/>
      <w:pPr>
        <w:ind w:left="1440" w:hanging="360"/>
      </w:pPr>
    </w:lvl>
    <w:lvl w:ilvl="2" w:tplc="AD04F97C">
      <w:start w:val="1"/>
      <w:numFmt w:val="lowerRoman"/>
      <w:lvlText w:val="%3."/>
      <w:lvlJc w:val="right"/>
      <w:pPr>
        <w:ind w:left="2160" w:hanging="180"/>
      </w:pPr>
    </w:lvl>
    <w:lvl w:ilvl="3" w:tplc="9CD63C22">
      <w:start w:val="1"/>
      <w:numFmt w:val="decimal"/>
      <w:lvlText w:val="%4."/>
      <w:lvlJc w:val="left"/>
      <w:pPr>
        <w:ind w:left="2880" w:hanging="360"/>
      </w:pPr>
    </w:lvl>
    <w:lvl w:ilvl="4" w:tplc="396EA300">
      <w:start w:val="1"/>
      <w:numFmt w:val="lowerLetter"/>
      <w:lvlText w:val="%5."/>
      <w:lvlJc w:val="left"/>
      <w:pPr>
        <w:ind w:left="3600" w:hanging="360"/>
      </w:pPr>
    </w:lvl>
    <w:lvl w:ilvl="5" w:tplc="ABDA7C34">
      <w:start w:val="1"/>
      <w:numFmt w:val="lowerRoman"/>
      <w:lvlText w:val="%6."/>
      <w:lvlJc w:val="right"/>
      <w:pPr>
        <w:ind w:left="4320" w:hanging="180"/>
      </w:pPr>
    </w:lvl>
    <w:lvl w:ilvl="6" w:tplc="33D25830">
      <w:start w:val="1"/>
      <w:numFmt w:val="decimal"/>
      <w:lvlText w:val="%7."/>
      <w:lvlJc w:val="left"/>
      <w:pPr>
        <w:ind w:left="5040" w:hanging="360"/>
      </w:pPr>
    </w:lvl>
    <w:lvl w:ilvl="7" w:tplc="C010D74A">
      <w:start w:val="1"/>
      <w:numFmt w:val="lowerLetter"/>
      <w:lvlText w:val="%8."/>
      <w:lvlJc w:val="left"/>
      <w:pPr>
        <w:ind w:left="5760" w:hanging="360"/>
      </w:pPr>
    </w:lvl>
    <w:lvl w:ilvl="8" w:tplc="DE24B71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286B4D1F"/>
    <w:multiLevelType w:val="hybridMultilevel"/>
    <w:tmpl w:val="CBC04100"/>
    <w:lvl w:ilvl="0" w:tplc="1B40ECD6">
      <w:start w:val="1"/>
      <w:numFmt w:val="lowerLetter"/>
      <w:lvlText w:val="%1."/>
      <w:lvlJc w:val="left"/>
      <w:pPr>
        <w:ind w:left="720" w:hanging="360"/>
      </w:pPr>
    </w:lvl>
    <w:lvl w:ilvl="1" w:tplc="75CECD34">
      <w:start w:val="1"/>
      <w:numFmt w:val="lowerLetter"/>
      <w:lvlText w:val="%2."/>
      <w:lvlJc w:val="left"/>
      <w:pPr>
        <w:ind w:left="1440" w:hanging="360"/>
      </w:pPr>
    </w:lvl>
    <w:lvl w:ilvl="2" w:tplc="DBE44D7E">
      <w:start w:val="1"/>
      <w:numFmt w:val="lowerRoman"/>
      <w:lvlText w:val="%3."/>
      <w:lvlJc w:val="right"/>
      <w:pPr>
        <w:ind w:left="2160" w:hanging="180"/>
      </w:pPr>
    </w:lvl>
    <w:lvl w:ilvl="3" w:tplc="6BD68A56">
      <w:start w:val="1"/>
      <w:numFmt w:val="decimal"/>
      <w:lvlText w:val="%4."/>
      <w:lvlJc w:val="left"/>
      <w:pPr>
        <w:ind w:left="2880" w:hanging="360"/>
      </w:pPr>
    </w:lvl>
    <w:lvl w:ilvl="4" w:tplc="A3C41FCE">
      <w:start w:val="1"/>
      <w:numFmt w:val="lowerLetter"/>
      <w:lvlText w:val="%5."/>
      <w:lvlJc w:val="left"/>
      <w:pPr>
        <w:ind w:left="3600" w:hanging="360"/>
      </w:pPr>
    </w:lvl>
    <w:lvl w:ilvl="5" w:tplc="848208D8">
      <w:start w:val="1"/>
      <w:numFmt w:val="lowerRoman"/>
      <w:lvlText w:val="%6."/>
      <w:lvlJc w:val="right"/>
      <w:pPr>
        <w:ind w:left="4320" w:hanging="180"/>
      </w:pPr>
    </w:lvl>
    <w:lvl w:ilvl="6" w:tplc="BB8A3A42">
      <w:start w:val="1"/>
      <w:numFmt w:val="decimal"/>
      <w:lvlText w:val="%7."/>
      <w:lvlJc w:val="left"/>
      <w:pPr>
        <w:ind w:left="5040" w:hanging="360"/>
      </w:pPr>
    </w:lvl>
    <w:lvl w:ilvl="7" w:tplc="67606050">
      <w:start w:val="1"/>
      <w:numFmt w:val="lowerLetter"/>
      <w:lvlText w:val="%8."/>
      <w:lvlJc w:val="left"/>
      <w:pPr>
        <w:ind w:left="5760" w:hanging="360"/>
      </w:pPr>
    </w:lvl>
    <w:lvl w:ilvl="8" w:tplc="5E705EC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86628"/>
    <w:multiLevelType w:val="hybridMultilevel"/>
    <w:tmpl w:val="A63A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54E06"/>
    <w:multiLevelType w:val="hybridMultilevel"/>
    <w:tmpl w:val="06569588"/>
    <w:lvl w:ilvl="0" w:tplc="FA60B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1C5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B83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058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2A0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8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7C38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8C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5CE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501368"/>
    <w:multiLevelType w:val="multilevel"/>
    <w:tmpl w:val="370071A6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2E4139AC"/>
    <w:multiLevelType w:val="hybridMultilevel"/>
    <w:tmpl w:val="7F905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CECD34">
      <w:start w:val="1"/>
      <w:numFmt w:val="lowerLetter"/>
      <w:lvlText w:val="%2."/>
      <w:lvlJc w:val="left"/>
      <w:pPr>
        <w:ind w:left="1440" w:hanging="360"/>
      </w:pPr>
    </w:lvl>
    <w:lvl w:ilvl="2" w:tplc="DBE44D7E">
      <w:start w:val="1"/>
      <w:numFmt w:val="lowerRoman"/>
      <w:lvlText w:val="%3."/>
      <w:lvlJc w:val="right"/>
      <w:pPr>
        <w:ind w:left="2160" w:hanging="180"/>
      </w:pPr>
    </w:lvl>
    <w:lvl w:ilvl="3" w:tplc="6BD68A56">
      <w:start w:val="1"/>
      <w:numFmt w:val="decimal"/>
      <w:lvlText w:val="%4."/>
      <w:lvlJc w:val="left"/>
      <w:pPr>
        <w:ind w:left="2880" w:hanging="360"/>
      </w:pPr>
    </w:lvl>
    <w:lvl w:ilvl="4" w:tplc="A3C41FCE">
      <w:start w:val="1"/>
      <w:numFmt w:val="lowerLetter"/>
      <w:lvlText w:val="%5."/>
      <w:lvlJc w:val="left"/>
      <w:pPr>
        <w:ind w:left="3600" w:hanging="360"/>
      </w:pPr>
    </w:lvl>
    <w:lvl w:ilvl="5" w:tplc="848208D8">
      <w:start w:val="1"/>
      <w:numFmt w:val="lowerRoman"/>
      <w:lvlText w:val="%6."/>
      <w:lvlJc w:val="right"/>
      <w:pPr>
        <w:ind w:left="4320" w:hanging="180"/>
      </w:pPr>
    </w:lvl>
    <w:lvl w:ilvl="6" w:tplc="BB8A3A42">
      <w:start w:val="1"/>
      <w:numFmt w:val="decimal"/>
      <w:lvlText w:val="%7."/>
      <w:lvlJc w:val="left"/>
      <w:pPr>
        <w:ind w:left="5040" w:hanging="360"/>
      </w:pPr>
    </w:lvl>
    <w:lvl w:ilvl="7" w:tplc="67606050">
      <w:start w:val="1"/>
      <w:numFmt w:val="lowerLetter"/>
      <w:lvlText w:val="%8."/>
      <w:lvlJc w:val="left"/>
      <w:pPr>
        <w:ind w:left="5760" w:hanging="360"/>
      </w:pPr>
    </w:lvl>
    <w:lvl w:ilvl="8" w:tplc="5E705EC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767F26"/>
    <w:multiLevelType w:val="multilevel"/>
    <w:tmpl w:val="48A8DF5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69B0913"/>
    <w:multiLevelType w:val="multilevel"/>
    <w:tmpl w:val="5E229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9E12912"/>
    <w:multiLevelType w:val="hybridMultilevel"/>
    <w:tmpl w:val="B47693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B015C72"/>
    <w:multiLevelType w:val="multilevel"/>
    <w:tmpl w:val="E05E3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CEB458D"/>
    <w:multiLevelType w:val="multilevel"/>
    <w:tmpl w:val="0C16FBE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D411D5B"/>
    <w:multiLevelType w:val="hybridMultilevel"/>
    <w:tmpl w:val="CF5A4A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DE718E2"/>
    <w:multiLevelType w:val="hybridMultilevel"/>
    <w:tmpl w:val="847AB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E8F343E"/>
    <w:multiLevelType w:val="hybridMultilevel"/>
    <w:tmpl w:val="FDD45CD6"/>
    <w:lvl w:ilvl="0" w:tplc="04DE121A">
      <w:start w:val="1"/>
      <w:numFmt w:val="lowerLetter"/>
      <w:lvlText w:val="%1."/>
      <w:lvlJc w:val="left"/>
      <w:pPr>
        <w:ind w:left="720" w:hanging="360"/>
      </w:pPr>
    </w:lvl>
    <w:lvl w:ilvl="1" w:tplc="E0A0DF3E">
      <w:start w:val="1"/>
      <w:numFmt w:val="lowerLetter"/>
      <w:lvlText w:val="%2."/>
      <w:lvlJc w:val="left"/>
      <w:pPr>
        <w:ind w:left="1440" w:hanging="360"/>
      </w:pPr>
    </w:lvl>
    <w:lvl w:ilvl="2" w:tplc="CC64A6A8">
      <w:start w:val="1"/>
      <w:numFmt w:val="lowerRoman"/>
      <w:lvlText w:val="%3."/>
      <w:lvlJc w:val="right"/>
      <w:pPr>
        <w:ind w:left="2160" w:hanging="180"/>
      </w:pPr>
    </w:lvl>
    <w:lvl w:ilvl="3" w:tplc="FAA0525A">
      <w:start w:val="1"/>
      <w:numFmt w:val="decimal"/>
      <w:lvlText w:val="%4."/>
      <w:lvlJc w:val="left"/>
      <w:pPr>
        <w:ind w:left="2880" w:hanging="360"/>
      </w:pPr>
    </w:lvl>
    <w:lvl w:ilvl="4" w:tplc="B622BA58">
      <w:start w:val="1"/>
      <w:numFmt w:val="lowerLetter"/>
      <w:lvlText w:val="%5."/>
      <w:lvlJc w:val="left"/>
      <w:pPr>
        <w:ind w:left="3600" w:hanging="360"/>
      </w:pPr>
    </w:lvl>
    <w:lvl w:ilvl="5" w:tplc="33FCB7A0">
      <w:start w:val="1"/>
      <w:numFmt w:val="lowerRoman"/>
      <w:lvlText w:val="%6."/>
      <w:lvlJc w:val="right"/>
      <w:pPr>
        <w:ind w:left="4320" w:hanging="180"/>
      </w:pPr>
    </w:lvl>
    <w:lvl w:ilvl="6" w:tplc="1BD8938C">
      <w:start w:val="1"/>
      <w:numFmt w:val="decimal"/>
      <w:lvlText w:val="%7."/>
      <w:lvlJc w:val="left"/>
      <w:pPr>
        <w:ind w:left="5040" w:hanging="360"/>
      </w:pPr>
    </w:lvl>
    <w:lvl w:ilvl="7" w:tplc="D62E259A">
      <w:start w:val="1"/>
      <w:numFmt w:val="lowerLetter"/>
      <w:lvlText w:val="%8."/>
      <w:lvlJc w:val="left"/>
      <w:pPr>
        <w:ind w:left="5760" w:hanging="360"/>
      </w:pPr>
    </w:lvl>
    <w:lvl w:ilvl="8" w:tplc="D2BAB7A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1847EF"/>
    <w:multiLevelType w:val="multilevel"/>
    <w:tmpl w:val="5E229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06C26AB"/>
    <w:multiLevelType w:val="hybridMultilevel"/>
    <w:tmpl w:val="2CA63DAE"/>
    <w:lvl w:ilvl="0" w:tplc="BC324FE0">
      <w:start w:val="1"/>
      <w:numFmt w:val="lowerLetter"/>
      <w:lvlText w:val="%1."/>
      <w:lvlJc w:val="left"/>
      <w:pPr>
        <w:ind w:left="720" w:hanging="360"/>
      </w:pPr>
    </w:lvl>
    <w:lvl w:ilvl="1" w:tplc="A74C84F0">
      <w:start w:val="1"/>
      <w:numFmt w:val="lowerLetter"/>
      <w:lvlText w:val="%2."/>
      <w:lvlJc w:val="left"/>
      <w:pPr>
        <w:ind w:left="1440" w:hanging="360"/>
      </w:pPr>
    </w:lvl>
    <w:lvl w:ilvl="2" w:tplc="8B604D34">
      <w:start w:val="1"/>
      <w:numFmt w:val="lowerRoman"/>
      <w:lvlText w:val="%3."/>
      <w:lvlJc w:val="right"/>
      <w:pPr>
        <w:ind w:left="2160" w:hanging="180"/>
      </w:pPr>
    </w:lvl>
    <w:lvl w:ilvl="3" w:tplc="504CFD58">
      <w:start w:val="1"/>
      <w:numFmt w:val="decimal"/>
      <w:lvlText w:val="%4."/>
      <w:lvlJc w:val="left"/>
      <w:pPr>
        <w:ind w:left="2880" w:hanging="360"/>
      </w:pPr>
    </w:lvl>
    <w:lvl w:ilvl="4" w:tplc="BB54F6E2">
      <w:start w:val="1"/>
      <w:numFmt w:val="lowerLetter"/>
      <w:lvlText w:val="%5."/>
      <w:lvlJc w:val="left"/>
      <w:pPr>
        <w:ind w:left="3600" w:hanging="360"/>
      </w:pPr>
    </w:lvl>
    <w:lvl w:ilvl="5" w:tplc="F1C23C9A">
      <w:start w:val="1"/>
      <w:numFmt w:val="lowerRoman"/>
      <w:lvlText w:val="%6."/>
      <w:lvlJc w:val="right"/>
      <w:pPr>
        <w:ind w:left="4320" w:hanging="180"/>
      </w:pPr>
    </w:lvl>
    <w:lvl w:ilvl="6" w:tplc="43B83D84">
      <w:start w:val="1"/>
      <w:numFmt w:val="decimal"/>
      <w:lvlText w:val="%7."/>
      <w:lvlJc w:val="left"/>
      <w:pPr>
        <w:ind w:left="5040" w:hanging="360"/>
      </w:pPr>
    </w:lvl>
    <w:lvl w:ilvl="7" w:tplc="62D0487A">
      <w:start w:val="1"/>
      <w:numFmt w:val="lowerLetter"/>
      <w:lvlText w:val="%8."/>
      <w:lvlJc w:val="left"/>
      <w:pPr>
        <w:ind w:left="5760" w:hanging="360"/>
      </w:pPr>
    </w:lvl>
    <w:lvl w:ilvl="8" w:tplc="CC86BE9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251597"/>
    <w:multiLevelType w:val="hybridMultilevel"/>
    <w:tmpl w:val="C792D012"/>
    <w:lvl w:ilvl="0" w:tplc="BE9C0AC4">
      <w:start w:val="1"/>
      <w:numFmt w:val="lowerLetter"/>
      <w:lvlText w:val="%1."/>
      <w:lvlJc w:val="left"/>
      <w:pPr>
        <w:ind w:left="720" w:hanging="360"/>
      </w:pPr>
    </w:lvl>
    <w:lvl w:ilvl="1" w:tplc="40DA59AE">
      <w:start w:val="1"/>
      <w:numFmt w:val="lowerLetter"/>
      <w:lvlText w:val="%2."/>
      <w:lvlJc w:val="left"/>
      <w:pPr>
        <w:ind w:left="1440" w:hanging="360"/>
      </w:pPr>
    </w:lvl>
    <w:lvl w:ilvl="2" w:tplc="E5827266">
      <w:start w:val="1"/>
      <w:numFmt w:val="lowerRoman"/>
      <w:lvlText w:val="%3."/>
      <w:lvlJc w:val="right"/>
      <w:pPr>
        <w:ind w:left="2160" w:hanging="180"/>
      </w:pPr>
    </w:lvl>
    <w:lvl w:ilvl="3" w:tplc="2C66D314">
      <w:start w:val="1"/>
      <w:numFmt w:val="decimal"/>
      <w:lvlText w:val="%4."/>
      <w:lvlJc w:val="left"/>
      <w:pPr>
        <w:ind w:left="2880" w:hanging="360"/>
      </w:pPr>
    </w:lvl>
    <w:lvl w:ilvl="4" w:tplc="2892AC5C">
      <w:start w:val="1"/>
      <w:numFmt w:val="lowerLetter"/>
      <w:lvlText w:val="%5."/>
      <w:lvlJc w:val="left"/>
      <w:pPr>
        <w:ind w:left="3600" w:hanging="360"/>
      </w:pPr>
    </w:lvl>
    <w:lvl w:ilvl="5" w:tplc="B1C44C70">
      <w:start w:val="1"/>
      <w:numFmt w:val="lowerRoman"/>
      <w:lvlText w:val="%6."/>
      <w:lvlJc w:val="right"/>
      <w:pPr>
        <w:ind w:left="4320" w:hanging="180"/>
      </w:pPr>
    </w:lvl>
    <w:lvl w:ilvl="6" w:tplc="F23A2770">
      <w:start w:val="1"/>
      <w:numFmt w:val="decimal"/>
      <w:lvlText w:val="%7."/>
      <w:lvlJc w:val="left"/>
      <w:pPr>
        <w:ind w:left="5040" w:hanging="360"/>
      </w:pPr>
    </w:lvl>
    <w:lvl w:ilvl="7" w:tplc="567C5918">
      <w:start w:val="1"/>
      <w:numFmt w:val="lowerLetter"/>
      <w:lvlText w:val="%8."/>
      <w:lvlJc w:val="left"/>
      <w:pPr>
        <w:ind w:left="5760" w:hanging="360"/>
      </w:pPr>
    </w:lvl>
    <w:lvl w:ilvl="8" w:tplc="4224B75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C9391D"/>
    <w:multiLevelType w:val="hybridMultilevel"/>
    <w:tmpl w:val="91EC6F1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3CD61C8"/>
    <w:multiLevelType w:val="hybridMultilevel"/>
    <w:tmpl w:val="DDEE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5CC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CE9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02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A74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AE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000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64C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D04128"/>
    <w:multiLevelType w:val="multilevel"/>
    <w:tmpl w:val="A04859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44274E0C"/>
    <w:multiLevelType w:val="multilevel"/>
    <w:tmpl w:val="A072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57D0EC7"/>
    <w:multiLevelType w:val="hybridMultilevel"/>
    <w:tmpl w:val="15FA9AB6"/>
    <w:lvl w:ilvl="0" w:tplc="C3901540">
      <w:start w:val="1"/>
      <w:numFmt w:val="lowerLetter"/>
      <w:lvlText w:val="%1."/>
      <w:lvlJc w:val="left"/>
      <w:pPr>
        <w:ind w:left="720" w:hanging="360"/>
      </w:pPr>
    </w:lvl>
    <w:lvl w:ilvl="1" w:tplc="B9DA5FB4">
      <w:start w:val="1"/>
      <w:numFmt w:val="lowerLetter"/>
      <w:lvlText w:val="%2."/>
      <w:lvlJc w:val="left"/>
      <w:pPr>
        <w:ind w:left="1440" w:hanging="360"/>
      </w:pPr>
    </w:lvl>
    <w:lvl w:ilvl="2" w:tplc="D47410FE">
      <w:start w:val="1"/>
      <w:numFmt w:val="lowerRoman"/>
      <w:lvlText w:val="%3."/>
      <w:lvlJc w:val="right"/>
      <w:pPr>
        <w:ind w:left="2160" w:hanging="180"/>
      </w:pPr>
    </w:lvl>
    <w:lvl w:ilvl="3" w:tplc="30103CB4">
      <w:start w:val="1"/>
      <w:numFmt w:val="decimal"/>
      <w:lvlText w:val="%4."/>
      <w:lvlJc w:val="left"/>
      <w:pPr>
        <w:ind w:left="2880" w:hanging="360"/>
      </w:pPr>
    </w:lvl>
    <w:lvl w:ilvl="4" w:tplc="1D7451D0">
      <w:start w:val="1"/>
      <w:numFmt w:val="lowerLetter"/>
      <w:lvlText w:val="%5."/>
      <w:lvlJc w:val="left"/>
      <w:pPr>
        <w:ind w:left="3600" w:hanging="360"/>
      </w:pPr>
    </w:lvl>
    <w:lvl w:ilvl="5" w:tplc="EAEE6FA4">
      <w:start w:val="1"/>
      <w:numFmt w:val="lowerRoman"/>
      <w:lvlText w:val="%6."/>
      <w:lvlJc w:val="right"/>
      <w:pPr>
        <w:ind w:left="4320" w:hanging="180"/>
      </w:pPr>
    </w:lvl>
    <w:lvl w:ilvl="6" w:tplc="7F7EAD56">
      <w:start w:val="1"/>
      <w:numFmt w:val="decimal"/>
      <w:lvlText w:val="%7."/>
      <w:lvlJc w:val="left"/>
      <w:pPr>
        <w:ind w:left="5040" w:hanging="360"/>
      </w:pPr>
    </w:lvl>
    <w:lvl w:ilvl="7" w:tplc="70DC1E0A">
      <w:start w:val="1"/>
      <w:numFmt w:val="lowerLetter"/>
      <w:lvlText w:val="%8."/>
      <w:lvlJc w:val="left"/>
      <w:pPr>
        <w:ind w:left="5760" w:hanging="360"/>
      </w:pPr>
    </w:lvl>
    <w:lvl w:ilvl="8" w:tplc="A798EE8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CD0FA3"/>
    <w:multiLevelType w:val="hybridMultilevel"/>
    <w:tmpl w:val="36A249CA"/>
    <w:lvl w:ilvl="0" w:tplc="31C854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12A3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9C5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04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8E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486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02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44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58F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E5581C"/>
    <w:multiLevelType w:val="hybridMultilevel"/>
    <w:tmpl w:val="FA423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183AF6"/>
    <w:multiLevelType w:val="multilevel"/>
    <w:tmpl w:val="713C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B2D3100"/>
    <w:multiLevelType w:val="multilevel"/>
    <w:tmpl w:val="1D7A31E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CA1D2A"/>
    <w:multiLevelType w:val="hybridMultilevel"/>
    <w:tmpl w:val="05060AC0"/>
    <w:lvl w:ilvl="0" w:tplc="29949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63672">
      <w:start w:val="1"/>
      <w:numFmt w:val="lowerLetter"/>
      <w:lvlText w:val="%2."/>
      <w:lvlJc w:val="left"/>
      <w:pPr>
        <w:ind w:left="1440" w:hanging="360"/>
      </w:pPr>
    </w:lvl>
    <w:lvl w:ilvl="2" w:tplc="1EDEA9F2">
      <w:start w:val="1"/>
      <w:numFmt w:val="lowerRoman"/>
      <w:lvlText w:val="%3."/>
      <w:lvlJc w:val="right"/>
      <w:pPr>
        <w:ind w:left="2160" w:hanging="180"/>
      </w:pPr>
    </w:lvl>
    <w:lvl w:ilvl="3" w:tplc="53902296">
      <w:start w:val="1"/>
      <w:numFmt w:val="decimal"/>
      <w:lvlText w:val="%4."/>
      <w:lvlJc w:val="left"/>
      <w:pPr>
        <w:ind w:left="2880" w:hanging="360"/>
      </w:pPr>
    </w:lvl>
    <w:lvl w:ilvl="4" w:tplc="1C822D84">
      <w:start w:val="1"/>
      <w:numFmt w:val="lowerLetter"/>
      <w:lvlText w:val="%5."/>
      <w:lvlJc w:val="left"/>
      <w:pPr>
        <w:ind w:left="3600" w:hanging="360"/>
      </w:pPr>
    </w:lvl>
    <w:lvl w:ilvl="5" w:tplc="A1FA8E88">
      <w:start w:val="1"/>
      <w:numFmt w:val="lowerRoman"/>
      <w:lvlText w:val="%6."/>
      <w:lvlJc w:val="right"/>
      <w:pPr>
        <w:ind w:left="4320" w:hanging="180"/>
      </w:pPr>
    </w:lvl>
    <w:lvl w:ilvl="6" w:tplc="61A2F90C">
      <w:start w:val="1"/>
      <w:numFmt w:val="decimal"/>
      <w:lvlText w:val="%7."/>
      <w:lvlJc w:val="left"/>
      <w:pPr>
        <w:ind w:left="5040" w:hanging="360"/>
      </w:pPr>
    </w:lvl>
    <w:lvl w:ilvl="7" w:tplc="FC000E4A">
      <w:start w:val="1"/>
      <w:numFmt w:val="lowerLetter"/>
      <w:lvlText w:val="%8."/>
      <w:lvlJc w:val="left"/>
      <w:pPr>
        <w:ind w:left="5760" w:hanging="360"/>
      </w:pPr>
    </w:lvl>
    <w:lvl w:ilvl="8" w:tplc="8A6A7980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130B5F"/>
    <w:multiLevelType w:val="multilevel"/>
    <w:tmpl w:val="F56006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D3C2D92"/>
    <w:multiLevelType w:val="hybridMultilevel"/>
    <w:tmpl w:val="D002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DF91195"/>
    <w:multiLevelType w:val="hybridMultilevel"/>
    <w:tmpl w:val="5B0E9D46"/>
    <w:lvl w:ilvl="0" w:tplc="0360D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94C7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CEA6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6F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1045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C4B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B077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24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6F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F274AEF"/>
    <w:multiLevelType w:val="hybridMultilevel"/>
    <w:tmpl w:val="F5B48D42"/>
    <w:lvl w:ilvl="0" w:tplc="B61CC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EE2D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B8D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3C3E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CECC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C2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88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AC1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8F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2CB70EC"/>
    <w:multiLevelType w:val="hybridMultilevel"/>
    <w:tmpl w:val="CC463A52"/>
    <w:lvl w:ilvl="0" w:tplc="DCF2B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3E5F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843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EA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C0B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0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B668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0AA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14D9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964635"/>
    <w:multiLevelType w:val="multilevel"/>
    <w:tmpl w:val="58A2B4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D65354"/>
    <w:multiLevelType w:val="hybridMultilevel"/>
    <w:tmpl w:val="0980B14C"/>
    <w:lvl w:ilvl="0" w:tplc="4CDE6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8BF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787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8C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7880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A2E2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4E2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2A10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563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5D1C88"/>
    <w:multiLevelType w:val="hybridMultilevel"/>
    <w:tmpl w:val="6A302F7A"/>
    <w:lvl w:ilvl="0" w:tplc="C6B6C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242E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1048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4C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C0B3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06F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E9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0CB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D808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B555F2"/>
    <w:multiLevelType w:val="hybridMultilevel"/>
    <w:tmpl w:val="E48C9592"/>
    <w:lvl w:ilvl="0" w:tplc="8FAC6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E9C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5C7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80A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8D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EA7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7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B8A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28AB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82005C"/>
    <w:multiLevelType w:val="multilevel"/>
    <w:tmpl w:val="0AB65368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8091095"/>
    <w:multiLevelType w:val="hybridMultilevel"/>
    <w:tmpl w:val="EDDCD9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9E32870"/>
    <w:multiLevelType w:val="hybridMultilevel"/>
    <w:tmpl w:val="FFFFFFFF"/>
    <w:lvl w:ilvl="0" w:tplc="28906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26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E8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8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CC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88C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87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C2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28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2461C5"/>
    <w:multiLevelType w:val="hybridMultilevel"/>
    <w:tmpl w:val="25B27884"/>
    <w:lvl w:ilvl="0" w:tplc="D158C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425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AB2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7EA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187F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F2B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124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4E5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A5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F215DF"/>
    <w:multiLevelType w:val="hybridMultilevel"/>
    <w:tmpl w:val="6F46646C"/>
    <w:lvl w:ilvl="0" w:tplc="29949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A5FB4">
      <w:start w:val="1"/>
      <w:numFmt w:val="lowerLetter"/>
      <w:lvlText w:val="%2."/>
      <w:lvlJc w:val="left"/>
      <w:pPr>
        <w:ind w:left="1440" w:hanging="360"/>
      </w:pPr>
    </w:lvl>
    <w:lvl w:ilvl="2" w:tplc="D47410FE">
      <w:start w:val="1"/>
      <w:numFmt w:val="lowerRoman"/>
      <w:lvlText w:val="%3."/>
      <w:lvlJc w:val="right"/>
      <w:pPr>
        <w:ind w:left="2160" w:hanging="180"/>
      </w:pPr>
    </w:lvl>
    <w:lvl w:ilvl="3" w:tplc="30103CB4">
      <w:start w:val="1"/>
      <w:numFmt w:val="decimal"/>
      <w:lvlText w:val="%4."/>
      <w:lvlJc w:val="left"/>
      <w:pPr>
        <w:ind w:left="2880" w:hanging="360"/>
      </w:pPr>
    </w:lvl>
    <w:lvl w:ilvl="4" w:tplc="1D7451D0">
      <w:start w:val="1"/>
      <w:numFmt w:val="lowerLetter"/>
      <w:lvlText w:val="%5."/>
      <w:lvlJc w:val="left"/>
      <w:pPr>
        <w:ind w:left="3600" w:hanging="360"/>
      </w:pPr>
    </w:lvl>
    <w:lvl w:ilvl="5" w:tplc="EAEE6FA4">
      <w:start w:val="1"/>
      <w:numFmt w:val="lowerRoman"/>
      <w:lvlText w:val="%6."/>
      <w:lvlJc w:val="right"/>
      <w:pPr>
        <w:ind w:left="4320" w:hanging="180"/>
      </w:pPr>
    </w:lvl>
    <w:lvl w:ilvl="6" w:tplc="7F7EAD56">
      <w:start w:val="1"/>
      <w:numFmt w:val="decimal"/>
      <w:lvlText w:val="%7."/>
      <w:lvlJc w:val="left"/>
      <w:pPr>
        <w:ind w:left="5040" w:hanging="360"/>
      </w:pPr>
    </w:lvl>
    <w:lvl w:ilvl="7" w:tplc="70DC1E0A">
      <w:start w:val="1"/>
      <w:numFmt w:val="lowerLetter"/>
      <w:lvlText w:val="%8."/>
      <w:lvlJc w:val="left"/>
      <w:pPr>
        <w:ind w:left="5760" w:hanging="360"/>
      </w:pPr>
    </w:lvl>
    <w:lvl w:ilvl="8" w:tplc="A798EE8A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794DD0"/>
    <w:multiLevelType w:val="hybridMultilevel"/>
    <w:tmpl w:val="EDDCD9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F324B2C"/>
    <w:multiLevelType w:val="hybridMultilevel"/>
    <w:tmpl w:val="21EE2A00"/>
    <w:lvl w:ilvl="0" w:tplc="29949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4D642">
      <w:start w:val="1"/>
      <w:numFmt w:val="lowerLetter"/>
      <w:lvlText w:val="%2."/>
      <w:lvlJc w:val="left"/>
      <w:pPr>
        <w:ind w:left="1440" w:hanging="360"/>
      </w:pPr>
    </w:lvl>
    <w:lvl w:ilvl="2" w:tplc="33361070">
      <w:start w:val="1"/>
      <w:numFmt w:val="lowerRoman"/>
      <w:lvlText w:val="%3."/>
      <w:lvlJc w:val="right"/>
      <w:pPr>
        <w:ind w:left="2160" w:hanging="180"/>
      </w:pPr>
    </w:lvl>
    <w:lvl w:ilvl="3" w:tplc="1E2499B2">
      <w:start w:val="1"/>
      <w:numFmt w:val="decimal"/>
      <w:lvlText w:val="%4."/>
      <w:lvlJc w:val="left"/>
      <w:pPr>
        <w:ind w:left="2880" w:hanging="360"/>
      </w:pPr>
    </w:lvl>
    <w:lvl w:ilvl="4" w:tplc="B172DCF0">
      <w:start w:val="1"/>
      <w:numFmt w:val="lowerLetter"/>
      <w:lvlText w:val="%5."/>
      <w:lvlJc w:val="left"/>
      <w:pPr>
        <w:ind w:left="3600" w:hanging="360"/>
      </w:pPr>
    </w:lvl>
    <w:lvl w:ilvl="5" w:tplc="869EFBDA">
      <w:start w:val="1"/>
      <w:numFmt w:val="lowerRoman"/>
      <w:lvlText w:val="%6."/>
      <w:lvlJc w:val="right"/>
      <w:pPr>
        <w:ind w:left="4320" w:hanging="180"/>
      </w:pPr>
    </w:lvl>
    <w:lvl w:ilvl="6" w:tplc="97E26910">
      <w:start w:val="1"/>
      <w:numFmt w:val="decimal"/>
      <w:lvlText w:val="%7."/>
      <w:lvlJc w:val="left"/>
      <w:pPr>
        <w:ind w:left="5040" w:hanging="360"/>
      </w:pPr>
    </w:lvl>
    <w:lvl w:ilvl="7" w:tplc="02001C1E">
      <w:start w:val="1"/>
      <w:numFmt w:val="lowerLetter"/>
      <w:lvlText w:val="%8."/>
      <w:lvlJc w:val="left"/>
      <w:pPr>
        <w:ind w:left="5760" w:hanging="360"/>
      </w:pPr>
    </w:lvl>
    <w:lvl w:ilvl="8" w:tplc="05E0D3FA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1E1A4B"/>
    <w:multiLevelType w:val="multilevel"/>
    <w:tmpl w:val="E05E3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0F43F36"/>
    <w:multiLevelType w:val="multilevel"/>
    <w:tmpl w:val="0AB65368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2134D48"/>
    <w:multiLevelType w:val="hybridMultilevel"/>
    <w:tmpl w:val="29307904"/>
    <w:lvl w:ilvl="0" w:tplc="3422800C">
      <w:start w:val="1"/>
      <w:numFmt w:val="decimal"/>
      <w:lvlText w:val="%1."/>
      <w:lvlJc w:val="left"/>
      <w:pPr>
        <w:ind w:left="720" w:hanging="360"/>
      </w:pPr>
    </w:lvl>
    <w:lvl w:ilvl="1" w:tplc="C1EACBAA">
      <w:start w:val="1"/>
      <w:numFmt w:val="lowerLetter"/>
      <w:lvlText w:val="%2."/>
      <w:lvlJc w:val="left"/>
      <w:pPr>
        <w:ind w:left="1440" w:hanging="360"/>
      </w:pPr>
    </w:lvl>
    <w:lvl w:ilvl="2" w:tplc="C51C4E04">
      <w:start w:val="1"/>
      <w:numFmt w:val="lowerRoman"/>
      <w:lvlText w:val="%3."/>
      <w:lvlJc w:val="right"/>
      <w:pPr>
        <w:ind w:left="2160" w:hanging="180"/>
      </w:pPr>
    </w:lvl>
    <w:lvl w:ilvl="3" w:tplc="663EB7C6">
      <w:start w:val="1"/>
      <w:numFmt w:val="decimal"/>
      <w:lvlText w:val="%4."/>
      <w:lvlJc w:val="left"/>
      <w:pPr>
        <w:ind w:left="2880" w:hanging="360"/>
      </w:pPr>
    </w:lvl>
    <w:lvl w:ilvl="4" w:tplc="C25CEDD2">
      <w:start w:val="1"/>
      <w:numFmt w:val="lowerLetter"/>
      <w:lvlText w:val="%5."/>
      <w:lvlJc w:val="left"/>
      <w:pPr>
        <w:ind w:left="3600" w:hanging="360"/>
      </w:pPr>
    </w:lvl>
    <w:lvl w:ilvl="5" w:tplc="3794927A">
      <w:start w:val="1"/>
      <w:numFmt w:val="lowerRoman"/>
      <w:lvlText w:val="%6."/>
      <w:lvlJc w:val="right"/>
      <w:pPr>
        <w:ind w:left="4320" w:hanging="180"/>
      </w:pPr>
    </w:lvl>
    <w:lvl w:ilvl="6" w:tplc="FE1AD7B8">
      <w:start w:val="1"/>
      <w:numFmt w:val="decimal"/>
      <w:lvlText w:val="%7."/>
      <w:lvlJc w:val="left"/>
      <w:pPr>
        <w:ind w:left="5040" w:hanging="360"/>
      </w:pPr>
    </w:lvl>
    <w:lvl w:ilvl="7" w:tplc="5044C524">
      <w:start w:val="1"/>
      <w:numFmt w:val="lowerLetter"/>
      <w:lvlText w:val="%8."/>
      <w:lvlJc w:val="left"/>
      <w:pPr>
        <w:ind w:left="5760" w:hanging="360"/>
      </w:pPr>
    </w:lvl>
    <w:lvl w:ilvl="8" w:tplc="ACBC4B0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35B61B5"/>
    <w:multiLevelType w:val="hybridMultilevel"/>
    <w:tmpl w:val="55FAAA6A"/>
    <w:lvl w:ilvl="0" w:tplc="57ACC532">
      <w:start w:val="1"/>
      <w:numFmt w:val="lowerLetter"/>
      <w:lvlText w:val="%1."/>
      <w:lvlJc w:val="left"/>
      <w:pPr>
        <w:ind w:left="720" w:hanging="360"/>
      </w:pPr>
    </w:lvl>
    <w:lvl w:ilvl="1" w:tplc="905A412C">
      <w:start w:val="1"/>
      <w:numFmt w:val="lowerLetter"/>
      <w:lvlText w:val="%2."/>
      <w:lvlJc w:val="left"/>
      <w:pPr>
        <w:ind w:left="1440" w:hanging="360"/>
      </w:pPr>
    </w:lvl>
    <w:lvl w:ilvl="2" w:tplc="94CAA55C">
      <w:start w:val="1"/>
      <w:numFmt w:val="lowerRoman"/>
      <w:lvlText w:val="%3."/>
      <w:lvlJc w:val="right"/>
      <w:pPr>
        <w:ind w:left="2160" w:hanging="180"/>
      </w:pPr>
    </w:lvl>
    <w:lvl w:ilvl="3" w:tplc="69F8B734">
      <w:start w:val="1"/>
      <w:numFmt w:val="decimal"/>
      <w:lvlText w:val="%4."/>
      <w:lvlJc w:val="left"/>
      <w:pPr>
        <w:ind w:left="2880" w:hanging="360"/>
      </w:pPr>
    </w:lvl>
    <w:lvl w:ilvl="4" w:tplc="DD140AF8">
      <w:start w:val="1"/>
      <w:numFmt w:val="lowerLetter"/>
      <w:lvlText w:val="%5."/>
      <w:lvlJc w:val="left"/>
      <w:pPr>
        <w:ind w:left="3600" w:hanging="360"/>
      </w:pPr>
    </w:lvl>
    <w:lvl w:ilvl="5" w:tplc="329C1046">
      <w:start w:val="1"/>
      <w:numFmt w:val="lowerRoman"/>
      <w:lvlText w:val="%6."/>
      <w:lvlJc w:val="right"/>
      <w:pPr>
        <w:ind w:left="4320" w:hanging="180"/>
      </w:pPr>
    </w:lvl>
    <w:lvl w:ilvl="6" w:tplc="B0229ED0">
      <w:start w:val="1"/>
      <w:numFmt w:val="decimal"/>
      <w:lvlText w:val="%7."/>
      <w:lvlJc w:val="left"/>
      <w:pPr>
        <w:ind w:left="5040" w:hanging="360"/>
      </w:pPr>
    </w:lvl>
    <w:lvl w:ilvl="7" w:tplc="26A25866">
      <w:start w:val="1"/>
      <w:numFmt w:val="lowerLetter"/>
      <w:lvlText w:val="%8."/>
      <w:lvlJc w:val="left"/>
      <w:pPr>
        <w:ind w:left="5760" w:hanging="360"/>
      </w:pPr>
    </w:lvl>
    <w:lvl w:ilvl="8" w:tplc="92DEF22E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8C4BDC"/>
    <w:multiLevelType w:val="hybridMultilevel"/>
    <w:tmpl w:val="ED2AFA9C"/>
    <w:lvl w:ilvl="0" w:tplc="FFBA28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8458C4FC">
      <w:start w:val="1"/>
      <w:numFmt w:val="lowerLetter"/>
      <w:lvlText w:val="%2."/>
      <w:lvlJc w:val="left"/>
      <w:pPr>
        <w:ind w:left="1440" w:hanging="360"/>
      </w:pPr>
    </w:lvl>
    <w:lvl w:ilvl="2" w:tplc="692C41F0">
      <w:start w:val="1"/>
      <w:numFmt w:val="lowerRoman"/>
      <w:lvlText w:val="%3."/>
      <w:lvlJc w:val="right"/>
      <w:pPr>
        <w:ind w:left="2160" w:hanging="180"/>
      </w:pPr>
    </w:lvl>
    <w:lvl w:ilvl="3" w:tplc="1F1CF6C2">
      <w:start w:val="1"/>
      <w:numFmt w:val="decimal"/>
      <w:lvlText w:val="%4."/>
      <w:lvlJc w:val="left"/>
      <w:pPr>
        <w:ind w:left="2880" w:hanging="360"/>
      </w:pPr>
    </w:lvl>
    <w:lvl w:ilvl="4" w:tplc="FF74B1E6">
      <w:start w:val="1"/>
      <w:numFmt w:val="lowerLetter"/>
      <w:lvlText w:val="%5."/>
      <w:lvlJc w:val="left"/>
      <w:pPr>
        <w:ind w:left="3600" w:hanging="360"/>
      </w:pPr>
    </w:lvl>
    <w:lvl w:ilvl="5" w:tplc="529A717A">
      <w:start w:val="1"/>
      <w:numFmt w:val="lowerRoman"/>
      <w:lvlText w:val="%6."/>
      <w:lvlJc w:val="right"/>
      <w:pPr>
        <w:ind w:left="4320" w:hanging="180"/>
      </w:pPr>
    </w:lvl>
    <w:lvl w:ilvl="6" w:tplc="B0620D94">
      <w:start w:val="1"/>
      <w:numFmt w:val="decimal"/>
      <w:lvlText w:val="%7."/>
      <w:lvlJc w:val="left"/>
      <w:pPr>
        <w:ind w:left="5040" w:hanging="360"/>
      </w:pPr>
    </w:lvl>
    <w:lvl w:ilvl="7" w:tplc="639A6D66">
      <w:start w:val="1"/>
      <w:numFmt w:val="lowerLetter"/>
      <w:lvlText w:val="%8."/>
      <w:lvlJc w:val="left"/>
      <w:pPr>
        <w:ind w:left="5760" w:hanging="360"/>
      </w:pPr>
    </w:lvl>
    <w:lvl w:ilvl="8" w:tplc="3AF2D72C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590089"/>
    <w:multiLevelType w:val="multilevel"/>
    <w:tmpl w:val="74066C30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auto"/>
        <w:sz w:val="24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eastAsiaTheme="minorHAnsi" w:cstheme="minorBidi"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HAnsi" w:cstheme="minorBidi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HAnsi" w:cstheme="minorBidi" w:hint="default"/>
        <w:color w:val="auto"/>
        <w:sz w:val="24"/>
      </w:rPr>
    </w:lvl>
  </w:abstractNum>
  <w:abstractNum w:abstractNumId="70" w15:restartNumberingAfterBreak="0">
    <w:nsid w:val="64A143A1"/>
    <w:multiLevelType w:val="multilevel"/>
    <w:tmpl w:val="90E2DA5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5971164"/>
    <w:multiLevelType w:val="hybridMultilevel"/>
    <w:tmpl w:val="AFAE1152"/>
    <w:lvl w:ilvl="0" w:tplc="F0E8AD24">
      <w:start w:val="1"/>
      <w:numFmt w:val="lowerLetter"/>
      <w:lvlText w:val="%1."/>
      <w:lvlJc w:val="left"/>
      <w:pPr>
        <w:ind w:left="720" w:hanging="360"/>
      </w:pPr>
    </w:lvl>
    <w:lvl w:ilvl="1" w:tplc="D674D642">
      <w:start w:val="1"/>
      <w:numFmt w:val="lowerLetter"/>
      <w:lvlText w:val="%2."/>
      <w:lvlJc w:val="left"/>
      <w:pPr>
        <w:ind w:left="1440" w:hanging="360"/>
      </w:pPr>
    </w:lvl>
    <w:lvl w:ilvl="2" w:tplc="33361070">
      <w:start w:val="1"/>
      <w:numFmt w:val="lowerRoman"/>
      <w:lvlText w:val="%3."/>
      <w:lvlJc w:val="right"/>
      <w:pPr>
        <w:ind w:left="2160" w:hanging="180"/>
      </w:pPr>
    </w:lvl>
    <w:lvl w:ilvl="3" w:tplc="1E2499B2">
      <w:start w:val="1"/>
      <w:numFmt w:val="decimal"/>
      <w:lvlText w:val="%4."/>
      <w:lvlJc w:val="left"/>
      <w:pPr>
        <w:ind w:left="2880" w:hanging="360"/>
      </w:pPr>
    </w:lvl>
    <w:lvl w:ilvl="4" w:tplc="B172DCF0">
      <w:start w:val="1"/>
      <w:numFmt w:val="lowerLetter"/>
      <w:lvlText w:val="%5."/>
      <w:lvlJc w:val="left"/>
      <w:pPr>
        <w:ind w:left="3600" w:hanging="360"/>
      </w:pPr>
    </w:lvl>
    <w:lvl w:ilvl="5" w:tplc="869EFBDA">
      <w:start w:val="1"/>
      <w:numFmt w:val="lowerRoman"/>
      <w:lvlText w:val="%6."/>
      <w:lvlJc w:val="right"/>
      <w:pPr>
        <w:ind w:left="4320" w:hanging="180"/>
      </w:pPr>
    </w:lvl>
    <w:lvl w:ilvl="6" w:tplc="97E26910">
      <w:start w:val="1"/>
      <w:numFmt w:val="decimal"/>
      <w:lvlText w:val="%7."/>
      <w:lvlJc w:val="left"/>
      <w:pPr>
        <w:ind w:left="5040" w:hanging="360"/>
      </w:pPr>
    </w:lvl>
    <w:lvl w:ilvl="7" w:tplc="02001C1E">
      <w:start w:val="1"/>
      <w:numFmt w:val="lowerLetter"/>
      <w:lvlText w:val="%8."/>
      <w:lvlJc w:val="left"/>
      <w:pPr>
        <w:ind w:left="5760" w:hanging="360"/>
      </w:pPr>
    </w:lvl>
    <w:lvl w:ilvl="8" w:tplc="05E0D3FA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126382"/>
    <w:multiLevelType w:val="hybridMultilevel"/>
    <w:tmpl w:val="EDDCD9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79226A5"/>
    <w:multiLevelType w:val="hybridMultilevel"/>
    <w:tmpl w:val="A7B66816"/>
    <w:lvl w:ilvl="0" w:tplc="A47A4D26">
      <w:start w:val="1"/>
      <w:numFmt w:val="lowerLetter"/>
      <w:lvlText w:val="%1."/>
      <w:lvlJc w:val="left"/>
      <w:pPr>
        <w:ind w:left="720" w:hanging="360"/>
      </w:pPr>
    </w:lvl>
    <w:lvl w:ilvl="1" w:tplc="076ABBC0">
      <w:start w:val="1"/>
      <w:numFmt w:val="lowerLetter"/>
      <w:lvlText w:val="%2."/>
      <w:lvlJc w:val="left"/>
      <w:pPr>
        <w:ind w:left="1440" w:hanging="360"/>
      </w:pPr>
    </w:lvl>
    <w:lvl w:ilvl="2" w:tplc="68923250">
      <w:start w:val="1"/>
      <w:numFmt w:val="lowerRoman"/>
      <w:lvlText w:val="%3."/>
      <w:lvlJc w:val="right"/>
      <w:pPr>
        <w:ind w:left="2160" w:hanging="180"/>
      </w:pPr>
    </w:lvl>
    <w:lvl w:ilvl="3" w:tplc="98A2EAF2">
      <w:start w:val="1"/>
      <w:numFmt w:val="decimal"/>
      <w:lvlText w:val="%4."/>
      <w:lvlJc w:val="left"/>
      <w:pPr>
        <w:ind w:left="2880" w:hanging="360"/>
      </w:pPr>
    </w:lvl>
    <w:lvl w:ilvl="4" w:tplc="F86E43B0">
      <w:start w:val="1"/>
      <w:numFmt w:val="lowerLetter"/>
      <w:lvlText w:val="%5."/>
      <w:lvlJc w:val="left"/>
      <w:pPr>
        <w:ind w:left="3600" w:hanging="360"/>
      </w:pPr>
    </w:lvl>
    <w:lvl w:ilvl="5" w:tplc="1F08F460">
      <w:start w:val="1"/>
      <w:numFmt w:val="lowerRoman"/>
      <w:lvlText w:val="%6."/>
      <w:lvlJc w:val="right"/>
      <w:pPr>
        <w:ind w:left="4320" w:hanging="180"/>
      </w:pPr>
    </w:lvl>
    <w:lvl w:ilvl="6" w:tplc="B7048B98">
      <w:start w:val="1"/>
      <w:numFmt w:val="decimal"/>
      <w:lvlText w:val="%7."/>
      <w:lvlJc w:val="left"/>
      <w:pPr>
        <w:ind w:left="5040" w:hanging="360"/>
      </w:pPr>
    </w:lvl>
    <w:lvl w:ilvl="7" w:tplc="E5F6D07E">
      <w:start w:val="1"/>
      <w:numFmt w:val="lowerLetter"/>
      <w:lvlText w:val="%8."/>
      <w:lvlJc w:val="left"/>
      <w:pPr>
        <w:ind w:left="5760" w:hanging="360"/>
      </w:pPr>
    </w:lvl>
    <w:lvl w:ilvl="8" w:tplc="28B2B3BC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991264"/>
    <w:multiLevelType w:val="hybridMultilevel"/>
    <w:tmpl w:val="32C054A4"/>
    <w:lvl w:ilvl="0" w:tplc="04150001">
      <w:start w:val="1"/>
      <w:numFmt w:val="bullet"/>
      <w:lvlText w:val=""/>
      <w:lvlJc w:val="left"/>
      <w:pPr>
        <w:ind w:left="10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75" w15:restartNumberingAfterBreak="0">
    <w:nsid w:val="6F8C2ABF"/>
    <w:multiLevelType w:val="hybridMultilevel"/>
    <w:tmpl w:val="45FEB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F13D4E"/>
    <w:multiLevelType w:val="multilevel"/>
    <w:tmpl w:val="3EBAC83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7" w15:restartNumberingAfterBreak="0">
    <w:nsid w:val="70374913"/>
    <w:multiLevelType w:val="hybridMultilevel"/>
    <w:tmpl w:val="297CC6C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70FF32E1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7625AF"/>
    <w:multiLevelType w:val="multilevel"/>
    <w:tmpl w:val="D77648D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1" w15:restartNumberingAfterBreak="0">
    <w:nsid w:val="75017BAD"/>
    <w:multiLevelType w:val="hybridMultilevel"/>
    <w:tmpl w:val="FFFFFFFF"/>
    <w:lvl w:ilvl="0" w:tplc="F6AA8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89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509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C57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C8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08A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EA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00C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8B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59645C7"/>
    <w:multiLevelType w:val="hybridMultilevel"/>
    <w:tmpl w:val="5D74AA30"/>
    <w:lvl w:ilvl="0" w:tplc="9FFAA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C15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5E4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1210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0679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541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0A5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23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5E01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420243"/>
    <w:multiLevelType w:val="multilevel"/>
    <w:tmpl w:val="DEF4E92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7C51CE8"/>
    <w:multiLevelType w:val="hybridMultilevel"/>
    <w:tmpl w:val="3AB0F60E"/>
    <w:lvl w:ilvl="0" w:tplc="106AF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E2DA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56D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860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0AC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D63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49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CAF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409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8AA6135"/>
    <w:multiLevelType w:val="multilevel"/>
    <w:tmpl w:val="D8D6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78D00E60"/>
    <w:multiLevelType w:val="multilevel"/>
    <w:tmpl w:val="4E24289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3B6E8C"/>
    <w:multiLevelType w:val="multilevel"/>
    <w:tmpl w:val="9320C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DD50A8"/>
    <w:multiLevelType w:val="multilevel"/>
    <w:tmpl w:val="0A48A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7F496983"/>
    <w:multiLevelType w:val="multilevel"/>
    <w:tmpl w:val="2C726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F583A6E"/>
    <w:multiLevelType w:val="multilevel"/>
    <w:tmpl w:val="B9929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F89733D"/>
    <w:multiLevelType w:val="multilevel"/>
    <w:tmpl w:val="64A22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0"/>
  </w:num>
  <w:num w:numId="3">
    <w:abstractNumId w:val="54"/>
  </w:num>
  <w:num w:numId="4">
    <w:abstractNumId w:val="81"/>
  </w:num>
  <w:num w:numId="5">
    <w:abstractNumId w:val="68"/>
  </w:num>
  <w:num w:numId="6">
    <w:abstractNumId w:val="59"/>
  </w:num>
  <w:num w:numId="7">
    <w:abstractNumId w:val="2"/>
  </w:num>
  <w:num w:numId="8">
    <w:abstractNumId w:val="76"/>
  </w:num>
  <w:num w:numId="9">
    <w:abstractNumId w:val="28"/>
  </w:num>
  <w:num w:numId="10">
    <w:abstractNumId w:val="3"/>
  </w:num>
  <w:num w:numId="11">
    <w:abstractNumId w:val="57"/>
  </w:num>
  <w:num w:numId="12">
    <w:abstractNumId w:val="7"/>
  </w:num>
  <w:num w:numId="13">
    <w:abstractNumId w:val="79"/>
  </w:num>
  <w:num w:numId="14">
    <w:abstractNumId w:val="23"/>
  </w:num>
  <w:num w:numId="15">
    <w:abstractNumId w:val="19"/>
  </w:num>
  <w:num w:numId="16">
    <w:abstractNumId w:val="38"/>
  </w:num>
  <w:num w:numId="17">
    <w:abstractNumId w:val="43"/>
  </w:num>
  <w:num w:numId="18">
    <w:abstractNumId w:val="66"/>
  </w:num>
  <w:num w:numId="19">
    <w:abstractNumId w:val="20"/>
  </w:num>
  <w:num w:numId="20">
    <w:abstractNumId w:val="65"/>
  </w:num>
  <w:num w:numId="21">
    <w:abstractNumId w:val="80"/>
  </w:num>
  <w:num w:numId="22">
    <w:abstractNumId w:val="25"/>
  </w:num>
  <w:num w:numId="23">
    <w:abstractNumId w:val="40"/>
  </w:num>
  <w:num w:numId="24">
    <w:abstractNumId w:val="17"/>
  </w:num>
  <w:num w:numId="25">
    <w:abstractNumId w:val="88"/>
  </w:num>
  <w:num w:numId="26">
    <w:abstractNumId w:val="64"/>
  </w:num>
  <w:num w:numId="27">
    <w:abstractNumId w:val="77"/>
  </w:num>
  <w:num w:numId="28">
    <w:abstractNumId w:val="87"/>
  </w:num>
  <w:num w:numId="29">
    <w:abstractNumId w:val="90"/>
  </w:num>
  <w:num w:numId="30">
    <w:abstractNumId w:val="89"/>
  </w:num>
  <w:num w:numId="31">
    <w:abstractNumId w:val="75"/>
  </w:num>
  <w:num w:numId="32">
    <w:abstractNumId w:val="30"/>
  </w:num>
  <w:num w:numId="33">
    <w:abstractNumId w:val="41"/>
  </w:num>
  <w:num w:numId="34">
    <w:abstractNumId w:val="35"/>
  </w:num>
  <w:num w:numId="35">
    <w:abstractNumId w:val="9"/>
  </w:num>
  <w:num w:numId="36">
    <w:abstractNumId w:val="69"/>
  </w:num>
  <w:num w:numId="37">
    <w:abstractNumId w:val="78"/>
  </w:num>
  <w:num w:numId="38">
    <w:abstractNumId w:val="62"/>
  </w:num>
  <w:num w:numId="39">
    <w:abstractNumId w:val="58"/>
  </w:num>
  <w:num w:numId="40">
    <w:abstractNumId w:val="33"/>
  </w:num>
  <w:num w:numId="41">
    <w:abstractNumId w:val="4"/>
  </w:num>
  <w:num w:numId="42">
    <w:abstractNumId w:val="21"/>
  </w:num>
  <w:num w:numId="43">
    <w:abstractNumId w:val="50"/>
  </w:num>
  <w:num w:numId="44">
    <w:abstractNumId w:val="51"/>
  </w:num>
  <w:num w:numId="45">
    <w:abstractNumId w:val="84"/>
  </w:num>
  <w:num w:numId="46">
    <w:abstractNumId w:val="53"/>
  </w:num>
  <w:num w:numId="47">
    <w:abstractNumId w:val="46"/>
  </w:num>
  <w:num w:numId="48">
    <w:abstractNumId w:val="70"/>
  </w:num>
  <w:num w:numId="49">
    <w:abstractNumId w:val="15"/>
  </w:num>
  <w:num w:numId="50">
    <w:abstractNumId w:val="83"/>
  </w:num>
  <w:num w:numId="51">
    <w:abstractNumId w:val="5"/>
  </w:num>
  <w:num w:numId="52">
    <w:abstractNumId w:val="12"/>
  </w:num>
  <w:num w:numId="53">
    <w:abstractNumId w:val="8"/>
  </w:num>
  <w:num w:numId="54">
    <w:abstractNumId w:val="48"/>
  </w:num>
  <w:num w:numId="55">
    <w:abstractNumId w:val="86"/>
  </w:num>
  <w:num w:numId="56">
    <w:abstractNumId w:val="31"/>
  </w:num>
  <w:num w:numId="57">
    <w:abstractNumId w:val="27"/>
  </w:num>
  <w:num w:numId="58">
    <w:abstractNumId w:val="14"/>
  </w:num>
  <w:num w:numId="59">
    <w:abstractNumId w:val="91"/>
  </w:num>
  <w:num w:numId="60">
    <w:abstractNumId w:val="34"/>
  </w:num>
  <w:num w:numId="61">
    <w:abstractNumId w:val="73"/>
  </w:num>
  <w:num w:numId="62">
    <w:abstractNumId w:val="52"/>
  </w:num>
  <w:num w:numId="63">
    <w:abstractNumId w:val="82"/>
  </w:num>
  <w:num w:numId="64">
    <w:abstractNumId w:val="37"/>
  </w:num>
  <w:num w:numId="65">
    <w:abstractNumId w:val="11"/>
  </w:num>
  <w:num w:numId="66">
    <w:abstractNumId w:val="39"/>
  </w:num>
  <w:num w:numId="67">
    <w:abstractNumId w:val="55"/>
  </w:num>
  <w:num w:numId="68">
    <w:abstractNumId w:val="22"/>
  </w:num>
  <w:num w:numId="69">
    <w:abstractNumId w:val="56"/>
  </w:num>
  <w:num w:numId="70">
    <w:abstractNumId w:val="36"/>
  </w:num>
  <w:num w:numId="71">
    <w:abstractNumId w:val="24"/>
  </w:num>
  <w:num w:numId="72">
    <w:abstractNumId w:val="18"/>
  </w:num>
  <w:num w:numId="73">
    <w:abstractNumId w:val="42"/>
  </w:num>
  <w:num w:numId="74">
    <w:abstractNumId w:val="71"/>
  </w:num>
  <w:num w:numId="75">
    <w:abstractNumId w:val="67"/>
  </w:num>
  <w:num w:numId="76">
    <w:abstractNumId w:val="74"/>
  </w:num>
  <w:num w:numId="77">
    <w:abstractNumId w:val="44"/>
  </w:num>
  <w:num w:numId="78">
    <w:abstractNumId w:val="16"/>
  </w:num>
  <w:num w:numId="79">
    <w:abstractNumId w:val="29"/>
  </w:num>
  <w:num w:numId="80">
    <w:abstractNumId w:val="13"/>
  </w:num>
  <w:num w:numId="81">
    <w:abstractNumId w:val="45"/>
  </w:num>
  <w:num w:numId="82">
    <w:abstractNumId w:val="26"/>
  </w:num>
  <w:num w:numId="83">
    <w:abstractNumId w:val="47"/>
  </w:num>
  <w:num w:numId="84">
    <w:abstractNumId w:val="63"/>
  </w:num>
  <w:num w:numId="85">
    <w:abstractNumId w:val="1"/>
  </w:num>
  <w:num w:numId="86">
    <w:abstractNumId w:val="61"/>
  </w:num>
  <w:num w:numId="87">
    <w:abstractNumId w:val="85"/>
  </w:num>
  <w:num w:numId="88">
    <w:abstractNumId w:val="6"/>
  </w:num>
  <w:num w:numId="89">
    <w:abstractNumId w:val="49"/>
  </w:num>
  <w:num w:numId="90">
    <w:abstractNumId w:val="0"/>
  </w:num>
  <w:num w:numId="91">
    <w:abstractNumId w:val="72"/>
  </w:num>
  <w:num w:numId="92">
    <w:abstractNumId w:val="3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67A6"/>
    <w:rsid w:val="00011182"/>
    <w:rsid w:val="00011D05"/>
    <w:rsid w:val="00012597"/>
    <w:rsid w:val="000136A8"/>
    <w:rsid w:val="0001394D"/>
    <w:rsid w:val="00013FCD"/>
    <w:rsid w:val="00015D79"/>
    <w:rsid w:val="00016B9C"/>
    <w:rsid w:val="00016C03"/>
    <w:rsid w:val="00017215"/>
    <w:rsid w:val="000173C7"/>
    <w:rsid w:val="000176E1"/>
    <w:rsid w:val="0001782E"/>
    <w:rsid w:val="00017B2A"/>
    <w:rsid w:val="000201D9"/>
    <w:rsid w:val="000213C3"/>
    <w:rsid w:val="000219E2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2A4C"/>
    <w:rsid w:val="000349F4"/>
    <w:rsid w:val="00034BAC"/>
    <w:rsid w:val="00034F41"/>
    <w:rsid w:val="000365EB"/>
    <w:rsid w:val="00036714"/>
    <w:rsid w:val="00040823"/>
    <w:rsid w:val="00042616"/>
    <w:rsid w:val="00043252"/>
    <w:rsid w:val="000444AB"/>
    <w:rsid w:val="0004549D"/>
    <w:rsid w:val="000455BE"/>
    <w:rsid w:val="00045A0D"/>
    <w:rsid w:val="00045E61"/>
    <w:rsid w:val="00046435"/>
    <w:rsid w:val="0004716E"/>
    <w:rsid w:val="0004752C"/>
    <w:rsid w:val="0005076B"/>
    <w:rsid w:val="00050891"/>
    <w:rsid w:val="000514FC"/>
    <w:rsid w:val="00051B4C"/>
    <w:rsid w:val="00052C26"/>
    <w:rsid w:val="00053126"/>
    <w:rsid w:val="000553C5"/>
    <w:rsid w:val="00056C0D"/>
    <w:rsid w:val="00056F02"/>
    <w:rsid w:val="00057044"/>
    <w:rsid w:val="0005792C"/>
    <w:rsid w:val="00060018"/>
    <w:rsid w:val="000601F2"/>
    <w:rsid w:val="000604C1"/>
    <w:rsid w:val="000607BB"/>
    <w:rsid w:val="00060D45"/>
    <w:rsid w:val="00061077"/>
    <w:rsid w:val="00061532"/>
    <w:rsid w:val="00062FDE"/>
    <w:rsid w:val="000637F3"/>
    <w:rsid w:val="00063B7C"/>
    <w:rsid w:val="00063C33"/>
    <w:rsid w:val="00063CE9"/>
    <w:rsid w:val="00064B98"/>
    <w:rsid w:val="000652D3"/>
    <w:rsid w:val="000657C9"/>
    <w:rsid w:val="00066220"/>
    <w:rsid w:val="00066EBC"/>
    <w:rsid w:val="00067387"/>
    <w:rsid w:val="0006783F"/>
    <w:rsid w:val="000702D5"/>
    <w:rsid w:val="00070C2B"/>
    <w:rsid w:val="00070CC4"/>
    <w:rsid w:val="00070D40"/>
    <w:rsid w:val="000715D2"/>
    <w:rsid w:val="00071929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AD1"/>
    <w:rsid w:val="00081EC0"/>
    <w:rsid w:val="0008369B"/>
    <w:rsid w:val="000838B7"/>
    <w:rsid w:val="00083CEC"/>
    <w:rsid w:val="00083DB8"/>
    <w:rsid w:val="0008429B"/>
    <w:rsid w:val="0008432C"/>
    <w:rsid w:val="00085BB2"/>
    <w:rsid w:val="00086730"/>
    <w:rsid w:val="00086BBE"/>
    <w:rsid w:val="00087943"/>
    <w:rsid w:val="0009083D"/>
    <w:rsid w:val="00090D58"/>
    <w:rsid w:val="00091A35"/>
    <w:rsid w:val="00092916"/>
    <w:rsid w:val="00094472"/>
    <w:rsid w:val="00094DE3"/>
    <w:rsid w:val="00096C91"/>
    <w:rsid w:val="0009783F"/>
    <w:rsid w:val="000979C7"/>
    <w:rsid w:val="00097CD6"/>
    <w:rsid w:val="000A0BCE"/>
    <w:rsid w:val="000A1859"/>
    <w:rsid w:val="000A1C2F"/>
    <w:rsid w:val="000A1C6B"/>
    <w:rsid w:val="000A1DB3"/>
    <w:rsid w:val="000A28EB"/>
    <w:rsid w:val="000A3089"/>
    <w:rsid w:val="000A31C8"/>
    <w:rsid w:val="000A43CC"/>
    <w:rsid w:val="000A4BDB"/>
    <w:rsid w:val="000A4D14"/>
    <w:rsid w:val="000A4DB9"/>
    <w:rsid w:val="000A65D0"/>
    <w:rsid w:val="000A7062"/>
    <w:rsid w:val="000A7D1F"/>
    <w:rsid w:val="000B0632"/>
    <w:rsid w:val="000B0A80"/>
    <w:rsid w:val="000B1653"/>
    <w:rsid w:val="000B289D"/>
    <w:rsid w:val="000B29C5"/>
    <w:rsid w:val="000B2C88"/>
    <w:rsid w:val="000B313A"/>
    <w:rsid w:val="000B43A2"/>
    <w:rsid w:val="000B46E9"/>
    <w:rsid w:val="000B53A4"/>
    <w:rsid w:val="000B6493"/>
    <w:rsid w:val="000B64EC"/>
    <w:rsid w:val="000B67C0"/>
    <w:rsid w:val="000B74B3"/>
    <w:rsid w:val="000B7926"/>
    <w:rsid w:val="000B7E21"/>
    <w:rsid w:val="000C04CB"/>
    <w:rsid w:val="000C1621"/>
    <w:rsid w:val="000C2195"/>
    <w:rsid w:val="000C2EA4"/>
    <w:rsid w:val="000C3402"/>
    <w:rsid w:val="000C4683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0E"/>
    <w:rsid w:val="000D46CA"/>
    <w:rsid w:val="000D46EF"/>
    <w:rsid w:val="000D569B"/>
    <w:rsid w:val="000D5C8D"/>
    <w:rsid w:val="000D6066"/>
    <w:rsid w:val="000D6B58"/>
    <w:rsid w:val="000D792C"/>
    <w:rsid w:val="000D7EFD"/>
    <w:rsid w:val="000E006D"/>
    <w:rsid w:val="000E18B4"/>
    <w:rsid w:val="000E23DE"/>
    <w:rsid w:val="000E2F23"/>
    <w:rsid w:val="000E3429"/>
    <w:rsid w:val="000E3973"/>
    <w:rsid w:val="000E39FD"/>
    <w:rsid w:val="000E61EA"/>
    <w:rsid w:val="000E63C1"/>
    <w:rsid w:val="000E6686"/>
    <w:rsid w:val="000E6757"/>
    <w:rsid w:val="000F03EA"/>
    <w:rsid w:val="000F0664"/>
    <w:rsid w:val="000F0815"/>
    <w:rsid w:val="000F0C9F"/>
    <w:rsid w:val="000F0DE7"/>
    <w:rsid w:val="000F129E"/>
    <w:rsid w:val="000F15FA"/>
    <w:rsid w:val="000F2950"/>
    <w:rsid w:val="000F2CB6"/>
    <w:rsid w:val="000F3064"/>
    <w:rsid w:val="000F4404"/>
    <w:rsid w:val="000F6597"/>
    <w:rsid w:val="000F6AFB"/>
    <w:rsid w:val="000F6CDF"/>
    <w:rsid w:val="000F6FF6"/>
    <w:rsid w:val="000F73AB"/>
    <w:rsid w:val="000F7D5F"/>
    <w:rsid w:val="001005E6"/>
    <w:rsid w:val="00100F5A"/>
    <w:rsid w:val="0010199B"/>
    <w:rsid w:val="00101AF0"/>
    <w:rsid w:val="00102373"/>
    <w:rsid w:val="00103C45"/>
    <w:rsid w:val="00104985"/>
    <w:rsid w:val="00104F0B"/>
    <w:rsid w:val="00105491"/>
    <w:rsid w:val="00105D29"/>
    <w:rsid w:val="00106484"/>
    <w:rsid w:val="001064EF"/>
    <w:rsid w:val="001069CC"/>
    <w:rsid w:val="00106CE8"/>
    <w:rsid w:val="00106EBF"/>
    <w:rsid w:val="001073F6"/>
    <w:rsid w:val="0010799A"/>
    <w:rsid w:val="00107FAF"/>
    <w:rsid w:val="001101AE"/>
    <w:rsid w:val="00110436"/>
    <w:rsid w:val="001104CB"/>
    <w:rsid w:val="00110515"/>
    <w:rsid w:val="00111981"/>
    <w:rsid w:val="00111B00"/>
    <w:rsid w:val="00111B7D"/>
    <w:rsid w:val="001136C9"/>
    <w:rsid w:val="00113959"/>
    <w:rsid w:val="00114116"/>
    <w:rsid w:val="001142C2"/>
    <w:rsid w:val="00114E8A"/>
    <w:rsid w:val="00115727"/>
    <w:rsid w:val="00115E00"/>
    <w:rsid w:val="0011615B"/>
    <w:rsid w:val="00116C6E"/>
    <w:rsid w:val="001176E3"/>
    <w:rsid w:val="00117A57"/>
    <w:rsid w:val="001205CC"/>
    <w:rsid w:val="00120A1B"/>
    <w:rsid w:val="00121426"/>
    <w:rsid w:val="001227E3"/>
    <w:rsid w:val="001236D8"/>
    <w:rsid w:val="0012389E"/>
    <w:rsid w:val="001254CA"/>
    <w:rsid w:val="00125818"/>
    <w:rsid w:val="001267E6"/>
    <w:rsid w:val="001279BC"/>
    <w:rsid w:val="00127BE1"/>
    <w:rsid w:val="00127CCF"/>
    <w:rsid w:val="001301F4"/>
    <w:rsid w:val="001306E8"/>
    <w:rsid w:val="00130E2E"/>
    <w:rsid w:val="0013131F"/>
    <w:rsid w:val="00131CF4"/>
    <w:rsid w:val="00132077"/>
    <w:rsid w:val="0013350C"/>
    <w:rsid w:val="00133596"/>
    <w:rsid w:val="00133B38"/>
    <w:rsid w:val="00133DED"/>
    <w:rsid w:val="00133E16"/>
    <w:rsid w:val="00134021"/>
    <w:rsid w:val="001348DA"/>
    <w:rsid w:val="00135A13"/>
    <w:rsid w:val="00135A57"/>
    <w:rsid w:val="00135B90"/>
    <w:rsid w:val="00136344"/>
    <w:rsid w:val="00136998"/>
    <w:rsid w:val="00141263"/>
    <w:rsid w:val="001419C3"/>
    <w:rsid w:val="00141CD8"/>
    <w:rsid w:val="001425FD"/>
    <w:rsid w:val="00143012"/>
    <w:rsid w:val="0014334C"/>
    <w:rsid w:val="001435CE"/>
    <w:rsid w:val="00143EB9"/>
    <w:rsid w:val="0014413C"/>
    <w:rsid w:val="00144D59"/>
    <w:rsid w:val="00144F19"/>
    <w:rsid w:val="00146BB7"/>
    <w:rsid w:val="0014705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B47"/>
    <w:rsid w:val="00156D37"/>
    <w:rsid w:val="0015770A"/>
    <w:rsid w:val="001577DE"/>
    <w:rsid w:val="00157E17"/>
    <w:rsid w:val="001603AA"/>
    <w:rsid w:val="00160CB8"/>
    <w:rsid w:val="0016205C"/>
    <w:rsid w:val="00162735"/>
    <w:rsid w:val="00163DAA"/>
    <w:rsid w:val="00163F0E"/>
    <w:rsid w:val="001643C4"/>
    <w:rsid w:val="0016446F"/>
    <w:rsid w:val="00165ADD"/>
    <w:rsid w:val="00166BED"/>
    <w:rsid w:val="00166EEA"/>
    <w:rsid w:val="00167078"/>
    <w:rsid w:val="00167AEA"/>
    <w:rsid w:val="0017034E"/>
    <w:rsid w:val="001704DB"/>
    <w:rsid w:val="00170A6B"/>
    <w:rsid w:val="00170B51"/>
    <w:rsid w:val="00172C77"/>
    <w:rsid w:val="00172F22"/>
    <w:rsid w:val="00173A05"/>
    <w:rsid w:val="00173CD9"/>
    <w:rsid w:val="0017415E"/>
    <w:rsid w:val="001743E5"/>
    <w:rsid w:val="001746FE"/>
    <w:rsid w:val="001753FC"/>
    <w:rsid w:val="001763CF"/>
    <w:rsid w:val="0017641C"/>
    <w:rsid w:val="001768F3"/>
    <w:rsid w:val="00176B5A"/>
    <w:rsid w:val="00176B80"/>
    <w:rsid w:val="00176FC2"/>
    <w:rsid w:val="00176FE6"/>
    <w:rsid w:val="001772A5"/>
    <w:rsid w:val="0018024F"/>
    <w:rsid w:val="00180C90"/>
    <w:rsid w:val="00181586"/>
    <w:rsid w:val="00181753"/>
    <w:rsid w:val="0018297C"/>
    <w:rsid w:val="00184432"/>
    <w:rsid w:val="00185BEF"/>
    <w:rsid w:val="00185F49"/>
    <w:rsid w:val="00186AA2"/>
    <w:rsid w:val="00186AA9"/>
    <w:rsid w:val="0018776A"/>
    <w:rsid w:val="0019043F"/>
    <w:rsid w:val="00191D71"/>
    <w:rsid w:val="00192EDC"/>
    <w:rsid w:val="00194D16"/>
    <w:rsid w:val="00194E1E"/>
    <w:rsid w:val="0019626B"/>
    <w:rsid w:val="001963E0"/>
    <w:rsid w:val="001A03F2"/>
    <w:rsid w:val="001A0779"/>
    <w:rsid w:val="001A0872"/>
    <w:rsid w:val="001A0DE1"/>
    <w:rsid w:val="001A0E77"/>
    <w:rsid w:val="001A10B5"/>
    <w:rsid w:val="001A1435"/>
    <w:rsid w:val="001A518D"/>
    <w:rsid w:val="001A56F6"/>
    <w:rsid w:val="001A5702"/>
    <w:rsid w:val="001A5750"/>
    <w:rsid w:val="001A5C9F"/>
    <w:rsid w:val="001A6B36"/>
    <w:rsid w:val="001A7A2C"/>
    <w:rsid w:val="001B005D"/>
    <w:rsid w:val="001B0293"/>
    <w:rsid w:val="001B0825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3352"/>
    <w:rsid w:val="001C3C84"/>
    <w:rsid w:val="001C4176"/>
    <w:rsid w:val="001C474F"/>
    <w:rsid w:val="001C4A01"/>
    <w:rsid w:val="001C4A71"/>
    <w:rsid w:val="001C4CC3"/>
    <w:rsid w:val="001C5586"/>
    <w:rsid w:val="001C5796"/>
    <w:rsid w:val="001C6457"/>
    <w:rsid w:val="001C7B9C"/>
    <w:rsid w:val="001CF928"/>
    <w:rsid w:val="001D0CFB"/>
    <w:rsid w:val="001D1087"/>
    <w:rsid w:val="001D1375"/>
    <w:rsid w:val="001D2335"/>
    <w:rsid w:val="001D2E3D"/>
    <w:rsid w:val="001D32FB"/>
    <w:rsid w:val="001D458D"/>
    <w:rsid w:val="001D4BFB"/>
    <w:rsid w:val="001D58AC"/>
    <w:rsid w:val="001D6A0D"/>
    <w:rsid w:val="001D6A81"/>
    <w:rsid w:val="001D7DAC"/>
    <w:rsid w:val="001E0571"/>
    <w:rsid w:val="001E0C1F"/>
    <w:rsid w:val="001E11A9"/>
    <w:rsid w:val="001E1219"/>
    <w:rsid w:val="001E1468"/>
    <w:rsid w:val="001E307C"/>
    <w:rsid w:val="001E347F"/>
    <w:rsid w:val="001E3648"/>
    <w:rsid w:val="001E46EF"/>
    <w:rsid w:val="001E489F"/>
    <w:rsid w:val="001E4C98"/>
    <w:rsid w:val="001E4DB3"/>
    <w:rsid w:val="001E4E64"/>
    <w:rsid w:val="001E7238"/>
    <w:rsid w:val="001E74C4"/>
    <w:rsid w:val="001F0C10"/>
    <w:rsid w:val="001F0E66"/>
    <w:rsid w:val="001F0F0B"/>
    <w:rsid w:val="001F0F46"/>
    <w:rsid w:val="001F1793"/>
    <w:rsid w:val="001F263A"/>
    <w:rsid w:val="001F27D3"/>
    <w:rsid w:val="001F340F"/>
    <w:rsid w:val="001F3B5A"/>
    <w:rsid w:val="001F4152"/>
    <w:rsid w:val="001F47C7"/>
    <w:rsid w:val="001F54BA"/>
    <w:rsid w:val="001F58E8"/>
    <w:rsid w:val="001F6205"/>
    <w:rsid w:val="001F6470"/>
    <w:rsid w:val="001F6576"/>
    <w:rsid w:val="001F6FE2"/>
    <w:rsid w:val="001F723C"/>
    <w:rsid w:val="001F72E9"/>
    <w:rsid w:val="0020029D"/>
    <w:rsid w:val="00200BF6"/>
    <w:rsid w:val="0020105B"/>
    <w:rsid w:val="0020273B"/>
    <w:rsid w:val="00202A87"/>
    <w:rsid w:val="00203171"/>
    <w:rsid w:val="002031AB"/>
    <w:rsid w:val="00203221"/>
    <w:rsid w:val="0020414E"/>
    <w:rsid w:val="00204293"/>
    <w:rsid w:val="002042FB"/>
    <w:rsid w:val="002044C8"/>
    <w:rsid w:val="00204833"/>
    <w:rsid w:val="00205140"/>
    <w:rsid w:val="00205351"/>
    <w:rsid w:val="002055E2"/>
    <w:rsid w:val="00205820"/>
    <w:rsid w:val="00205CBB"/>
    <w:rsid w:val="002061BD"/>
    <w:rsid w:val="00207120"/>
    <w:rsid w:val="0020756A"/>
    <w:rsid w:val="0020791E"/>
    <w:rsid w:val="00211561"/>
    <w:rsid w:val="00211F47"/>
    <w:rsid w:val="00211F63"/>
    <w:rsid w:val="002120D7"/>
    <w:rsid w:val="00213E6F"/>
    <w:rsid w:val="00214DEB"/>
    <w:rsid w:val="0021590D"/>
    <w:rsid w:val="0021634B"/>
    <w:rsid w:val="00216A71"/>
    <w:rsid w:val="002205C5"/>
    <w:rsid w:val="00220F38"/>
    <w:rsid w:val="00221380"/>
    <w:rsid w:val="0022206D"/>
    <w:rsid w:val="002229BF"/>
    <w:rsid w:val="00223D39"/>
    <w:rsid w:val="00224E30"/>
    <w:rsid w:val="00225AB1"/>
    <w:rsid w:val="00227CBB"/>
    <w:rsid w:val="002301F9"/>
    <w:rsid w:val="00230DBC"/>
    <w:rsid w:val="0023201E"/>
    <w:rsid w:val="00233814"/>
    <w:rsid w:val="00234A0D"/>
    <w:rsid w:val="002351DB"/>
    <w:rsid w:val="00235661"/>
    <w:rsid w:val="00236128"/>
    <w:rsid w:val="002363AF"/>
    <w:rsid w:val="00237C3C"/>
    <w:rsid w:val="002402EC"/>
    <w:rsid w:val="00240E6A"/>
    <w:rsid w:val="002415D3"/>
    <w:rsid w:val="00241985"/>
    <w:rsid w:val="002419CA"/>
    <w:rsid w:val="00242935"/>
    <w:rsid w:val="002437DE"/>
    <w:rsid w:val="00245866"/>
    <w:rsid w:val="00245ED7"/>
    <w:rsid w:val="00245F2F"/>
    <w:rsid w:val="00246ACD"/>
    <w:rsid w:val="00247102"/>
    <w:rsid w:val="002474BD"/>
    <w:rsid w:val="002479F2"/>
    <w:rsid w:val="00247EB1"/>
    <w:rsid w:val="00247F72"/>
    <w:rsid w:val="002508B1"/>
    <w:rsid w:val="002512BE"/>
    <w:rsid w:val="00251D2F"/>
    <w:rsid w:val="00251F86"/>
    <w:rsid w:val="00251FA4"/>
    <w:rsid w:val="00252D91"/>
    <w:rsid w:val="002558C2"/>
    <w:rsid w:val="00256DA6"/>
    <w:rsid w:val="002570D5"/>
    <w:rsid w:val="00257886"/>
    <w:rsid w:val="002611F8"/>
    <w:rsid w:val="00261474"/>
    <w:rsid w:val="002616E4"/>
    <w:rsid w:val="002624C9"/>
    <w:rsid w:val="00262EBE"/>
    <w:rsid w:val="002634F6"/>
    <w:rsid w:val="00263624"/>
    <w:rsid w:val="00263D72"/>
    <w:rsid w:val="00263DBA"/>
    <w:rsid w:val="00264DB7"/>
    <w:rsid w:val="00265602"/>
    <w:rsid w:val="00265720"/>
    <w:rsid w:val="00265992"/>
    <w:rsid w:val="002659D0"/>
    <w:rsid w:val="00266237"/>
    <w:rsid w:val="002703BE"/>
    <w:rsid w:val="00270E5F"/>
    <w:rsid w:val="002710D6"/>
    <w:rsid w:val="00272156"/>
    <w:rsid w:val="0027236C"/>
    <w:rsid w:val="0027259C"/>
    <w:rsid w:val="002734D8"/>
    <w:rsid w:val="00274242"/>
    <w:rsid w:val="00274CE9"/>
    <w:rsid w:val="00275393"/>
    <w:rsid w:val="00275B86"/>
    <w:rsid w:val="00276448"/>
    <w:rsid w:val="00276C86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0DE"/>
    <w:rsid w:val="002A029B"/>
    <w:rsid w:val="002A0BF8"/>
    <w:rsid w:val="002A17F1"/>
    <w:rsid w:val="002A268E"/>
    <w:rsid w:val="002A284F"/>
    <w:rsid w:val="002A383B"/>
    <w:rsid w:val="002A41FD"/>
    <w:rsid w:val="002A50D7"/>
    <w:rsid w:val="002A6845"/>
    <w:rsid w:val="002A69FD"/>
    <w:rsid w:val="002A6D65"/>
    <w:rsid w:val="002A7134"/>
    <w:rsid w:val="002A7812"/>
    <w:rsid w:val="002A78F1"/>
    <w:rsid w:val="002B04E7"/>
    <w:rsid w:val="002B08C1"/>
    <w:rsid w:val="002B133D"/>
    <w:rsid w:val="002B1397"/>
    <w:rsid w:val="002B147A"/>
    <w:rsid w:val="002B1E16"/>
    <w:rsid w:val="002B1FE5"/>
    <w:rsid w:val="002B310D"/>
    <w:rsid w:val="002B38B0"/>
    <w:rsid w:val="002B3A04"/>
    <w:rsid w:val="002B3C4A"/>
    <w:rsid w:val="002B4AAF"/>
    <w:rsid w:val="002B7BE1"/>
    <w:rsid w:val="002BDFD2"/>
    <w:rsid w:val="002C06A9"/>
    <w:rsid w:val="002C0720"/>
    <w:rsid w:val="002C12C3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3C73"/>
    <w:rsid w:val="002D46AC"/>
    <w:rsid w:val="002D4C28"/>
    <w:rsid w:val="002D5445"/>
    <w:rsid w:val="002D5806"/>
    <w:rsid w:val="002D5F94"/>
    <w:rsid w:val="002D693F"/>
    <w:rsid w:val="002D70E9"/>
    <w:rsid w:val="002E0202"/>
    <w:rsid w:val="002E104A"/>
    <w:rsid w:val="002E1A2C"/>
    <w:rsid w:val="002E30D7"/>
    <w:rsid w:val="002E3754"/>
    <w:rsid w:val="002E3D74"/>
    <w:rsid w:val="002E4682"/>
    <w:rsid w:val="002E49E0"/>
    <w:rsid w:val="002E5154"/>
    <w:rsid w:val="002E56E9"/>
    <w:rsid w:val="002E596B"/>
    <w:rsid w:val="002E5AB3"/>
    <w:rsid w:val="002E5EA9"/>
    <w:rsid w:val="002E68A9"/>
    <w:rsid w:val="002E699D"/>
    <w:rsid w:val="002F150E"/>
    <w:rsid w:val="002F1956"/>
    <w:rsid w:val="002F28ED"/>
    <w:rsid w:val="002F2A66"/>
    <w:rsid w:val="002F2B87"/>
    <w:rsid w:val="002F3D2F"/>
    <w:rsid w:val="002F3D45"/>
    <w:rsid w:val="002F4A2D"/>
    <w:rsid w:val="002F4C4B"/>
    <w:rsid w:val="002F528D"/>
    <w:rsid w:val="002F5AE3"/>
    <w:rsid w:val="002F5D90"/>
    <w:rsid w:val="002F6079"/>
    <w:rsid w:val="002F64F9"/>
    <w:rsid w:val="002F6C09"/>
    <w:rsid w:val="002F6CD0"/>
    <w:rsid w:val="002F7328"/>
    <w:rsid w:val="002F78BC"/>
    <w:rsid w:val="00300E8D"/>
    <w:rsid w:val="00301AEB"/>
    <w:rsid w:val="00301B38"/>
    <w:rsid w:val="00302385"/>
    <w:rsid w:val="00302627"/>
    <w:rsid w:val="00302F08"/>
    <w:rsid w:val="00303708"/>
    <w:rsid w:val="00303BCA"/>
    <w:rsid w:val="003049A9"/>
    <w:rsid w:val="00304B48"/>
    <w:rsid w:val="00304D45"/>
    <w:rsid w:val="003054BD"/>
    <w:rsid w:val="003059FB"/>
    <w:rsid w:val="00305A32"/>
    <w:rsid w:val="003069A6"/>
    <w:rsid w:val="003071DE"/>
    <w:rsid w:val="003115B2"/>
    <w:rsid w:val="0031193A"/>
    <w:rsid w:val="00312173"/>
    <w:rsid w:val="00312511"/>
    <w:rsid w:val="00313CE1"/>
    <w:rsid w:val="00314D31"/>
    <w:rsid w:val="00315126"/>
    <w:rsid w:val="00315635"/>
    <w:rsid w:val="00316531"/>
    <w:rsid w:val="0031676E"/>
    <w:rsid w:val="00316A09"/>
    <w:rsid w:val="00317789"/>
    <w:rsid w:val="003200F9"/>
    <w:rsid w:val="00320178"/>
    <w:rsid w:val="00320970"/>
    <w:rsid w:val="0032105B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278DA"/>
    <w:rsid w:val="00330371"/>
    <w:rsid w:val="003308E2"/>
    <w:rsid w:val="00331326"/>
    <w:rsid w:val="00331B02"/>
    <w:rsid w:val="0033222A"/>
    <w:rsid w:val="00332C03"/>
    <w:rsid w:val="0033360F"/>
    <w:rsid w:val="003349BF"/>
    <w:rsid w:val="00334A09"/>
    <w:rsid w:val="00334B80"/>
    <w:rsid w:val="00334C8F"/>
    <w:rsid w:val="00334DD4"/>
    <w:rsid w:val="00335608"/>
    <w:rsid w:val="00335A52"/>
    <w:rsid w:val="00336281"/>
    <w:rsid w:val="003365A1"/>
    <w:rsid w:val="00336ACB"/>
    <w:rsid w:val="003370C1"/>
    <w:rsid w:val="00337423"/>
    <w:rsid w:val="0033775C"/>
    <w:rsid w:val="00340743"/>
    <w:rsid w:val="003417AB"/>
    <w:rsid w:val="00341825"/>
    <w:rsid w:val="00342F0A"/>
    <w:rsid w:val="00342FA2"/>
    <w:rsid w:val="0034371D"/>
    <w:rsid w:val="003440C8"/>
    <w:rsid w:val="0034425A"/>
    <w:rsid w:val="003448E7"/>
    <w:rsid w:val="003463B7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27F2"/>
    <w:rsid w:val="0035329B"/>
    <w:rsid w:val="0035402E"/>
    <w:rsid w:val="0035453E"/>
    <w:rsid w:val="003546A4"/>
    <w:rsid w:val="00354B1A"/>
    <w:rsid w:val="00355FAE"/>
    <w:rsid w:val="0035659F"/>
    <w:rsid w:val="003567C7"/>
    <w:rsid w:val="00356C3E"/>
    <w:rsid w:val="00356CDF"/>
    <w:rsid w:val="00356EE6"/>
    <w:rsid w:val="003618B2"/>
    <w:rsid w:val="00361FB7"/>
    <w:rsid w:val="00362D3D"/>
    <w:rsid w:val="00362D76"/>
    <w:rsid w:val="00363C57"/>
    <w:rsid w:val="00363F7C"/>
    <w:rsid w:val="003649F4"/>
    <w:rsid w:val="00366177"/>
    <w:rsid w:val="0036710D"/>
    <w:rsid w:val="00367426"/>
    <w:rsid w:val="00367B04"/>
    <w:rsid w:val="0037090B"/>
    <w:rsid w:val="00370B3D"/>
    <w:rsid w:val="00370E83"/>
    <w:rsid w:val="00372E03"/>
    <w:rsid w:val="0037387E"/>
    <w:rsid w:val="00373C88"/>
    <w:rsid w:val="003741A0"/>
    <w:rsid w:val="003747E0"/>
    <w:rsid w:val="00376709"/>
    <w:rsid w:val="00376B8B"/>
    <w:rsid w:val="0037751F"/>
    <w:rsid w:val="00377CC1"/>
    <w:rsid w:val="0038111B"/>
    <w:rsid w:val="00381D57"/>
    <w:rsid w:val="00383F94"/>
    <w:rsid w:val="00384D23"/>
    <w:rsid w:val="003856C1"/>
    <w:rsid w:val="00385824"/>
    <w:rsid w:val="003878B6"/>
    <w:rsid w:val="00391826"/>
    <w:rsid w:val="00391984"/>
    <w:rsid w:val="00391A51"/>
    <w:rsid w:val="00391D74"/>
    <w:rsid w:val="00392629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4AB5"/>
    <w:rsid w:val="00395322"/>
    <w:rsid w:val="00395456"/>
    <w:rsid w:val="00395762"/>
    <w:rsid w:val="00395D7E"/>
    <w:rsid w:val="00395EDB"/>
    <w:rsid w:val="00395FA6"/>
    <w:rsid w:val="00396815"/>
    <w:rsid w:val="00397033"/>
    <w:rsid w:val="003974D6"/>
    <w:rsid w:val="003978AF"/>
    <w:rsid w:val="003A0041"/>
    <w:rsid w:val="003A0778"/>
    <w:rsid w:val="003A0CDC"/>
    <w:rsid w:val="003A1B19"/>
    <w:rsid w:val="003A1FE0"/>
    <w:rsid w:val="003A2088"/>
    <w:rsid w:val="003A25E5"/>
    <w:rsid w:val="003A284D"/>
    <w:rsid w:val="003A32A4"/>
    <w:rsid w:val="003A39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0516"/>
    <w:rsid w:val="003B1C8E"/>
    <w:rsid w:val="003B21D6"/>
    <w:rsid w:val="003B28CA"/>
    <w:rsid w:val="003B3A22"/>
    <w:rsid w:val="003B75B8"/>
    <w:rsid w:val="003B7EA2"/>
    <w:rsid w:val="003C07D1"/>
    <w:rsid w:val="003C0805"/>
    <w:rsid w:val="003C160D"/>
    <w:rsid w:val="003C3774"/>
    <w:rsid w:val="003C404C"/>
    <w:rsid w:val="003C46BE"/>
    <w:rsid w:val="003C484C"/>
    <w:rsid w:val="003C6AC0"/>
    <w:rsid w:val="003C6F6F"/>
    <w:rsid w:val="003D0210"/>
    <w:rsid w:val="003D0836"/>
    <w:rsid w:val="003D0B1A"/>
    <w:rsid w:val="003D3CE6"/>
    <w:rsid w:val="003D3E3E"/>
    <w:rsid w:val="003D4A82"/>
    <w:rsid w:val="003D4AF6"/>
    <w:rsid w:val="003D7124"/>
    <w:rsid w:val="003D780C"/>
    <w:rsid w:val="003E08B4"/>
    <w:rsid w:val="003E0908"/>
    <w:rsid w:val="003E1B3F"/>
    <w:rsid w:val="003E1F57"/>
    <w:rsid w:val="003E2781"/>
    <w:rsid w:val="003E3A3F"/>
    <w:rsid w:val="003E4285"/>
    <w:rsid w:val="003E4577"/>
    <w:rsid w:val="003E4B35"/>
    <w:rsid w:val="003E4B54"/>
    <w:rsid w:val="003E4D3D"/>
    <w:rsid w:val="003E4F01"/>
    <w:rsid w:val="003E539B"/>
    <w:rsid w:val="003E5556"/>
    <w:rsid w:val="003E67A1"/>
    <w:rsid w:val="003E6DDD"/>
    <w:rsid w:val="003E7122"/>
    <w:rsid w:val="003F07A1"/>
    <w:rsid w:val="003F0A62"/>
    <w:rsid w:val="003F178A"/>
    <w:rsid w:val="003F1871"/>
    <w:rsid w:val="003F2BDD"/>
    <w:rsid w:val="003F472D"/>
    <w:rsid w:val="003F5364"/>
    <w:rsid w:val="003F5FCA"/>
    <w:rsid w:val="003F64AF"/>
    <w:rsid w:val="003F6C0A"/>
    <w:rsid w:val="004000A8"/>
    <w:rsid w:val="0040017C"/>
    <w:rsid w:val="00400799"/>
    <w:rsid w:val="004007EF"/>
    <w:rsid w:val="004009CC"/>
    <w:rsid w:val="00400E93"/>
    <w:rsid w:val="004012D3"/>
    <w:rsid w:val="004023D6"/>
    <w:rsid w:val="00402AA9"/>
    <w:rsid w:val="00403A05"/>
    <w:rsid w:val="00403BD9"/>
    <w:rsid w:val="00404CF4"/>
    <w:rsid w:val="004064E3"/>
    <w:rsid w:val="00406DFF"/>
    <w:rsid w:val="00406E0D"/>
    <w:rsid w:val="004071C7"/>
    <w:rsid w:val="004075F6"/>
    <w:rsid w:val="004079BB"/>
    <w:rsid w:val="00409A97"/>
    <w:rsid w:val="00411EA8"/>
    <w:rsid w:val="00412239"/>
    <w:rsid w:val="00412CC0"/>
    <w:rsid w:val="00412EA8"/>
    <w:rsid w:val="004130E9"/>
    <w:rsid w:val="0041342D"/>
    <w:rsid w:val="004140B9"/>
    <w:rsid w:val="00414821"/>
    <w:rsid w:val="00414A92"/>
    <w:rsid w:val="004154C9"/>
    <w:rsid w:val="00415D5F"/>
    <w:rsid w:val="0041625A"/>
    <w:rsid w:val="004164AC"/>
    <w:rsid w:val="00417171"/>
    <w:rsid w:val="00421496"/>
    <w:rsid w:val="0042164B"/>
    <w:rsid w:val="00423926"/>
    <w:rsid w:val="004260FC"/>
    <w:rsid w:val="00426318"/>
    <w:rsid w:val="00426BBC"/>
    <w:rsid w:val="00426DF7"/>
    <w:rsid w:val="00426E9B"/>
    <w:rsid w:val="00427A6C"/>
    <w:rsid w:val="00427E5E"/>
    <w:rsid w:val="00427F65"/>
    <w:rsid w:val="004301D1"/>
    <w:rsid w:val="00430D48"/>
    <w:rsid w:val="00430ECB"/>
    <w:rsid w:val="00432300"/>
    <w:rsid w:val="004323E2"/>
    <w:rsid w:val="0043267E"/>
    <w:rsid w:val="004329FC"/>
    <w:rsid w:val="00432AF9"/>
    <w:rsid w:val="00433761"/>
    <w:rsid w:val="00433ED6"/>
    <w:rsid w:val="00434880"/>
    <w:rsid w:val="00434E16"/>
    <w:rsid w:val="004353D1"/>
    <w:rsid w:val="00436825"/>
    <w:rsid w:val="00436D1F"/>
    <w:rsid w:val="004376A7"/>
    <w:rsid w:val="00437BDB"/>
    <w:rsid w:val="00437E7D"/>
    <w:rsid w:val="004401E0"/>
    <w:rsid w:val="0044047C"/>
    <w:rsid w:val="00441A23"/>
    <w:rsid w:val="00441FE3"/>
    <w:rsid w:val="004424DA"/>
    <w:rsid w:val="00442D5A"/>
    <w:rsid w:val="004430D6"/>
    <w:rsid w:val="00443DAF"/>
    <w:rsid w:val="004440AA"/>
    <w:rsid w:val="00444681"/>
    <w:rsid w:val="00444EFA"/>
    <w:rsid w:val="0044525D"/>
    <w:rsid w:val="00445ED8"/>
    <w:rsid w:val="004465DD"/>
    <w:rsid w:val="004467E0"/>
    <w:rsid w:val="004471E9"/>
    <w:rsid w:val="00447CFE"/>
    <w:rsid w:val="0044CB47"/>
    <w:rsid w:val="0045059B"/>
    <w:rsid w:val="00451321"/>
    <w:rsid w:val="00451507"/>
    <w:rsid w:val="00451692"/>
    <w:rsid w:val="00451862"/>
    <w:rsid w:val="0045289A"/>
    <w:rsid w:val="00452C65"/>
    <w:rsid w:val="00453E32"/>
    <w:rsid w:val="00453F7B"/>
    <w:rsid w:val="00455AD3"/>
    <w:rsid w:val="0045618C"/>
    <w:rsid w:val="0045671D"/>
    <w:rsid w:val="00456971"/>
    <w:rsid w:val="004570EC"/>
    <w:rsid w:val="00457953"/>
    <w:rsid w:val="00461241"/>
    <w:rsid w:val="00461F18"/>
    <w:rsid w:val="004621B5"/>
    <w:rsid w:val="00462E90"/>
    <w:rsid w:val="00463662"/>
    <w:rsid w:val="00464264"/>
    <w:rsid w:val="00465143"/>
    <w:rsid w:val="00467088"/>
    <w:rsid w:val="004677F1"/>
    <w:rsid w:val="00467ED7"/>
    <w:rsid w:val="00470EF8"/>
    <w:rsid w:val="00471674"/>
    <w:rsid w:val="0047287C"/>
    <w:rsid w:val="00472B5B"/>
    <w:rsid w:val="00473DF9"/>
    <w:rsid w:val="004759D2"/>
    <w:rsid w:val="004763C7"/>
    <w:rsid w:val="00476F28"/>
    <w:rsid w:val="00477089"/>
    <w:rsid w:val="0048053E"/>
    <w:rsid w:val="0048072C"/>
    <w:rsid w:val="00480BAB"/>
    <w:rsid w:val="00481832"/>
    <w:rsid w:val="00481AAD"/>
    <w:rsid w:val="00481F55"/>
    <w:rsid w:val="00484878"/>
    <w:rsid w:val="00484BD8"/>
    <w:rsid w:val="004856D8"/>
    <w:rsid w:val="00485B2B"/>
    <w:rsid w:val="00487DD9"/>
    <w:rsid w:val="00491280"/>
    <w:rsid w:val="00492115"/>
    <w:rsid w:val="004931E1"/>
    <w:rsid w:val="00493BC5"/>
    <w:rsid w:val="004960C1"/>
    <w:rsid w:val="00496901"/>
    <w:rsid w:val="00496A22"/>
    <w:rsid w:val="00497379"/>
    <w:rsid w:val="004A05F6"/>
    <w:rsid w:val="004A0E45"/>
    <w:rsid w:val="004A1002"/>
    <w:rsid w:val="004A10FC"/>
    <w:rsid w:val="004A17E3"/>
    <w:rsid w:val="004A188F"/>
    <w:rsid w:val="004A265C"/>
    <w:rsid w:val="004A35B0"/>
    <w:rsid w:val="004A3AD6"/>
    <w:rsid w:val="004A581A"/>
    <w:rsid w:val="004A7F69"/>
    <w:rsid w:val="004B00B6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5E2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B41"/>
    <w:rsid w:val="004C6DFC"/>
    <w:rsid w:val="004C7269"/>
    <w:rsid w:val="004D0C8D"/>
    <w:rsid w:val="004D0FD8"/>
    <w:rsid w:val="004D2337"/>
    <w:rsid w:val="004D287C"/>
    <w:rsid w:val="004D30CF"/>
    <w:rsid w:val="004D34BD"/>
    <w:rsid w:val="004D3660"/>
    <w:rsid w:val="004D3E16"/>
    <w:rsid w:val="004D43DE"/>
    <w:rsid w:val="004D5230"/>
    <w:rsid w:val="004D5621"/>
    <w:rsid w:val="004D5FA3"/>
    <w:rsid w:val="004D62D6"/>
    <w:rsid w:val="004D6C66"/>
    <w:rsid w:val="004D7CCF"/>
    <w:rsid w:val="004E0623"/>
    <w:rsid w:val="004E1A9A"/>
    <w:rsid w:val="004E1F25"/>
    <w:rsid w:val="004E2057"/>
    <w:rsid w:val="004E3FAF"/>
    <w:rsid w:val="004E3FD1"/>
    <w:rsid w:val="004E71B4"/>
    <w:rsid w:val="004E73B2"/>
    <w:rsid w:val="004F0873"/>
    <w:rsid w:val="004F11C9"/>
    <w:rsid w:val="004F1573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4F731C"/>
    <w:rsid w:val="004FBAA0"/>
    <w:rsid w:val="00501143"/>
    <w:rsid w:val="005023A2"/>
    <w:rsid w:val="0050255C"/>
    <w:rsid w:val="00502785"/>
    <w:rsid w:val="005029A6"/>
    <w:rsid w:val="00503B9F"/>
    <w:rsid w:val="00503CA3"/>
    <w:rsid w:val="00504819"/>
    <w:rsid w:val="00504F1B"/>
    <w:rsid w:val="00504FCF"/>
    <w:rsid w:val="0050511F"/>
    <w:rsid w:val="00505358"/>
    <w:rsid w:val="00505860"/>
    <w:rsid w:val="005071EE"/>
    <w:rsid w:val="00507227"/>
    <w:rsid w:val="00507637"/>
    <w:rsid w:val="00507847"/>
    <w:rsid w:val="00507B42"/>
    <w:rsid w:val="00507E76"/>
    <w:rsid w:val="00510773"/>
    <w:rsid w:val="0051106F"/>
    <w:rsid w:val="00511A83"/>
    <w:rsid w:val="00511ABE"/>
    <w:rsid w:val="00511AE5"/>
    <w:rsid w:val="00512BCE"/>
    <w:rsid w:val="00513114"/>
    <w:rsid w:val="005138AE"/>
    <w:rsid w:val="00514992"/>
    <w:rsid w:val="00515B00"/>
    <w:rsid w:val="0051627A"/>
    <w:rsid w:val="0051644E"/>
    <w:rsid w:val="0051654D"/>
    <w:rsid w:val="0052012C"/>
    <w:rsid w:val="005201C3"/>
    <w:rsid w:val="005212CD"/>
    <w:rsid w:val="00521BB0"/>
    <w:rsid w:val="00522AA1"/>
    <w:rsid w:val="00522BF9"/>
    <w:rsid w:val="00523F2F"/>
    <w:rsid w:val="005248CF"/>
    <w:rsid w:val="005249BB"/>
    <w:rsid w:val="00524E45"/>
    <w:rsid w:val="00525EE4"/>
    <w:rsid w:val="005303ED"/>
    <w:rsid w:val="005309AD"/>
    <w:rsid w:val="00531ADD"/>
    <w:rsid w:val="00532019"/>
    <w:rsid w:val="00532568"/>
    <w:rsid w:val="005327FE"/>
    <w:rsid w:val="00532C22"/>
    <w:rsid w:val="00532D1B"/>
    <w:rsid w:val="005332D3"/>
    <w:rsid w:val="00533B2A"/>
    <w:rsid w:val="00533CE4"/>
    <w:rsid w:val="005340FB"/>
    <w:rsid w:val="0053463D"/>
    <w:rsid w:val="00535D85"/>
    <w:rsid w:val="0053686A"/>
    <w:rsid w:val="00536AC1"/>
    <w:rsid w:val="0054093E"/>
    <w:rsid w:val="0054174F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937"/>
    <w:rsid w:val="00545FB1"/>
    <w:rsid w:val="00546797"/>
    <w:rsid w:val="005473ED"/>
    <w:rsid w:val="005475D2"/>
    <w:rsid w:val="00547B92"/>
    <w:rsid w:val="00547C25"/>
    <w:rsid w:val="00550D77"/>
    <w:rsid w:val="00551234"/>
    <w:rsid w:val="005524BD"/>
    <w:rsid w:val="00553128"/>
    <w:rsid w:val="00553193"/>
    <w:rsid w:val="00554406"/>
    <w:rsid w:val="00554A7F"/>
    <w:rsid w:val="00555F10"/>
    <w:rsid w:val="00556E85"/>
    <w:rsid w:val="00556FBF"/>
    <w:rsid w:val="0055745B"/>
    <w:rsid w:val="0055750A"/>
    <w:rsid w:val="005579CA"/>
    <w:rsid w:val="00560C89"/>
    <w:rsid w:val="00560CB4"/>
    <w:rsid w:val="00562A8D"/>
    <w:rsid w:val="00562EF2"/>
    <w:rsid w:val="00563059"/>
    <w:rsid w:val="00563D92"/>
    <w:rsid w:val="0056425E"/>
    <w:rsid w:val="00564923"/>
    <w:rsid w:val="005650E6"/>
    <w:rsid w:val="0056551F"/>
    <w:rsid w:val="005663D2"/>
    <w:rsid w:val="005666FB"/>
    <w:rsid w:val="00567291"/>
    <w:rsid w:val="0056761C"/>
    <w:rsid w:val="00567633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137C"/>
    <w:rsid w:val="00581A9E"/>
    <w:rsid w:val="00581CDA"/>
    <w:rsid w:val="00582281"/>
    <w:rsid w:val="00582313"/>
    <w:rsid w:val="005825AC"/>
    <w:rsid w:val="00582736"/>
    <w:rsid w:val="0058313C"/>
    <w:rsid w:val="00583758"/>
    <w:rsid w:val="00583939"/>
    <w:rsid w:val="00583AA5"/>
    <w:rsid w:val="00584D5D"/>
    <w:rsid w:val="005858F6"/>
    <w:rsid w:val="0058603F"/>
    <w:rsid w:val="00586048"/>
    <w:rsid w:val="005863E0"/>
    <w:rsid w:val="00586EB7"/>
    <w:rsid w:val="00587183"/>
    <w:rsid w:val="0058732C"/>
    <w:rsid w:val="0059050F"/>
    <w:rsid w:val="00591A4F"/>
    <w:rsid w:val="00591B5E"/>
    <w:rsid w:val="0059234A"/>
    <w:rsid w:val="0059327D"/>
    <w:rsid w:val="00593FB4"/>
    <w:rsid w:val="00594549"/>
    <w:rsid w:val="00595126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237"/>
    <w:rsid w:val="005A32C9"/>
    <w:rsid w:val="005A32CB"/>
    <w:rsid w:val="005A4395"/>
    <w:rsid w:val="005A47F4"/>
    <w:rsid w:val="005A4911"/>
    <w:rsid w:val="005A4B85"/>
    <w:rsid w:val="005A61B0"/>
    <w:rsid w:val="005A62D7"/>
    <w:rsid w:val="005A6952"/>
    <w:rsid w:val="005A6B71"/>
    <w:rsid w:val="005A7303"/>
    <w:rsid w:val="005B0048"/>
    <w:rsid w:val="005B0E6E"/>
    <w:rsid w:val="005B1403"/>
    <w:rsid w:val="005B1514"/>
    <w:rsid w:val="005B30FD"/>
    <w:rsid w:val="005B31D8"/>
    <w:rsid w:val="005B363A"/>
    <w:rsid w:val="005B3F65"/>
    <w:rsid w:val="005B5060"/>
    <w:rsid w:val="005B515F"/>
    <w:rsid w:val="005B57A0"/>
    <w:rsid w:val="005B5959"/>
    <w:rsid w:val="005B69D2"/>
    <w:rsid w:val="005B70DC"/>
    <w:rsid w:val="005B7628"/>
    <w:rsid w:val="005C01D0"/>
    <w:rsid w:val="005C0A49"/>
    <w:rsid w:val="005C0BA3"/>
    <w:rsid w:val="005C0FB9"/>
    <w:rsid w:val="005C2E99"/>
    <w:rsid w:val="005C33EE"/>
    <w:rsid w:val="005C47D6"/>
    <w:rsid w:val="005C550D"/>
    <w:rsid w:val="005C5CE2"/>
    <w:rsid w:val="005C6809"/>
    <w:rsid w:val="005C713F"/>
    <w:rsid w:val="005C7D62"/>
    <w:rsid w:val="005D0685"/>
    <w:rsid w:val="005D0BBB"/>
    <w:rsid w:val="005D16E7"/>
    <w:rsid w:val="005D1741"/>
    <w:rsid w:val="005D33EA"/>
    <w:rsid w:val="005D4379"/>
    <w:rsid w:val="005D4FA0"/>
    <w:rsid w:val="005D5578"/>
    <w:rsid w:val="005D563C"/>
    <w:rsid w:val="005D591E"/>
    <w:rsid w:val="005D5AE4"/>
    <w:rsid w:val="005D5E55"/>
    <w:rsid w:val="005D6263"/>
    <w:rsid w:val="005D70F6"/>
    <w:rsid w:val="005D74BC"/>
    <w:rsid w:val="005D74BD"/>
    <w:rsid w:val="005E1063"/>
    <w:rsid w:val="005E1D9D"/>
    <w:rsid w:val="005E269A"/>
    <w:rsid w:val="005E4C88"/>
    <w:rsid w:val="005E54DF"/>
    <w:rsid w:val="005E5CF3"/>
    <w:rsid w:val="005E7688"/>
    <w:rsid w:val="005E7E0B"/>
    <w:rsid w:val="005F016D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5D96"/>
    <w:rsid w:val="005F6033"/>
    <w:rsid w:val="005F7CC2"/>
    <w:rsid w:val="006008CF"/>
    <w:rsid w:val="00600E96"/>
    <w:rsid w:val="00601505"/>
    <w:rsid w:val="006025C6"/>
    <w:rsid w:val="00602B93"/>
    <w:rsid w:val="006041FD"/>
    <w:rsid w:val="006044E5"/>
    <w:rsid w:val="00605EDD"/>
    <w:rsid w:val="0060623E"/>
    <w:rsid w:val="00606983"/>
    <w:rsid w:val="00606DA8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765"/>
    <w:rsid w:val="00615772"/>
    <w:rsid w:val="00615853"/>
    <w:rsid w:val="0061618F"/>
    <w:rsid w:val="00617089"/>
    <w:rsid w:val="006176CD"/>
    <w:rsid w:val="00617F25"/>
    <w:rsid w:val="00622028"/>
    <w:rsid w:val="00622A05"/>
    <w:rsid w:val="00622C93"/>
    <w:rsid w:val="00622D18"/>
    <w:rsid w:val="006250B5"/>
    <w:rsid w:val="00625390"/>
    <w:rsid w:val="006253DC"/>
    <w:rsid w:val="006256B0"/>
    <w:rsid w:val="006301FF"/>
    <w:rsid w:val="0063030A"/>
    <w:rsid w:val="00630D4F"/>
    <w:rsid w:val="00632371"/>
    <w:rsid w:val="006329BB"/>
    <w:rsid w:val="0063360A"/>
    <w:rsid w:val="00633DD5"/>
    <w:rsid w:val="00634961"/>
    <w:rsid w:val="00635F01"/>
    <w:rsid w:val="0063715F"/>
    <w:rsid w:val="00637B8A"/>
    <w:rsid w:val="00640725"/>
    <w:rsid w:val="006411DB"/>
    <w:rsid w:val="00641F39"/>
    <w:rsid w:val="00642012"/>
    <w:rsid w:val="00642469"/>
    <w:rsid w:val="006424AE"/>
    <w:rsid w:val="006433D3"/>
    <w:rsid w:val="00643B32"/>
    <w:rsid w:val="00643CB6"/>
    <w:rsid w:val="0064410F"/>
    <w:rsid w:val="00644796"/>
    <w:rsid w:val="00644EB8"/>
    <w:rsid w:val="00644EFA"/>
    <w:rsid w:val="0064563B"/>
    <w:rsid w:val="0064651E"/>
    <w:rsid w:val="00646E5B"/>
    <w:rsid w:val="00646E61"/>
    <w:rsid w:val="00646E7B"/>
    <w:rsid w:val="00646FC9"/>
    <w:rsid w:val="006479CC"/>
    <w:rsid w:val="00650F0D"/>
    <w:rsid w:val="00650FB3"/>
    <w:rsid w:val="00651651"/>
    <w:rsid w:val="00652441"/>
    <w:rsid w:val="00652717"/>
    <w:rsid w:val="00653A70"/>
    <w:rsid w:val="00657F88"/>
    <w:rsid w:val="006602A8"/>
    <w:rsid w:val="006608A2"/>
    <w:rsid w:val="00660E0A"/>
    <w:rsid w:val="006618F3"/>
    <w:rsid w:val="00661C44"/>
    <w:rsid w:val="00662281"/>
    <w:rsid w:val="006626F7"/>
    <w:rsid w:val="00662AC6"/>
    <w:rsid w:val="00663505"/>
    <w:rsid w:val="00663A88"/>
    <w:rsid w:val="006642D2"/>
    <w:rsid w:val="006645E8"/>
    <w:rsid w:val="00664A8E"/>
    <w:rsid w:val="00664B52"/>
    <w:rsid w:val="00664B9C"/>
    <w:rsid w:val="00664EBB"/>
    <w:rsid w:val="00665149"/>
    <w:rsid w:val="0066668D"/>
    <w:rsid w:val="00666BAB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0DD"/>
    <w:rsid w:val="006771B7"/>
    <w:rsid w:val="006772DA"/>
    <w:rsid w:val="006807F4"/>
    <w:rsid w:val="00680B4C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4F9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9DD08"/>
    <w:rsid w:val="006A133A"/>
    <w:rsid w:val="006A1799"/>
    <w:rsid w:val="006A2E7A"/>
    <w:rsid w:val="006A2F49"/>
    <w:rsid w:val="006A3826"/>
    <w:rsid w:val="006A3972"/>
    <w:rsid w:val="006A3E6F"/>
    <w:rsid w:val="006A41A1"/>
    <w:rsid w:val="006A4246"/>
    <w:rsid w:val="006A4B95"/>
    <w:rsid w:val="006A503D"/>
    <w:rsid w:val="006A51B5"/>
    <w:rsid w:val="006A5A87"/>
    <w:rsid w:val="006A6274"/>
    <w:rsid w:val="006A65EE"/>
    <w:rsid w:val="006A65FF"/>
    <w:rsid w:val="006A7124"/>
    <w:rsid w:val="006B0D2C"/>
    <w:rsid w:val="006B1CC5"/>
    <w:rsid w:val="006B1EC0"/>
    <w:rsid w:val="006B27D4"/>
    <w:rsid w:val="006B42CD"/>
    <w:rsid w:val="006B4C5B"/>
    <w:rsid w:val="006B4D33"/>
    <w:rsid w:val="006B52B4"/>
    <w:rsid w:val="006B536D"/>
    <w:rsid w:val="006B5D7F"/>
    <w:rsid w:val="006B62B7"/>
    <w:rsid w:val="006B68FE"/>
    <w:rsid w:val="006B7F32"/>
    <w:rsid w:val="006B7F6D"/>
    <w:rsid w:val="006C0279"/>
    <w:rsid w:val="006C132A"/>
    <w:rsid w:val="006C27CB"/>
    <w:rsid w:val="006C33DE"/>
    <w:rsid w:val="006C5235"/>
    <w:rsid w:val="006C59A4"/>
    <w:rsid w:val="006C5F99"/>
    <w:rsid w:val="006C615F"/>
    <w:rsid w:val="006C6E56"/>
    <w:rsid w:val="006C6F7A"/>
    <w:rsid w:val="006C8245"/>
    <w:rsid w:val="006D07A4"/>
    <w:rsid w:val="006D0882"/>
    <w:rsid w:val="006D09BC"/>
    <w:rsid w:val="006D1926"/>
    <w:rsid w:val="006D26C8"/>
    <w:rsid w:val="006D2865"/>
    <w:rsid w:val="006D28A9"/>
    <w:rsid w:val="006D2CC2"/>
    <w:rsid w:val="006D383D"/>
    <w:rsid w:val="006D6091"/>
    <w:rsid w:val="006D64C5"/>
    <w:rsid w:val="006D7DE4"/>
    <w:rsid w:val="006E0F64"/>
    <w:rsid w:val="006E1331"/>
    <w:rsid w:val="006E14B5"/>
    <w:rsid w:val="006E1BBB"/>
    <w:rsid w:val="006E29E2"/>
    <w:rsid w:val="006E2C93"/>
    <w:rsid w:val="006E3A60"/>
    <w:rsid w:val="006E4183"/>
    <w:rsid w:val="006E42E6"/>
    <w:rsid w:val="006E5179"/>
    <w:rsid w:val="006E5425"/>
    <w:rsid w:val="006E5AAB"/>
    <w:rsid w:val="006E6C7A"/>
    <w:rsid w:val="006E72F8"/>
    <w:rsid w:val="006F0FA4"/>
    <w:rsid w:val="006F1015"/>
    <w:rsid w:val="006F1CFE"/>
    <w:rsid w:val="006F2D56"/>
    <w:rsid w:val="006F30D6"/>
    <w:rsid w:val="006F36F3"/>
    <w:rsid w:val="006F48A1"/>
    <w:rsid w:val="006F502E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331"/>
    <w:rsid w:val="0070299E"/>
    <w:rsid w:val="007035AB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595"/>
    <w:rsid w:val="0071280E"/>
    <w:rsid w:val="00712D13"/>
    <w:rsid w:val="007134A1"/>
    <w:rsid w:val="00713E61"/>
    <w:rsid w:val="0071422E"/>
    <w:rsid w:val="007144F8"/>
    <w:rsid w:val="00714A66"/>
    <w:rsid w:val="00714C8C"/>
    <w:rsid w:val="0071531F"/>
    <w:rsid w:val="0071555A"/>
    <w:rsid w:val="00715711"/>
    <w:rsid w:val="0072033C"/>
    <w:rsid w:val="00720483"/>
    <w:rsid w:val="007217FC"/>
    <w:rsid w:val="0072247D"/>
    <w:rsid w:val="00722BE7"/>
    <w:rsid w:val="00723715"/>
    <w:rsid w:val="0072432D"/>
    <w:rsid w:val="007246C9"/>
    <w:rsid w:val="00725EC6"/>
    <w:rsid w:val="00726C65"/>
    <w:rsid w:val="00727BC9"/>
    <w:rsid w:val="00727C94"/>
    <w:rsid w:val="00730BF4"/>
    <w:rsid w:val="00730C54"/>
    <w:rsid w:val="00731AC6"/>
    <w:rsid w:val="00732C65"/>
    <w:rsid w:val="0073434B"/>
    <w:rsid w:val="00735079"/>
    <w:rsid w:val="00736CC5"/>
    <w:rsid w:val="00740CF5"/>
    <w:rsid w:val="00742814"/>
    <w:rsid w:val="0074382A"/>
    <w:rsid w:val="007439E0"/>
    <w:rsid w:val="00745294"/>
    <w:rsid w:val="0074598E"/>
    <w:rsid w:val="0074602A"/>
    <w:rsid w:val="0074662D"/>
    <w:rsid w:val="00747193"/>
    <w:rsid w:val="007472FD"/>
    <w:rsid w:val="0075072F"/>
    <w:rsid w:val="00750C48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66C1"/>
    <w:rsid w:val="007574BA"/>
    <w:rsid w:val="00757FDC"/>
    <w:rsid w:val="00760642"/>
    <w:rsid w:val="007607FF"/>
    <w:rsid w:val="007608FD"/>
    <w:rsid w:val="00760E4E"/>
    <w:rsid w:val="00763828"/>
    <w:rsid w:val="00763EC9"/>
    <w:rsid w:val="00763F6D"/>
    <w:rsid w:val="00764867"/>
    <w:rsid w:val="0076499B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2020"/>
    <w:rsid w:val="00773967"/>
    <w:rsid w:val="00773B0D"/>
    <w:rsid w:val="007748EB"/>
    <w:rsid w:val="00775210"/>
    <w:rsid w:val="00775274"/>
    <w:rsid w:val="0077529E"/>
    <w:rsid w:val="00775BC2"/>
    <w:rsid w:val="00777AF2"/>
    <w:rsid w:val="0078031F"/>
    <w:rsid w:val="007809F7"/>
    <w:rsid w:val="00780BF5"/>
    <w:rsid w:val="00780C92"/>
    <w:rsid w:val="0078157F"/>
    <w:rsid w:val="007818A9"/>
    <w:rsid w:val="007818E8"/>
    <w:rsid w:val="00781F0D"/>
    <w:rsid w:val="007829D4"/>
    <w:rsid w:val="00782D21"/>
    <w:rsid w:val="00783404"/>
    <w:rsid w:val="00783E2F"/>
    <w:rsid w:val="00785829"/>
    <w:rsid w:val="0078620E"/>
    <w:rsid w:val="00790471"/>
    <w:rsid w:val="00790AA8"/>
    <w:rsid w:val="007916F8"/>
    <w:rsid w:val="00791E52"/>
    <w:rsid w:val="00793A2E"/>
    <w:rsid w:val="0079448B"/>
    <w:rsid w:val="007954D2"/>
    <w:rsid w:val="0079571A"/>
    <w:rsid w:val="00795B06"/>
    <w:rsid w:val="00795EAB"/>
    <w:rsid w:val="007968E6"/>
    <w:rsid w:val="00796EFE"/>
    <w:rsid w:val="0079790C"/>
    <w:rsid w:val="007A0679"/>
    <w:rsid w:val="007A0B68"/>
    <w:rsid w:val="007A0D01"/>
    <w:rsid w:val="007A0EAE"/>
    <w:rsid w:val="007A0ED9"/>
    <w:rsid w:val="007A2B5B"/>
    <w:rsid w:val="007A3177"/>
    <w:rsid w:val="007A3E6C"/>
    <w:rsid w:val="007A4EF0"/>
    <w:rsid w:val="007A59E0"/>
    <w:rsid w:val="007A5B68"/>
    <w:rsid w:val="007A6371"/>
    <w:rsid w:val="007A6C5A"/>
    <w:rsid w:val="007A6CA2"/>
    <w:rsid w:val="007B24C2"/>
    <w:rsid w:val="007B3D37"/>
    <w:rsid w:val="007B41A6"/>
    <w:rsid w:val="007B4E2C"/>
    <w:rsid w:val="007B6C17"/>
    <w:rsid w:val="007B6CB5"/>
    <w:rsid w:val="007B78B8"/>
    <w:rsid w:val="007C090C"/>
    <w:rsid w:val="007C0A7B"/>
    <w:rsid w:val="007C2B15"/>
    <w:rsid w:val="007C4723"/>
    <w:rsid w:val="007C4C9A"/>
    <w:rsid w:val="007C56F8"/>
    <w:rsid w:val="007C5A6D"/>
    <w:rsid w:val="007C5A7E"/>
    <w:rsid w:val="007C62C7"/>
    <w:rsid w:val="007C6318"/>
    <w:rsid w:val="007C691A"/>
    <w:rsid w:val="007C6B03"/>
    <w:rsid w:val="007C71A0"/>
    <w:rsid w:val="007C73C6"/>
    <w:rsid w:val="007C75BD"/>
    <w:rsid w:val="007C772E"/>
    <w:rsid w:val="007D04D1"/>
    <w:rsid w:val="007D0706"/>
    <w:rsid w:val="007D13EE"/>
    <w:rsid w:val="007D14A4"/>
    <w:rsid w:val="007D30E6"/>
    <w:rsid w:val="007D377D"/>
    <w:rsid w:val="007D535E"/>
    <w:rsid w:val="007D7E9F"/>
    <w:rsid w:val="007E0115"/>
    <w:rsid w:val="007E09A8"/>
    <w:rsid w:val="007E1031"/>
    <w:rsid w:val="007E148F"/>
    <w:rsid w:val="007E15F5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764"/>
    <w:rsid w:val="007E4A54"/>
    <w:rsid w:val="007E4C14"/>
    <w:rsid w:val="007E4EF4"/>
    <w:rsid w:val="007E5398"/>
    <w:rsid w:val="007E5401"/>
    <w:rsid w:val="007E6290"/>
    <w:rsid w:val="007E70EB"/>
    <w:rsid w:val="007E787D"/>
    <w:rsid w:val="007F0716"/>
    <w:rsid w:val="007F0997"/>
    <w:rsid w:val="007F2804"/>
    <w:rsid w:val="007F2906"/>
    <w:rsid w:val="007F2A10"/>
    <w:rsid w:val="007F369A"/>
    <w:rsid w:val="007F3DB0"/>
    <w:rsid w:val="007F40E3"/>
    <w:rsid w:val="007F57ED"/>
    <w:rsid w:val="007F6308"/>
    <w:rsid w:val="007F79DE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056"/>
    <w:rsid w:val="008048AD"/>
    <w:rsid w:val="00804C4B"/>
    <w:rsid w:val="00805F96"/>
    <w:rsid w:val="0080729D"/>
    <w:rsid w:val="00807AA3"/>
    <w:rsid w:val="008104E9"/>
    <w:rsid w:val="008107A7"/>
    <w:rsid w:val="0081085D"/>
    <w:rsid w:val="00810957"/>
    <w:rsid w:val="00810B7E"/>
    <w:rsid w:val="00810D56"/>
    <w:rsid w:val="0081102B"/>
    <w:rsid w:val="00812951"/>
    <w:rsid w:val="008129FC"/>
    <w:rsid w:val="0081369C"/>
    <w:rsid w:val="00813D30"/>
    <w:rsid w:val="00814BB0"/>
    <w:rsid w:val="00814CB0"/>
    <w:rsid w:val="008163DB"/>
    <w:rsid w:val="008164B3"/>
    <w:rsid w:val="008170ED"/>
    <w:rsid w:val="00817B86"/>
    <w:rsid w:val="00820410"/>
    <w:rsid w:val="00820656"/>
    <w:rsid w:val="008218A9"/>
    <w:rsid w:val="00821A56"/>
    <w:rsid w:val="00821B58"/>
    <w:rsid w:val="008220CF"/>
    <w:rsid w:val="00823B05"/>
    <w:rsid w:val="00823CFF"/>
    <w:rsid w:val="00824704"/>
    <w:rsid w:val="00824987"/>
    <w:rsid w:val="00825515"/>
    <w:rsid w:val="008262E7"/>
    <w:rsid w:val="00827A90"/>
    <w:rsid w:val="008309B3"/>
    <w:rsid w:val="0083280D"/>
    <w:rsid w:val="00832D28"/>
    <w:rsid w:val="00833AE5"/>
    <w:rsid w:val="00834140"/>
    <w:rsid w:val="00834941"/>
    <w:rsid w:val="008349C5"/>
    <w:rsid w:val="00834EF5"/>
    <w:rsid w:val="008351A3"/>
    <w:rsid w:val="00837617"/>
    <w:rsid w:val="00840928"/>
    <w:rsid w:val="00840A2D"/>
    <w:rsid w:val="00841BB8"/>
    <w:rsid w:val="00842250"/>
    <w:rsid w:val="008425EC"/>
    <w:rsid w:val="00842D23"/>
    <w:rsid w:val="0084310D"/>
    <w:rsid w:val="00843729"/>
    <w:rsid w:val="00843C58"/>
    <w:rsid w:val="00845313"/>
    <w:rsid w:val="00845AF8"/>
    <w:rsid w:val="008467B6"/>
    <w:rsid w:val="008469E2"/>
    <w:rsid w:val="00850CBC"/>
    <w:rsid w:val="0085127B"/>
    <w:rsid w:val="008514B6"/>
    <w:rsid w:val="00851B90"/>
    <w:rsid w:val="008529AF"/>
    <w:rsid w:val="00853009"/>
    <w:rsid w:val="008532C0"/>
    <w:rsid w:val="008534DB"/>
    <w:rsid w:val="008534E7"/>
    <w:rsid w:val="00853CB4"/>
    <w:rsid w:val="008540A8"/>
    <w:rsid w:val="00854527"/>
    <w:rsid w:val="00854D8B"/>
    <w:rsid w:val="008553DF"/>
    <w:rsid w:val="00855450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A8C"/>
    <w:rsid w:val="00860FCD"/>
    <w:rsid w:val="00861407"/>
    <w:rsid w:val="00861AEE"/>
    <w:rsid w:val="008635F1"/>
    <w:rsid w:val="00863D3A"/>
    <w:rsid w:val="00865692"/>
    <w:rsid w:val="00865992"/>
    <w:rsid w:val="00865B29"/>
    <w:rsid w:val="00866496"/>
    <w:rsid w:val="008665C4"/>
    <w:rsid w:val="008669D9"/>
    <w:rsid w:val="00870165"/>
    <w:rsid w:val="0087018D"/>
    <w:rsid w:val="00870A06"/>
    <w:rsid w:val="00870E24"/>
    <w:rsid w:val="008711CC"/>
    <w:rsid w:val="008727EC"/>
    <w:rsid w:val="00872B7B"/>
    <w:rsid w:val="008744DC"/>
    <w:rsid w:val="00874C41"/>
    <w:rsid w:val="00875646"/>
    <w:rsid w:val="008758B7"/>
    <w:rsid w:val="008768B5"/>
    <w:rsid w:val="00876F41"/>
    <w:rsid w:val="00877433"/>
    <w:rsid w:val="008779C0"/>
    <w:rsid w:val="00877F38"/>
    <w:rsid w:val="0088015D"/>
    <w:rsid w:val="00880D94"/>
    <w:rsid w:val="00881180"/>
    <w:rsid w:val="008813C8"/>
    <w:rsid w:val="0088164E"/>
    <w:rsid w:val="00882260"/>
    <w:rsid w:val="008832DC"/>
    <w:rsid w:val="0088347D"/>
    <w:rsid w:val="0088414C"/>
    <w:rsid w:val="0088493C"/>
    <w:rsid w:val="00884C38"/>
    <w:rsid w:val="008862C4"/>
    <w:rsid w:val="00886331"/>
    <w:rsid w:val="00886B57"/>
    <w:rsid w:val="00886EFE"/>
    <w:rsid w:val="00886FCD"/>
    <w:rsid w:val="00887918"/>
    <w:rsid w:val="00887BD8"/>
    <w:rsid w:val="00887C23"/>
    <w:rsid w:val="00887D54"/>
    <w:rsid w:val="00887FC0"/>
    <w:rsid w:val="00887FF5"/>
    <w:rsid w:val="00890AC8"/>
    <w:rsid w:val="008917E1"/>
    <w:rsid w:val="00892C76"/>
    <w:rsid w:val="00893679"/>
    <w:rsid w:val="008955D3"/>
    <w:rsid w:val="00895EF0"/>
    <w:rsid w:val="00896AFB"/>
    <w:rsid w:val="00896FB5"/>
    <w:rsid w:val="008973F2"/>
    <w:rsid w:val="00897543"/>
    <w:rsid w:val="008A0FA0"/>
    <w:rsid w:val="008A2532"/>
    <w:rsid w:val="008A3B97"/>
    <w:rsid w:val="008A3EF7"/>
    <w:rsid w:val="008A4039"/>
    <w:rsid w:val="008A44FD"/>
    <w:rsid w:val="008A49C9"/>
    <w:rsid w:val="008A5072"/>
    <w:rsid w:val="008A51BB"/>
    <w:rsid w:val="008A5870"/>
    <w:rsid w:val="008A5AC2"/>
    <w:rsid w:val="008A5B00"/>
    <w:rsid w:val="008A6169"/>
    <w:rsid w:val="008A647F"/>
    <w:rsid w:val="008A733E"/>
    <w:rsid w:val="008A7726"/>
    <w:rsid w:val="008B000A"/>
    <w:rsid w:val="008B09A9"/>
    <w:rsid w:val="008B0C8C"/>
    <w:rsid w:val="008B141C"/>
    <w:rsid w:val="008B1EE7"/>
    <w:rsid w:val="008B27DF"/>
    <w:rsid w:val="008B3236"/>
    <w:rsid w:val="008B3696"/>
    <w:rsid w:val="008B3E43"/>
    <w:rsid w:val="008B4C67"/>
    <w:rsid w:val="008B531B"/>
    <w:rsid w:val="008B554E"/>
    <w:rsid w:val="008B5AC9"/>
    <w:rsid w:val="008B6987"/>
    <w:rsid w:val="008B7521"/>
    <w:rsid w:val="008B7532"/>
    <w:rsid w:val="008B7C0C"/>
    <w:rsid w:val="008C0AD5"/>
    <w:rsid w:val="008C1F1B"/>
    <w:rsid w:val="008C2D22"/>
    <w:rsid w:val="008C2D4D"/>
    <w:rsid w:val="008C2F1C"/>
    <w:rsid w:val="008C32C7"/>
    <w:rsid w:val="008C37D8"/>
    <w:rsid w:val="008C404E"/>
    <w:rsid w:val="008C4325"/>
    <w:rsid w:val="008C4911"/>
    <w:rsid w:val="008C4E08"/>
    <w:rsid w:val="008C51B0"/>
    <w:rsid w:val="008C5374"/>
    <w:rsid w:val="008C5C01"/>
    <w:rsid w:val="008C6034"/>
    <w:rsid w:val="008C62FC"/>
    <w:rsid w:val="008C6320"/>
    <w:rsid w:val="008C649C"/>
    <w:rsid w:val="008C676A"/>
    <w:rsid w:val="008C68DC"/>
    <w:rsid w:val="008C6ED7"/>
    <w:rsid w:val="008C791E"/>
    <w:rsid w:val="008C7DF7"/>
    <w:rsid w:val="008D1C58"/>
    <w:rsid w:val="008D2881"/>
    <w:rsid w:val="008D2918"/>
    <w:rsid w:val="008D4FD9"/>
    <w:rsid w:val="008D50C5"/>
    <w:rsid w:val="008D5364"/>
    <w:rsid w:val="008D56A2"/>
    <w:rsid w:val="008D5C62"/>
    <w:rsid w:val="008D6063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386C"/>
    <w:rsid w:val="008E47CE"/>
    <w:rsid w:val="008E5884"/>
    <w:rsid w:val="008E78D1"/>
    <w:rsid w:val="008F030B"/>
    <w:rsid w:val="008F0491"/>
    <w:rsid w:val="008F0DCA"/>
    <w:rsid w:val="008F1474"/>
    <w:rsid w:val="008F1B9B"/>
    <w:rsid w:val="008F32C9"/>
    <w:rsid w:val="008F363A"/>
    <w:rsid w:val="008F37C0"/>
    <w:rsid w:val="008F3E3A"/>
    <w:rsid w:val="008F49D3"/>
    <w:rsid w:val="008F55E6"/>
    <w:rsid w:val="008F692B"/>
    <w:rsid w:val="008F6959"/>
    <w:rsid w:val="008F6E83"/>
    <w:rsid w:val="008F76ED"/>
    <w:rsid w:val="008F78E0"/>
    <w:rsid w:val="009001AB"/>
    <w:rsid w:val="00900444"/>
    <w:rsid w:val="00901097"/>
    <w:rsid w:val="009029CA"/>
    <w:rsid w:val="00902C41"/>
    <w:rsid w:val="00902F8F"/>
    <w:rsid w:val="00903030"/>
    <w:rsid w:val="00903398"/>
    <w:rsid w:val="0090345A"/>
    <w:rsid w:val="0090393C"/>
    <w:rsid w:val="009039F7"/>
    <w:rsid w:val="009042D4"/>
    <w:rsid w:val="00905143"/>
    <w:rsid w:val="009068E6"/>
    <w:rsid w:val="00906CE0"/>
    <w:rsid w:val="00906E50"/>
    <w:rsid w:val="00910A53"/>
    <w:rsid w:val="00910AFE"/>
    <w:rsid w:val="00911652"/>
    <w:rsid w:val="00911687"/>
    <w:rsid w:val="009121F8"/>
    <w:rsid w:val="0091287C"/>
    <w:rsid w:val="0091340D"/>
    <w:rsid w:val="00914095"/>
    <w:rsid w:val="00914549"/>
    <w:rsid w:val="00914656"/>
    <w:rsid w:val="00914C4C"/>
    <w:rsid w:val="00915286"/>
    <w:rsid w:val="009161A9"/>
    <w:rsid w:val="00916481"/>
    <w:rsid w:val="00917C3B"/>
    <w:rsid w:val="00920733"/>
    <w:rsid w:val="00922138"/>
    <w:rsid w:val="009229AA"/>
    <w:rsid w:val="00922F02"/>
    <w:rsid w:val="00924A8B"/>
    <w:rsid w:val="009251C2"/>
    <w:rsid w:val="00925CA6"/>
    <w:rsid w:val="009264B7"/>
    <w:rsid w:val="009270F3"/>
    <w:rsid w:val="00927905"/>
    <w:rsid w:val="0093050D"/>
    <w:rsid w:val="00930E73"/>
    <w:rsid w:val="00931189"/>
    <w:rsid w:val="009313CB"/>
    <w:rsid w:val="00932028"/>
    <w:rsid w:val="00933234"/>
    <w:rsid w:val="0093327F"/>
    <w:rsid w:val="0093381A"/>
    <w:rsid w:val="00935687"/>
    <w:rsid w:val="00936B93"/>
    <w:rsid w:val="00942085"/>
    <w:rsid w:val="0094216D"/>
    <w:rsid w:val="00942D48"/>
    <w:rsid w:val="0094300E"/>
    <w:rsid w:val="009431F3"/>
    <w:rsid w:val="00943810"/>
    <w:rsid w:val="00943C5B"/>
    <w:rsid w:val="00944099"/>
    <w:rsid w:val="009443A2"/>
    <w:rsid w:val="00945487"/>
    <w:rsid w:val="00945D0F"/>
    <w:rsid w:val="00947030"/>
    <w:rsid w:val="0094710F"/>
    <w:rsid w:val="009477AD"/>
    <w:rsid w:val="00947848"/>
    <w:rsid w:val="00947E41"/>
    <w:rsid w:val="00950995"/>
    <w:rsid w:val="00951C2E"/>
    <w:rsid w:val="00952B83"/>
    <w:rsid w:val="00952C8B"/>
    <w:rsid w:val="00952E62"/>
    <w:rsid w:val="009537A3"/>
    <w:rsid w:val="00953A1D"/>
    <w:rsid w:val="00953EDA"/>
    <w:rsid w:val="009541E9"/>
    <w:rsid w:val="0095443A"/>
    <w:rsid w:val="0095482B"/>
    <w:rsid w:val="00954DC4"/>
    <w:rsid w:val="00955A61"/>
    <w:rsid w:val="00955B83"/>
    <w:rsid w:val="00956B99"/>
    <w:rsid w:val="00956C9D"/>
    <w:rsid w:val="00956F9C"/>
    <w:rsid w:val="009576B1"/>
    <w:rsid w:val="00960FE7"/>
    <w:rsid w:val="0096113A"/>
    <w:rsid w:val="0096195D"/>
    <w:rsid w:val="00962324"/>
    <w:rsid w:val="00963BA0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6C4B"/>
    <w:rsid w:val="00967834"/>
    <w:rsid w:val="00967BCF"/>
    <w:rsid w:val="00970340"/>
    <w:rsid w:val="0097049F"/>
    <w:rsid w:val="00970A18"/>
    <w:rsid w:val="00970B51"/>
    <w:rsid w:val="00970B5F"/>
    <w:rsid w:val="00971059"/>
    <w:rsid w:val="00971A0D"/>
    <w:rsid w:val="00972384"/>
    <w:rsid w:val="00973780"/>
    <w:rsid w:val="00973955"/>
    <w:rsid w:val="00973AD7"/>
    <w:rsid w:val="009740A2"/>
    <w:rsid w:val="00974310"/>
    <w:rsid w:val="00975B6A"/>
    <w:rsid w:val="0097617A"/>
    <w:rsid w:val="00976268"/>
    <w:rsid w:val="00976506"/>
    <w:rsid w:val="0097725B"/>
    <w:rsid w:val="009777EC"/>
    <w:rsid w:val="00977832"/>
    <w:rsid w:val="00980178"/>
    <w:rsid w:val="0098023E"/>
    <w:rsid w:val="009810FE"/>
    <w:rsid w:val="009811E6"/>
    <w:rsid w:val="009816BC"/>
    <w:rsid w:val="00981853"/>
    <w:rsid w:val="00982229"/>
    <w:rsid w:val="009836EE"/>
    <w:rsid w:val="009839E4"/>
    <w:rsid w:val="00984222"/>
    <w:rsid w:val="009843E4"/>
    <w:rsid w:val="00984A4A"/>
    <w:rsid w:val="00984BAA"/>
    <w:rsid w:val="0098502A"/>
    <w:rsid w:val="00985051"/>
    <w:rsid w:val="00986E59"/>
    <w:rsid w:val="0098755D"/>
    <w:rsid w:val="00990C06"/>
    <w:rsid w:val="009913F3"/>
    <w:rsid w:val="009916E5"/>
    <w:rsid w:val="00991710"/>
    <w:rsid w:val="00991C8E"/>
    <w:rsid w:val="009929AB"/>
    <w:rsid w:val="00994F16"/>
    <w:rsid w:val="00996BA5"/>
    <w:rsid w:val="00996EB9"/>
    <w:rsid w:val="00997DFB"/>
    <w:rsid w:val="00997ED3"/>
    <w:rsid w:val="009A0970"/>
    <w:rsid w:val="009A0CA5"/>
    <w:rsid w:val="009A1F88"/>
    <w:rsid w:val="009A245C"/>
    <w:rsid w:val="009A27FE"/>
    <w:rsid w:val="009A2B22"/>
    <w:rsid w:val="009A2DEA"/>
    <w:rsid w:val="009A376C"/>
    <w:rsid w:val="009A3F65"/>
    <w:rsid w:val="009A4448"/>
    <w:rsid w:val="009A48C4"/>
    <w:rsid w:val="009A5402"/>
    <w:rsid w:val="009A5CC6"/>
    <w:rsid w:val="009A646D"/>
    <w:rsid w:val="009A68B9"/>
    <w:rsid w:val="009A7281"/>
    <w:rsid w:val="009B11EF"/>
    <w:rsid w:val="009B2222"/>
    <w:rsid w:val="009B28DA"/>
    <w:rsid w:val="009B2A76"/>
    <w:rsid w:val="009B3F1B"/>
    <w:rsid w:val="009B4BCA"/>
    <w:rsid w:val="009B4D55"/>
    <w:rsid w:val="009B541A"/>
    <w:rsid w:val="009B586D"/>
    <w:rsid w:val="009B60A6"/>
    <w:rsid w:val="009B6872"/>
    <w:rsid w:val="009B6C9D"/>
    <w:rsid w:val="009B7080"/>
    <w:rsid w:val="009B7169"/>
    <w:rsid w:val="009B71D5"/>
    <w:rsid w:val="009B77D6"/>
    <w:rsid w:val="009C017B"/>
    <w:rsid w:val="009C1E55"/>
    <w:rsid w:val="009C1F7C"/>
    <w:rsid w:val="009C442F"/>
    <w:rsid w:val="009C47F2"/>
    <w:rsid w:val="009C483D"/>
    <w:rsid w:val="009C55EA"/>
    <w:rsid w:val="009C5C10"/>
    <w:rsid w:val="009C68CC"/>
    <w:rsid w:val="009C73B0"/>
    <w:rsid w:val="009C7453"/>
    <w:rsid w:val="009D02BC"/>
    <w:rsid w:val="009D07BC"/>
    <w:rsid w:val="009D0A8C"/>
    <w:rsid w:val="009D1BEB"/>
    <w:rsid w:val="009D211F"/>
    <w:rsid w:val="009D2765"/>
    <w:rsid w:val="009D2CED"/>
    <w:rsid w:val="009D302C"/>
    <w:rsid w:val="009D4C0B"/>
    <w:rsid w:val="009D4CF3"/>
    <w:rsid w:val="009D4D0B"/>
    <w:rsid w:val="009D530B"/>
    <w:rsid w:val="009D5B92"/>
    <w:rsid w:val="009D644B"/>
    <w:rsid w:val="009D735F"/>
    <w:rsid w:val="009D76DE"/>
    <w:rsid w:val="009D7D77"/>
    <w:rsid w:val="009E035B"/>
    <w:rsid w:val="009E0890"/>
    <w:rsid w:val="009E08F9"/>
    <w:rsid w:val="009E0F1B"/>
    <w:rsid w:val="009E1E25"/>
    <w:rsid w:val="009E1F59"/>
    <w:rsid w:val="009E2048"/>
    <w:rsid w:val="009E2D38"/>
    <w:rsid w:val="009E30A5"/>
    <w:rsid w:val="009E34FF"/>
    <w:rsid w:val="009E36D7"/>
    <w:rsid w:val="009E450E"/>
    <w:rsid w:val="009E50BC"/>
    <w:rsid w:val="009E5771"/>
    <w:rsid w:val="009E5873"/>
    <w:rsid w:val="009E63EB"/>
    <w:rsid w:val="009E7528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53E"/>
    <w:rsid w:val="009F47A5"/>
    <w:rsid w:val="009F4A47"/>
    <w:rsid w:val="009F51DA"/>
    <w:rsid w:val="009F5348"/>
    <w:rsid w:val="009F6267"/>
    <w:rsid w:val="009F6F45"/>
    <w:rsid w:val="009F78C1"/>
    <w:rsid w:val="00A00022"/>
    <w:rsid w:val="00A018F2"/>
    <w:rsid w:val="00A01A1A"/>
    <w:rsid w:val="00A01BF2"/>
    <w:rsid w:val="00A02DD8"/>
    <w:rsid w:val="00A030E5"/>
    <w:rsid w:val="00A0314A"/>
    <w:rsid w:val="00A0317C"/>
    <w:rsid w:val="00A031CD"/>
    <w:rsid w:val="00A0371A"/>
    <w:rsid w:val="00A03D25"/>
    <w:rsid w:val="00A03DA7"/>
    <w:rsid w:val="00A04196"/>
    <w:rsid w:val="00A04255"/>
    <w:rsid w:val="00A046BF"/>
    <w:rsid w:val="00A04F9E"/>
    <w:rsid w:val="00A05471"/>
    <w:rsid w:val="00A05EA0"/>
    <w:rsid w:val="00A06FF8"/>
    <w:rsid w:val="00A073E5"/>
    <w:rsid w:val="00A07C38"/>
    <w:rsid w:val="00A07D00"/>
    <w:rsid w:val="00A1236E"/>
    <w:rsid w:val="00A134E2"/>
    <w:rsid w:val="00A13E17"/>
    <w:rsid w:val="00A13F80"/>
    <w:rsid w:val="00A1427E"/>
    <w:rsid w:val="00A142EF"/>
    <w:rsid w:val="00A151DD"/>
    <w:rsid w:val="00A15328"/>
    <w:rsid w:val="00A15A85"/>
    <w:rsid w:val="00A16D9E"/>
    <w:rsid w:val="00A176EA"/>
    <w:rsid w:val="00A17BFF"/>
    <w:rsid w:val="00A17C1D"/>
    <w:rsid w:val="00A17EE7"/>
    <w:rsid w:val="00A201A3"/>
    <w:rsid w:val="00A21135"/>
    <w:rsid w:val="00A2207C"/>
    <w:rsid w:val="00A227C0"/>
    <w:rsid w:val="00A22A8A"/>
    <w:rsid w:val="00A22C8C"/>
    <w:rsid w:val="00A2364E"/>
    <w:rsid w:val="00A23C65"/>
    <w:rsid w:val="00A24DE9"/>
    <w:rsid w:val="00A25341"/>
    <w:rsid w:val="00A273C0"/>
    <w:rsid w:val="00A277AC"/>
    <w:rsid w:val="00A278A6"/>
    <w:rsid w:val="00A3085C"/>
    <w:rsid w:val="00A308C2"/>
    <w:rsid w:val="00A33B61"/>
    <w:rsid w:val="00A35CF8"/>
    <w:rsid w:val="00A37294"/>
    <w:rsid w:val="00A3760C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CAD"/>
    <w:rsid w:val="00A52F92"/>
    <w:rsid w:val="00A52FB1"/>
    <w:rsid w:val="00A52FF8"/>
    <w:rsid w:val="00A53982"/>
    <w:rsid w:val="00A53DAA"/>
    <w:rsid w:val="00A54DAF"/>
    <w:rsid w:val="00A55092"/>
    <w:rsid w:val="00A553DC"/>
    <w:rsid w:val="00A55A67"/>
    <w:rsid w:val="00A56472"/>
    <w:rsid w:val="00A568AA"/>
    <w:rsid w:val="00A56CB0"/>
    <w:rsid w:val="00A579B9"/>
    <w:rsid w:val="00A57F86"/>
    <w:rsid w:val="00A604B8"/>
    <w:rsid w:val="00A61047"/>
    <w:rsid w:val="00A610BD"/>
    <w:rsid w:val="00A61AFE"/>
    <w:rsid w:val="00A61E8A"/>
    <w:rsid w:val="00A63266"/>
    <w:rsid w:val="00A632B7"/>
    <w:rsid w:val="00A632E0"/>
    <w:rsid w:val="00A63D08"/>
    <w:rsid w:val="00A64401"/>
    <w:rsid w:val="00A645A6"/>
    <w:rsid w:val="00A647FE"/>
    <w:rsid w:val="00A6629A"/>
    <w:rsid w:val="00A66C95"/>
    <w:rsid w:val="00A67BA2"/>
    <w:rsid w:val="00A67E16"/>
    <w:rsid w:val="00A71060"/>
    <w:rsid w:val="00A71822"/>
    <w:rsid w:val="00A71DA3"/>
    <w:rsid w:val="00A7414C"/>
    <w:rsid w:val="00A74C64"/>
    <w:rsid w:val="00A75139"/>
    <w:rsid w:val="00A751F3"/>
    <w:rsid w:val="00A75995"/>
    <w:rsid w:val="00A75B84"/>
    <w:rsid w:val="00A75D0E"/>
    <w:rsid w:val="00A76788"/>
    <w:rsid w:val="00A76DE4"/>
    <w:rsid w:val="00A77106"/>
    <w:rsid w:val="00A81170"/>
    <w:rsid w:val="00A8120A"/>
    <w:rsid w:val="00A81212"/>
    <w:rsid w:val="00A83311"/>
    <w:rsid w:val="00A83363"/>
    <w:rsid w:val="00A8398F"/>
    <w:rsid w:val="00A83BD7"/>
    <w:rsid w:val="00A84C90"/>
    <w:rsid w:val="00A8711D"/>
    <w:rsid w:val="00A91636"/>
    <w:rsid w:val="00A91D7E"/>
    <w:rsid w:val="00A923AB"/>
    <w:rsid w:val="00A92DCB"/>
    <w:rsid w:val="00A93385"/>
    <w:rsid w:val="00A945F3"/>
    <w:rsid w:val="00A95C56"/>
    <w:rsid w:val="00A95F21"/>
    <w:rsid w:val="00A96333"/>
    <w:rsid w:val="00A96B1D"/>
    <w:rsid w:val="00A96D03"/>
    <w:rsid w:val="00A96F3E"/>
    <w:rsid w:val="00A97334"/>
    <w:rsid w:val="00A97755"/>
    <w:rsid w:val="00AA0153"/>
    <w:rsid w:val="00AA0571"/>
    <w:rsid w:val="00AA0A57"/>
    <w:rsid w:val="00AA0E9D"/>
    <w:rsid w:val="00AA210B"/>
    <w:rsid w:val="00AA2486"/>
    <w:rsid w:val="00AA2C13"/>
    <w:rsid w:val="00AA2D60"/>
    <w:rsid w:val="00AA2FBA"/>
    <w:rsid w:val="00AA3322"/>
    <w:rsid w:val="00AA4248"/>
    <w:rsid w:val="00AA4C3C"/>
    <w:rsid w:val="00AA7A48"/>
    <w:rsid w:val="00AB01CF"/>
    <w:rsid w:val="00AB0D2B"/>
    <w:rsid w:val="00AB0D9D"/>
    <w:rsid w:val="00AB10A1"/>
    <w:rsid w:val="00AB15DF"/>
    <w:rsid w:val="00AB1A43"/>
    <w:rsid w:val="00AB1E22"/>
    <w:rsid w:val="00AB2C41"/>
    <w:rsid w:val="00AB2F06"/>
    <w:rsid w:val="00AB5215"/>
    <w:rsid w:val="00AB6344"/>
    <w:rsid w:val="00AB74B9"/>
    <w:rsid w:val="00AB764A"/>
    <w:rsid w:val="00AB7B68"/>
    <w:rsid w:val="00AB7BFA"/>
    <w:rsid w:val="00AC026B"/>
    <w:rsid w:val="00AC2477"/>
    <w:rsid w:val="00AC2DC9"/>
    <w:rsid w:val="00AC2E0B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957"/>
    <w:rsid w:val="00AD0B6F"/>
    <w:rsid w:val="00AD0B82"/>
    <w:rsid w:val="00AD1DBF"/>
    <w:rsid w:val="00AD22F2"/>
    <w:rsid w:val="00AD38CA"/>
    <w:rsid w:val="00AD3ADC"/>
    <w:rsid w:val="00AD4266"/>
    <w:rsid w:val="00AD43DA"/>
    <w:rsid w:val="00AD4DA2"/>
    <w:rsid w:val="00AD54C1"/>
    <w:rsid w:val="00AD5F67"/>
    <w:rsid w:val="00AD5FFF"/>
    <w:rsid w:val="00AD6B3E"/>
    <w:rsid w:val="00AD717A"/>
    <w:rsid w:val="00AD74F3"/>
    <w:rsid w:val="00AD7808"/>
    <w:rsid w:val="00AD78F2"/>
    <w:rsid w:val="00AD7B79"/>
    <w:rsid w:val="00AE0419"/>
    <w:rsid w:val="00AE094E"/>
    <w:rsid w:val="00AE0A68"/>
    <w:rsid w:val="00AE1F78"/>
    <w:rsid w:val="00AE2670"/>
    <w:rsid w:val="00AE4412"/>
    <w:rsid w:val="00AE4ACB"/>
    <w:rsid w:val="00AE500B"/>
    <w:rsid w:val="00AE5511"/>
    <w:rsid w:val="00AE6532"/>
    <w:rsid w:val="00AE65EC"/>
    <w:rsid w:val="00AE7369"/>
    <w:rsid w:val="00AE7556"/>
    <w:rsid w:val="00AE76FF"/>
    <w:rsid w:val="00AE7862"/>
    <w:rsid w:val="00AF01E6"/>
    <w:rsid w:val="00AF0AB0"/>
    <w:rsid w:val="00AF0CE2"/>
    <w:rsid w:val="00AF1879"/>
    <w:rsid w:val="00AF1ABC"/>
    <w:rsid w:val="00AF2269"/>
    <w:rsid w:val="00AF373E"/>
    <w:rsid w:val="00AF42A7"/>
    <w:rsid w:val="00AF5172"/>
    <w:rsid w:val="00AF56B0"/>
    <w:rsid w:val="00AF5A3F"/>
    <w:rsid w:val="00AF5C52"/>
    <w:rsid w:val="00AF6528"/>
    <w:rsid w:val="00AF76D7"/>
    <w:rsid w:val="00B0023A"/>
    <w:rsid w:val="00B00373"/>
    <w:rsid w:val="00B0099B"/>
    <w:rsid w:val="00B009E6"/>
    <w:rsid w:val="00B00EB1"/>
    <w:rsid w:val="00B01817"/>
    <w:rsid w:val="00B01AAF"/>
    <w:rsid w:val="00B01F97"/>
    <w:rsid w:val="00B020B6"/>
    <w:rsid w:val="00B0220D"/>
    <w:rsid w:val="00B0363C"/>
    <w:rsid w:val="00B0404D"/>
    <w:rsid w:val="00B041F3"/>
    <w:rsid w:val="00B045B9"/>
    <w:rsid w:val="00B04A92"/>
    <w:rsid w:val="00B05892"/>
    <w:rsid w:val="00B06646"/>
    <w:rsid w:val="00B066B8"/>
    <w:rsid w:val="00B068B5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25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B35"/>
    <w:rsid w:val="00B21F47"/>
    <w:rsid w:val="00B225B8"/>
    <w:rsid w:val="00B229CA"/>
    <w:rsid w:val="00B22CAE"/>
    <w:rsid w:val="00B2360E"/>
    <w:rsid w:val="00B237A2"/>
    <w:rsid w:val="00B245B5"/>
    <w:rsid w:val="00B246E7"/>
    <w:rsid w:val="00B25363"/>
    <w:rsid w:val="00B263A2"/>
    <w:rsid w:val="00B26545"/>
    <w:rsid w:val="00B26FAD"/>
    <w:rsid w:val="00B30B0C"/>
    <w:rsid w:val="00B316AC"/>
    <w:rsid w:val="00B327A6"/>
    <w:rsid w:val="00B32E70"/>
    <w:rsid w:val="00B33888"/>
    <w:rsid w:val="00B33B1E"/>
    <w:rsid w:val="00B33B77"/>
    <w:rsid w:val="00B33F9E"/>
    <w:rsid w:val="00B35B0B"/>
    <w:rsid w:val="00B35CF9"/>
    <w:rsid w:val="00B36502"/>
    <w:rsid w:val="00B3699A"/>
    <w:rsid w:val="00B36A28"/>
    <w:rsid w:val="00B37B2E"/>
    <w:rsid w:val="00B37D1D"/>
    <w:rsid w:val="00B4037F"/>
    <w:rsid w:val="00B404C3"/>
    <w:rsid w:val="00B40970"/>
    <w:rsid w:val="00B40EA7"/>
    <w:rsid w:val="00B410F8"/>
    <w:rsid w:val="00B423D9"/>
    <w:rsid w:val="00B43D3A"/>
    <w:rsid w:val="00B43E10"/>
    <w:rsid w:val="00B43F2B"/>
    <w:rsid w:val="00B4479E"/>
    <w:rsid w:val="00B44B76"/>
    <w:rsid w:val="00B4593A"/>
    <w:rsid w:val="00B465BC"/>
    <w:rsid w:val="00B46934"/>
    <w:rsid w:val="00B469BB"/>
    <w:rsid w:val="00B46D48"/>
    <w:rsid w:val="00B501F3"/>
    <w:rsid w:val="00B50435"/>
    <w:rsid w:val="00B50BBF"/>
    <w:rsid w:val="00B520CA"/>
    <w:rsid w:val="00B5332F"/>
    <w:rsid w:val="00B534F7"/>
    <w:rsid w:val="00B53813"/>
    <w:rsid w:val="00B53968"/>
    <w:rsid w:val="00B54D8B"/>
    <w:rsid w:val="00B55EF1"/>
    <w:rsid w:val="00B563E8"/>
    <w:rsid w:val="00B57E1C"/>
    <w:rsid w:val="00B600B3"/>
    <w:rsid w:val="00B6026B"/>
    <w:rsid w:val="00B619CB"/>
    <w:rsid w:val="00B61B35"/>
    <w:rsid w:val="00B62421"/>
    <w:rsid w:val="00B63030"/>
    <w:rsid w:val="00B63046"/>
    <w:rsid w:val="00B63054"/>
    <w:rsid w:val="00B63A81"/>
    <w:rsid w:val="00B642FB"/>
    <w:rsid w:val="00B64DBA"/>
    <w:rsid w:val="00B66991"/>
    <w:rsid w:val="00B6739B"/>
    <w:rsid w:val="00B71310"/>
    <w:rsid w:val="00B71665"/>
    <w:rsid w:val="00B732C1"/>
    <w:rsid w:val="00B748D1"/>
    <w:rsid w:val="00B7766E"/>
    <w:rsid w:val="00B77806"/>
    <w:rsid w:val="00B77961"/>
    <w:rsid w:val="00B77D55"/>
    <w:rsid w:val="00B80463"/>
    <w:rsid w:val="00B8109E"/>
    <w:rsid w:val="00B810C7"/>
    <w:rsid w:val="00B8121E"/>
    <w:rsid w:val="00B818EC"/>
    <w:rsid w:val="00B81A6C"/>
    <w:rsid w:val="00B854E6"/>
    <w:rsid w:val="00B85A8B"/>
    <w:rsid w:val="00B85DBB"/>
    <w:rsid w:val="00B87276"/>
    <w:rsid w:val="00B87579"/>
    <w:rsid w:val="00B879B2"/>
    <w:rsid w:val="00B90066"/>
    <w:rsid w:val="00B900C1"/>
    <w:rsid w:val="00B91524"/>
    <w:rsid w:val="00B91F61"/>
    <w:rsid w:val="00B94BC2"/>
    <w:rsid w:val="00B95565"/>
    <w:rsid w:val="00B95803"/>
    <w:rsid w:val="00B9679E"/>
    <w:rsid w:val="00B96A8C"/>
    <w:rsid w:val="00B978F7"/>
    <w:rsid w:val="00B97AE2"/>
    <w:rsid w:val="00B97D81"/>
    <w:rsid w:val="00BA0261"/>
    <w:rsid w:val="00BA069A"/>
    <w:rsid w:val="00BA0DD7"/>
    <w:rsid w:val="00BA0F2F"/>
    <w:rsid w:val="00BA0F7E"/>
    <w:rsid w:val="00BA1BAB"/>
    <w:rsid w:val="00BA32E9"/>
    <w:rsid w:val="00BA4364"/>
    <w:rsid w:val="00BA437A"/>
    <w:rsid w:val="00BA458C"/>
    <w:rsid w:val="00BA49F1"/>
    <w:rsid w:val="00BA5B1F"/>
    <w:rsid w:val="00BA5D90"/>
    <w:rsid w:val="00BA5E9F"/>
    <w:rsid w:val="00BA62D7"/>
    <w:rsid w:val="00BA6539"/>
    <w:rsid w:val="00BA6C25"/>
    <w:rsid w:val="00BB05EB"/>
    <w:rsid w:val="00BB0E37"/>
    <w:rsid w:val="00BB2149"/>
    <w:rsid w:val="00BB3FE5"/>
    <w:rsid w:val="00BB4189"/>
    <w:rsid w:val="00BB4274"/>
    <w:rsid w:val="00BB447E"/>
    <w:rsid w:val="00BB5A74"/>
    <w:rsid w:val="00BB6747"/>
    <w:rsid w:val="00BB79F6"/>
    <w:rsid w:val="00BB7D7B"/>
    <w:rsid w:val="00BC135C"/>
    <w:rsid w:val="00BC1556"/>
    <w:rsid w:val="00BC2867"/>
    <w:rsid w:val="00BC2FC6"/>
    <w:rsid w:val="00BC427F"/>
    <w:rsid w:val="00BC4669"/>
    <w:rsid w:val="00BC46A2"/>
    <w:rsid w:val="00BC484C"/>
    <w:rsid w:val="00BC4C40"/>
    <w:rsid w:val="00BC4CEF"/>
    <w:rsid w:val="00BC50C0"/>
    <w:rsid w:val="00BC56BC"/>
    <w:rsid w:val="00BC5A04"/>
    <w:rsid w:val="00BC7722"/>
    <w:rsid w:val="00BC7F05"/>
    <w:rsid w:val="00BD1460"/>
    <w:rsid w:val="00BD295F"/>
    <w:rsid w:val="00BD29E4"/>
    <w:rsid w:val="00BD3515"/>
    <w:rsid w:val="00BD3B1E"/>
    <w:rsid w:val="00BD4ED4"/>
    <w:rsid w:val="00BD52C3"/>
    <w:rsid w:val="00BD5319"/>
    <w:rsid w:val="00BD6073"/>
    <w:rsid w:val="00BD61B2"/>
    <w:rsid w:val="00BD6514"/>
    <w:rsid w:val="00BD74C9"/>
    <w:rsid w:val="00BE0035"/>
    <w:rsid w:val="00BE03C1"/>
    <w:rsid w:val="00BE0AE5"/>
    <w:rsid w:val="00BE108F"/>
    <w:rsid w:val="00BE1688"/>
    <w:rsid w:val="00BE2525"/>
    <w:rsid w:val="00BE25A7"/>
    <w:rsid w:val="00BE26E9"/>
    <w:rsid w:val="00BE3951"/>
    <w:rsid w:val="00BE3954"/>
    <w:rsid w:val="00BE3C75"/>
    <w:rsid w:val="00BE4738"/>
    <w:rsid w:val="00BE4BA3"/>
    <w:rsid w:val="00BE4DEF"/>
    <w:rsid w:val="00BE54D1"/>
    <w:rsid w:val="00BE5AC5"/>
    <w:rsid w:val="00BE5E78"/>
    <w:rsid w:val="00BE7A24"/>
    <w:rsid w:val="00BE7BBB"/>
    <w:rsid w:val="00BE7BEC"/>
    <w:rsid w:val="00BF003F"/>
    <w:rsid w:val="00BF0CAC"/>
    <w:rsid w:val="00BF0E03"/>
    <w:rsid w:val="00BF0EB3"/>
    <w:rsid w:val="00BF1215"/>
    <w:rsid w:val="00BF25BE"/>
    <w:rsid w:val="00BF295D"/>
    <w:rsid w:val="00BF2DB3"/>
    <w:rsid w:val="00BF2DF3"/>
    <w:rsid w:val="00BF3E6E"/>
    <w:rsid w:val="00BF4252"/>
    <w:rsid w:val="00BF4982"/>
    <w:rsid w:val="00BF4A82"/>
    <w:rsid w:val="00BF4D40"/>
    <w:rsid w:val="00BF4F6B"/>
    <w:rsid w:val="00BF50C4"/>
    <w:rsid w:val="00BF5944"/>
    <w:rsid w:val="00BF6935"/>
    <w:rsid w:val="00C00679"/>
    <w:rsid w:val="00C01613"/>
    <w:rsid w:val="00C01BC6"/>
    <w:rsid w:val="00C01F9D"/>
    <w:rsid w:val="00C01FD6"/>
    <w:rsid w:val="00C03180"/>
    <w:rsid w:val="00C048A8"/>
    <w:rsid w:val="00C051A1"/>
    <w:rsid w:val="00C05589"/>
    <w:rsid w:val="00C06680"/>
    <w:rsid w:val="00C06D2F"/>
    <w:rsid w:val="00C06E73"/>
    <w:rsid w:val="00C07C1C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5543"/>
    <w:rsid w:val="00C15E2B"/>
    <w:rsid w:val="00C16555"/>
    <w:rsid w:val="00C16660"/>
    <w:rsid w:val="00C16687"/>
    <w:rsid w:val="00C17B79"/>
    <w:rsid w:val="00C17F17"/>
    <w:rsid w:val="00C201EF"/>
    <w:rsid w:val="00C2093C"/>
    <w:rsid w:val="00C210E3"/>
    <w:rsid w:val="00C2155F"/>
    <w:rsid w:val="00C21A8B"/>
    <w:rsid w:val="00C21AB9"/>
    <w:rsid w:val="00C2209C"/>
    <w:rsid w:val="00C233C9"/>
    <w:rsid w:val="00C23854"/>
    <w:rsid w:val="00C2385C"/>
    <w:rsid w:val="00C23EEC"/>
    <w:rsid w:val="00C260FA"/>
    <w:rsid w:val="00C26530"/>
    <w:rsid w:val="00C2693B"/>
    <w:rsid w:val="00C27738"/>
    <w:rsid w:val="00C300B2"/>
    <w:rsid w:val="00C30153"/>
    <w:rsid w:val="00C30434"/>
    <w:rsid w:val="00C31009"/>
    <w:rsid w:val="00C3240F"/>
    <w:rsid w:val="00C325C3"/>
    <w:rsid w:val="00C34206"/>
    <w:rsid w:val="00C34707"/>
    <w:rsid w:val="00C34E8A"/>
    <w:rsid w:val="00C34FFC"/>
    <w:rsid w:val="00C35035"/>
    <w:rsid w:val="00C36DA5"/>
    <w:rsid w:val="00C371F6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3CDF"/>
    <w:rsid w:val="00C4458F"/>
    <w:rsid w:val="00C44D8D"/>
    <w:rsid w:val="00C460B5"/>
    <w:rsid w:val="00C46649"/>
    <w:rsid w:val="00C46A0C"/>
    <w:rsid w:val="00C46C2A"/>
    <w:rsid w:val="00C46EE1"/>
    <w:rsid w:val="00C47A83"/>
    <w:rsid w:val="00C5089A"/>
    <w:rsid w:val="00C50F2F"/>
    <w:rsid w:val="00C515CA"/>
    <w:rsid w:val="00C51E6E"/>
    <w:rsid w:val="00C52063"/>
    <w:rsid w:val="00C53E73"/>
    <w:rsid w:val="00C5472E"/>
    <w:rsid w:val="00C552CB"/>
    <w:rsid w:val="00C55FAD"/>
    <w:rsid w:val="00C56922"/>
    <w:rsid w:val="00C57B50"/>
    <w:rsid w:val="00C601A4"/>
    <w:rsid w:val="00C62C72"/>
    <w:rsid w:val="00C63233"/>
    <w:rsid w:val="00C64BB2"/>
    <w:rsid w:val="00C65941"/>
    <w:rsid w:val="00C66A1E"/>
    <w:rsid w:val="00C67115"/>
    <w:rsid w:val="00C6743F"/>
    <w:rsid w:val="00C678A7"/>
    <w:rsid w:val="00C67F0D"/>
    <w:rsid w:val="00C70D9D"/>
    <w:rsid w:val="00C72E77"/>
    <w:rsid w:val="00C74CD6"/>
    <w:rsid w:val="00C765F6"/>
    <w:rsid w:val="00C76D88"/>
    <w:rsid w:val="00C8049D"/>
    <w:rsid w:val="00C80C51"/>
    <w:rsid w:val="00C80ED9"/>
    <w:rsid w:val="00C8125A"/>
    <w:rsid w:val="00C816E4"/>
    <w:rsid w:val="00C81A86"/>
    <w:rsid w:val="00C81DC1"/>
    <w:rsid w:val="00C83806"/>
    <w:rsid w:val="00C839A8"/>
    <w:rsid w:val="00C84758"/>
    <w:rsid w:val="00C8487A"/>
    <w:rsid w:val="00C84CDF"/>
    <w:rsid w:val="00C85B46"/>
    <w:rsid w:val="00C85FAC"/>
    <w:rsid w:val="00C8747E"/>
    <w:rsid w:val="00C9047A"/>
    <w:rsid w:val="00C915FA"/>
    <w:rsid w:val="00C93B95"/>
    <w:rsid w:val="00C93E30"/>
    <w:rsid w:val="00C955DA"/>
    <w:rsid w:val="00C96234"/>
    <w:rsid w:val="00C97803"/>
    <w:rsid w:val="00C97E01"/>
    <w:rsid w:val="00CA0781"/>
    <w:rsid w:val="00CA09F7"/>
    <w:rsid w:val="00CA1020"/>
    <w:rsid w:val="00CA15D8"/>
    <w:rsid w:val="00CA2163"/>
    <w:rsid w:val="00CA32F9"/>
    <w:rsid w:val="00CA372B"/>
    <w:rsid w:val="00CA4359"/>
    <w:rsid w:val="00CA4913"/>
    <w:rsid w:val="00CA4CAF"/>
    <w:rsid w:val="00CA4D02"/>
    <w:rsid w:val="00CA4D0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B678"/>
    <w:rsid w:val="00CC1303"/>
    <w:rsid w:val="00CC13FE"/>
    <w:rsid w:val="00CC1653"/>
    <w:rsid w:val="00CC45C9"/>
    <w:rsid w:val="00CC4780"/>
    <w:rsid w:val="00CC54B0"/>
    <w:rsid w:val="00CC5680"/>
    <w:rsid w:val="00CC604F"/>
    <w:rsid w:val="00CC611C"/>
    <w:rsid w:val="00CC6756"/>
    <w:rsid w:val="00CC6A96"/>
    <w:rsid w:val="00CC6C9A"/>
    <w:rsid w:val="00CC719D"/>
    <w:rsid w:val="00CC7ECE"/>
    <w:rsid w:val="00CD0242"/>
    <w:rsid w:val="00CD02AA"/>
    <w:rsid w:val="00CD0515"/>
    <w:rsid w:val="00CD066E"/>
    <w:rsid w:val="00CD074B"/>
    <w:rsid w:val="00CD13CF"/>
    <w:rsid w:val="00CD1D17"/>
    <w:rsid w:val="00CD3137"/>
    <w:rsid w:val="00CD318D"/>
    <w:rsid w:val="00CD4785"/>
    <w:rsid w:val="00CD4C9E"/>
    <w:rsid w:val="00CD6751"/>
    <w:rsid w:val="00CD757D"/>
    <w:rsid w:val="00CD7817"/>
    <w:rsid w:val="00CD79E9"/>
    <w:rsid w:val="00CD7EA0"/>
    <w:rsid w:val="00CE03A2"/>
    <w:rsid w:val="00CE1550"/>
    <w:rsid w:val="00CE2107"/>
    <w:rsid w:val="00CE21AA"/>
    <w:rsid w:val="00CE2D0C"/>
    <w:rsid w:val="00CE3C92"/>
    <w:rsid w:val="00CE414C"/>
    <w:rsid w:val="00CE586D"/>
    <w:rsid w:val="00CE59C7"/>
    <w:rsid w:val="00CE5C59"/>
    <w:rsid w:val="00CE5F77"/>
    <w:rsid w:val="00CE63B4"/>
    <w:rsid w:val="00CE727B"/>
    <w:rsid w:val="00CE749F"/>
    <w:rsid w:val="00CE7798"/>
    <w:rsid w:val="00CF0371"/>
    <w:rsid w:val="00CF1338"/>
    <w:rsid w:val="00CF16FA"/>
    <w:rsid w:val="00CF1DE1"/>
    <w:rsid w:val="00CF26C1"/>
    <w:rsid w:val="00CF3965"/>
    <w:rsid w:val="00CF3B1C"/>
    <w:rsid w:val="00CF4235"/>
    <w:rsid w:val="00CF572C"/>
    <w:rsid w:val="00CF5A79"/>
    <w:rsid w:val="00CF661A"/>
    <w:rsid w:val="00CF7209"/>
    <w:rsid w:val="00CF74BA"/>
    <w:rsid w:val="00CF77EA"/>
    <w:rsid w:val="00CF7FFB"/>
    <w:rsid w:val="00D00B75"/>
    <w:rsid w:val="00D01125"/>
    <w:rsid w:val="00D02A37"/>
    <w:rsid w:val="00D04BF3"/>
    <w:rsid w:val="00D05C42"/>
    <w:rsid w:val="00D06110"/>
    <w:rsid w:val="00D06117"/>
    <w:rsid w:val="00D06F28"/>
    <w:rsid w:val="00D071EA"/>
    <w:rsid w:val="00D073C0"/>
    <w:rsid w:val="00D0791B"/>
    <w:rsid w:val="00D07CAF"/>
    <w:rsid w:val="00D10362"/>
    <w:rsid w:val="00D11F94"/>
    <w:rsid w:val="00D1252A"/>
    <w:rsid w:val="00D125EA"/>
    <w:rsid w:val="00D13440"/>
    <w:rsid w:val="00D14171"/>
    <w:rsid w:val="00D142E6"/>
    <w:rsid w:val="00D14AEA"/>
    <w:rsid w:val="00D15B01"/>
    <w:rsid w:val="00D1639C"/>
    <w:rsid w:val="00D169F5"/>
    <w:rsid w:val="00D20248"/>
    <w:rsid w:val="00D206EA"/>
    <w:rsid w:val="00D2125B"/>
    <w:rsid w:val="00D21345"/>
    <w:rsid w:val="00D21463"/>
    <w:rsid w:val="00D214E9"/>
    <w:rsid w:val="00D21984"/>
    <w:rsid w:val="00D22032"/>
    <w:rsid w:val="00D24A5B"/>
    <w:rsid w:val="00D25441"/>
    <w:rsid w:val="00D276E8"/>
    <w:rsid w:val="00D27F63"/>
    <w:rsid w:val="00D304AD"/>
    <w:rsid w:val="00D30B06"/>
    <w:rsid w:val="00D30BD8"/>
    <w:rsid w:val="00D30D45"/>
    <w:rsid w:val="00D31482"/>
    <w:rsid w:val="00D318F9"/>
    <w:rsid w:val="00D329BD"/>
    <w:rsid w:val="00D32BED"/>
    <w:rsid w:val="00D32C92"/>
    <w:rsid w:val="00D3311A"/>
    <w:rsid w:val="00D33E43"/>
    <w:rsid w:val="00D34008"/>
    <w:rsid w:val="00D34701"/>
    <w:rsid w:val="00D35321"/>
    <w:rsid w:val="00D36B23"/>
    <w:rsid w:val="00D43E15"/>
    <w:rsid w:val="00D4464D"/>
    <w:rsid w:val="00D44845"/>
    <w:rsid w:val="00D44D69"/>
    <w:rsid w:val="00D4582F"/>
    <w:rsid w:val="00D458EB"/>
    <w:rsid w:val="00D46DCC"/>
    <w:rsid w:val="00D46FF7"/>
    <w:rsid w:val="00D5045F"/>
    <w:rsid w:val="00D5132C"/>
    <w:rsid w:val="00D51A8E"/>
    <w:rsid w:val="00D523FD"/>
    <w:rsid w:val="00D52926"/>
    <w:rsid w:val="00D52A86"/>
    <w:rsid w:val="00D52B83"/>
    <w:rsid w:val="00D5307B"/>
    <w:rsid w:val="00D53968"/>
    <w:rsid w:val="00D53B29"/>
    <w:rsid w:val="00D546B8"/>
    <w:rsid w:val="00D546CE"/>
    <w:rsid w:val="00D54CCB"/>
    <w:rsid w:val="00D55462"/>
    <w:rsid w:val="00D55DEC"/>
    <w:rsid w:val="00D56CEF"/>
    <w:rsid w:val="00D60373"/>
    <w:rsid w:val="00D60E4D"/>
    <w:rsid w:val="00D61587"/>
    <w:rsid w:val="00D6169E"/>
    <w:rsid w:val="00D61AB5"/>
    <w:rsid w:val="00D645B1"/>
    <w:rsid w:val="00D647D3"/>
    <w:rsid w:val="00D651AA"/>
    <w:rsid w:val="00D6564F"/>
    <w:rsid w:val="00D65F96"/>
    <w:rsid w:val="00D66A61"/>
    <w:rsid w:val="00D66AA2"/>
    <w:rsid w:val="00D6727E"/>
    <w:rsid w:val="00D6775D"/>
    <w:rsid w:val="00D71740"/>
    <w:rsid w:val="00D71D21"/>
    <w:rsid w:val="00D7264D"/>
    <w:rsid w:val="00D73E66"/>
    <w:rsid w:val="00D74CD3"/>
    <w:rsid w:val="00D7544E"/>
    <w:rsid w:val="00D76038"/>
    <w:rsid w:val="00D77091"/>
    <w:rsid w:val="00D775E2"/>
    <w:rsid w:val="00D7769C"/>
    <w:rsid w:val="00D787EE"/>
    <w:rsid w:val="00D807BC"/>
    <w:rsid w:val="00D80E07"/>
    <w:rsid w:val="00D81AAE"/>
    <w:rsid w:val="00D82A22"/>
    <w:rsid w:val="00D83769"/>
    <w:rsid w:val="00D83900"/>
    <w:rsid w:val="00D83DAD"/>
    <w:rsid w:val="00D84012"/>
    <w:rsid w:val="00D846EC"/>
    <w:rsid w:val="00D8540C"/>
    <w:rsid w:val="00D865EB"/>
    <w:rsid w:val="00D867D3"/>
    <w:rsid w:val="00D86CC2"/>
    <w:rsid w:val="00D8755C"/>
    <w:rsid w:val="00D87B97"/>
    <w:rsid w:val="00D8EC72"/>
    <w:rsid w:val="00D910B2"/>
    <w:rsid w:val="00D91B99"/>
    <w:rsid w:val="00D92AA7"/>
    <w:rsid w:val="00D92C36"/>
    <w:rsid w:val="00D93942"/>
    <w:rsid w:val="00D94E56"/>
    <w:rsid w:val="00D95243"/>
    <w:rsid w:val="00D9598C"/>
    <w:rsid w:val="00D95AC7"/>
    <w:rsid w:val="00D962D3"/>
    <w:rsid w:val="00D96E66"/>
    <w:rsid w:val="00D978B5"/>
    <w:rsid w:val="00D97C28"/>
    <w:rsid w:val="00DA038A"/>
    <w:rsid w:val="00DA0467"/>
    <w:rsid w:val="00DA0533"/>
    <w:rsid w:val="00DA0B90"/>
    <w:rsid w:val="00DA1DF7"/>
    <w:rsid w:val="00DA31F5"/>
    <w:rsid w:val="00DA36E8"/>
    <w:rsid w:val="00DA40AB"/>
    <w:rsid w:val="00DA4906"/>
    <w:rsid w:val="00DA5D85"/>
    <w:rsid w:val="00DA6DFD"/>
    <w:rsid w:val="00DB020B"/>
    <w:rsid w:val="00DB0E26"/>
    <w:rsid w:val="00DB1DEE"/>
    <w:rsid w:val="00DB2217"/>
    <w:rsid w:val="00DB2323"/>
    <w:rsid w:val="00DB305A"/>
    <w:rsid w:val="00DB3423"/>
    <w:rsid w:val="00DB43F1"/>
    <w:rsid w:val="00DB4947"/>
    <w:rsid w:val="00DB56CC"/>
    <w:rsid w:val="00DB58E8"/>
    <w:rsid w:val="00DB613F"/>
    <w:rsid w:val="00DB618F"/>
    <w:rsid w:val="00DB6484"/>
    <w:rsid w:val="00DB6627"/>
    <w:rsid w:val="00DB7143"/>
    <w:rsid w:val="00DB75BD"/>
    <w:rsid w:val="00DB7647"/>
    <w:rsid w:val="00DB769B"/>
    <w:rsid w:val="00DC16D6"/>
    <w:rsid w:val="00DC18ED"/>
    <w:rsid w:val="00DC27FC"/>
    <w:rsid w:val="00DC2884"/>
    <w:rsid w:val="00DC2AA5"/>
    <w:rsid w:val="00DC3C62"/>
    <w:rsid w:val="00DC4A10"/>
    <w:rsid w:val="00DC4EB3"/>
    <w:rsid w:val="00DC5340"/>
    <w:rsid w:val="00DC5E4C"/>
    <w:rsid w:val="00DC62A6"/>
    <w:rsid w:val="00DC68C2"/>
    <w:rsid w:val="00DC7962"/>
    <w:rsid w:val="00DC7CAA"/>
    <w:rsid w:val="00DD03EF"/>
    <w:rsid w:val="00DD1162"/>
    <w:rsid w:val="00DD2218"/>
    <w:rsid w:val="00DD279C"/>
    <w:rsid w:val="00DD2AF6"/>
    <w:rsid w:val="00DD4C05"/>
    <w:rsid w:val="00DD4C70"/>
    <w:rsid w:val="00DD58E8"/>
    <w:rsid w:val="00DD6742"/>
    <w:rsid w:val="00DD7F26"/>
    <w:rsid w:val="00DE079C"/>
    <w:rsid w:val="00DE0DBC"/>
    <w:rsid w:val="00DE0F2D"/>
    <w:rsid w:val="00DE1B1C"/>
    <w:rsid w:val="00DE2210"/>
    <w:rsid w:val="00DE2BBD"/>
    <w:rsid w:val="00DE2FCC"/>
    <w:rsid w:val="00DE331A"/>
    <w:rsid w:val="00DE3AA9"/>
    <w:rsid w:val="00DE410A"/>
    <w:rsid w:val="00DE577F"/>
    <w:rsid w:val="00DE5781"/>
    <w:rsid w:val="00DE6ADB"/>
    <w:rsid w:val="00DE7076"/>
    <w:rsid w:val="00DE7302"/>
    <w:rsid w:val="00DE7BA5"/>
    <w:rsid w:val="00DF095B"/>
    <w:rsid w:val="00DF0C44"/>
    <w:rsid w:val="00DF1093"/>
    <w:rsid w:val="00DF109D"/>
    <w:rsid w:val="00DF1563"/>
    <w:rsid w:val="00DF1EB2"/>
    <w:rsid w:val="00DF2AEC"/>
    <w:rsid w:val="00DF3EB2"/>
    <w:rsid w:val="00DF436F"/>
    <w:rsid w:val="00DF43DE"/>
    <w:rsid w:val="00DF4FE3"/>
    <w:rsid w:val="00DF5073"/>
    <w:rsid w:val="00DF5328"/>
    <w:rsid w:val="00DF623D"/>
    <w:rsid w:val="00DF63C6"/>
    <w:rsid w:val="00DF6C2E"/>
    <w:rsid w:val="00DF75C0"/>
    <w:rsid w:val="00DF7897"/>
    <w:rsid w:val="00DFD5D3"/>
    <w:rsid w:val="00E00E64"/>
    <w:rsid w:val="00E013CD"/>
    <w:rsid w:val="00E01974"/>
    <w:rsid w:val="00E02455"/>
    <w:rsid w:val="00E0253D"/>
    <w:rsid w:val="00E025D2"/>
    <w:rsid w:val="00E0350A"/>
    <w:rsid w:val="00E036FC"/>
    <w:rsid w:val="00E03865"/>
    <w:rsid w:val="00E042A4"/>
    <w:rsid w:val="00E05055"/>
    <w:rsid w:val="00E055D2"/>
    <w:rsid w:val="00E05DA4"/>
    <w:rsid w:val="00E05F29"/>
    <w:rsid w:val="00E0663A"/>
    <w:rsid w:val="00E0782F"/>
    <w:rsid w:val="00E1035C"/>
    <w:rsid w:val="00E106E4"/>
    <w:rsid w:val="00E10DAA"/>
    <w:rsid w:val="00E11B53"/>
    <w:rsid w:val="00E121A6"/>
    <w:rsid w:val="00E12CB0"/>
    <w:rsid w:val="00E12D85"/>
    <w:rsid w:val="00E12E2F"/>
    <w:rsid w:val="00E132B4"/>
    <w:rsid w:val="00E14A36"/>
    <w:rsid w:val="00E153ED"/>
    <w:rsid w:val="00E164E5"/>
    <w:rsid w:val="00E168B0"/>
    <w:rsid w:val="00E16AF4"/>
    <w:rsid w:val="00E16B81"/>
    <w:rsid w:val="00E204EF"/>
    <w:rsid w:val="00E20AB6"/>
    <w:rsid w:val="00E20BD9"/>
    <w:rsid w:val="00E217B5"/>
    <w:rsid w:val="00E2265E"/>
    <w:rsid w:val="00E22C69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5EE"/>
    <w:rsid w:val="00E268D0"/>
    <w:rsid w:val="00E26912"/>
    <w:rsid w:val="00E26E60"/>
    <w:rsid w:val="00E26ED6"/>
    <w:rsid w:val="00E2718E"/>
    <w:rsid w:val="00E273E8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82F"/>
    <w:rsid w:val="00E34A31"/>
    <w:rsid w:val="00E34D39"/>
    <w:rsid w:val="00E35734"/>
    <w:rsid w:val="00E372EC"/>
    <w:rsid w:val="00E40CB6"/>
    <w:rsid w:val="00E4231A"/>
    <w:rsid w:val="00E42A2C"/>
    <w:rsid w:val="00E44BF8"/>
    <w:rsid w:val="00E44C51"/>
    <w:rsid w:val="00E4526E"/>
    <w:rsid w:val="00E4543C"/>
    <w:rsid w:val="00E461EA"/>
    <w:rsid w:val="00E4693B"/>
    <w:rsid w:val="00E46EAF"/>
    <w:rsid w:val="00E477BB"/>
    <w:rsid w:val="00E47E83"/>
    <w:rsid w:val="00E5272A"/>
    <w:rsid w:val="00E527CD"/>
    <w:rsid w:val="00E529E4"/>
    <w:rsid w:val="00E5454D"/>
    <w:rsid w:val="00E55A22"/>
    <w:rsid w:val="00E55A41"/>
    <w:rsid w:val="00E55AD0"/>
    <w:rsid w:val="00E56087"/>
    <w:rsid w:val="00E562AC"/>
    <w:rsid w:val="00E57096"/>
    <w:rsid w:val="00E61AD7"/>
    <w:rsid w:val="00E63AAF"/>
    <w:rsid w:val="00E6441A"/>
    <w:rsid w:val="00E64ED2"/>
    <w:rsid w:val="00E65B56"/>
    <w:rsid w:val="00E66BB3"/>
    <w:rsid w:val="00E671BC"/>
    <w:rsid w:val="00E70C97"/>
    <w:rsid w:val="00E73B25"/>
    <w:rsid w:val="00E7432B"/>
    <w:rsid w:val="00E74AD0"/>
    <w:rsid w:val="00E75C19"/>
    <w:rsid w:val="00E7638D"/>
    <w:rsid w:val="00E76711"/>
    <w:rsid w:val="00E773F0"/>
    <w:rsid w:val="00E77D1B"/>
    <w:rsid w:val="00E77DD8"/>
    <w:rsid w:val="00E7B7C7"/>
    <w:rsid w:val="00E80917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7085"/>
    <w:rsid w:val="00E8736C"/>
    <w:rsid w:val="00E91A61"/>
    <w:rsid w:val="00E91B7A"/>
    <w:rsid w:val="00E92CA3"/>
    <w:rsid w:val="00E93545"/>
    <w:rsid w:val="00E93C93"/>
    <w:rsid w:val="00E942E7"/>
    <w:rsid w:val="00E945CA"/>
    <w:rsid w:val="00E94ACC"/>
    <w:rsid w:val="00E94AFE"/>
    <w:rsid w:val="00E94C79"/>
    <w:rsid w:val="00E9502E"/>
    <w:rsid w:val="00E95FF8"/>
    <w:rsid w:val="00E96BC8"/>
    <w:rsid w:val="00EA01EB"/>
    <w:rsid w:val="00EA021E"/>
    <w:rsid w:val="00EA032B"/>
    <w:rsid w:val="00EA15D8"/>
    <w:rsid w:val="00EA1CEC"/>
    <w:rsid w:val="00EA1DC8"/>
    <w:rsid w:val="00EA3056"/>
    <w:rsid w:val="00EA3121"/>
    <w:rsid w:val="00EA3457"/>
    <w:rsid w:val="00EA4BA8"/>
    <w:rsid w:val="00EA55E9"/>
    <w:rsid w:val="00EA579F"/>
    <w:rsid w:val="00EA5E45"/>
    <w:rsid w:val="00EA6A5D"/>
    <w:rsid w:val="00EA6CC2"/>
    <w:rsid w:val="00EA7159"/>
    <w:rsid w:val="00EA724F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243"/>
    <w:rsid w:val="00EB53CA"/>
    <w:rsid w:val="00EB62F5"/>
    <w:rsid w:val="00EB71A9"/>
    <w:rsid w:val="00EC031F"/>
    <w:rsid w:val="00EC0B03"/>
    <w:rsid w:val="00EC0CA3"/>
    <w:rsid w:val="00EC113E"/>
    <w:rsid w:val="00EC2F36"/>
    <w:rsid w:val="00EC378B"/>
    <w:rsid w:val="00EC402F"/>
    <w:rsid w:val="00EC4101"/>
    <w:rsid w:val="00EC4419"/>
    <w:rsid w:val="00EC49F0"/>
    <w:rsid w:val="00EC4DAE"/>
    <w:rsid w:val="00EC4ED4"/>
    <w:rsid w:val="00EC5EFB"/>
    <w:rsid w:val="00EC6453"/>
    <w:rsid w:val="00EC69BD"/>
    <w:rsid w:val="00EC761E"/>
    <w:rsid w:val="00ECDE3D"/>
    <w:rsid w:val="00ED18AB"/>
    <w:rsid w:val="00ED2464"/>
    <w:rsid w:val="00ED287D"/>
    <w:rsid w:val="00ED2D29"/>
    <w:rsid w:val="00ED349D"/>
    <w:rsid w:val="00ED3835"/>
    <w:rsid w:val="00ED3E80"/>
    <w:rsid w:val="00ED44A4"/>
    <w:rsid w:val="00ED4B23"/>
    <w:rsid w:val="00ED5206"/>
    <w:rsid w:val="00ED5E3F"/>
    <w:rsid w:val="00ED69C3"/>
    <w:rsid w:val="00ED6A57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481A"/>
    <w:rsid w:val="00EE6E42"/>
    <w:rsid w:val="00EE6EF0"/>
    <w:rsid w:val="00EE7435"/>
    <w:rsid w:val="00EE7439"/>
    <w:rsid w:val="00EE7BB8"/>
    <w:rsid w:val="00EF0BEB"/>
    <w:rsid w:val="00EF172B"/>
    <w:rsid w:val="00EF1C88"/>
    <w:rsid w:val="00EF1E97"/>
    <w:rsid w:val="00EF20F5"/>
    <w:rsid w:val="00EF2403"/>
    <w:rsid w:val="00EF4269"/>
    <w:rsid w:val="00EF4DC8"/>
    <w:rsid w:val="00EF4E6C"/>
    <w:rsid w:val="00EF50D9"/>
    <w:rsid w:val="00EF5C07"/>
    <w:rsid w:val="00EF61FE"/>
    <w:rsid w:val="00EF6566"/>
    <w:rsid w:val="00EF6BB7"/>
    <w:rsid w:val="00EF701D"/>
    <w:rsid w:val="00EF70C5"/>
    <w:rsid w:val="00F00304"/>
    <w:rsid w:val="00F00373"/>
    <w:rsid w:val="00F00595"/>
    <w:rsid w:val="00F00B1A"/>
    <w:rsid w:val="00F00EA2"/>
    <w:rsid w:val="00F0151D"/>
    <w:rsid w:val="00F0226B"/>
    <w:rsid w:val="00F0227B"/>
    <w:rsid w:val="00F025BB"/>
    <w:rsid w:val="00F03631"/>
    <w:rsid w:val="00F036B3"/>
    <w:rsid w:val="00F03B05"/>
    <w:rsid w:val="00F06311"/>
    <w:rsid w:val="00F0641A"/>
    <w:rsid w:val="00F06B18"/>
    <w:rsid w:val="00F06F4E"/>
    <w:rsid w:val="00F0707F"/>
    <w:rsid w:val="00F07C9B"/>
    <w:rsid w:val="00F07CCD"/>
    <w:rsid w:val="00F07E9E"/>
    <w:rsid w:val="00F1028B"/>
    <w:rsid w:val="00F11765"/>
    <w:rsid w:val="00F117DF"/>
    <w:rsid w:val="00F12A1E"/>
    <w:rsid w:val="00F13B14"/>
    <w:rsid w:val="00F13DD6"/>
    <w:rsid w:val="00F15149"/>
    <w:rsid w:val="00F173A6"/>
    <w:rsid w:val="00F17A3D"/>
    <w:rsid w:val="00F17B77"/>
    <w:rsid w:val="00F210BB"/>
    <w:rsid w:val="00F22893"/>
    <w:rsid w:val="00F23312"/>
    <w:rsid w:val="00F23792"/>
    <w:rsid w:val="00F237CC"/>
    <w:rsid w:val="00F23F05"/>
    <w:rsid w:val="00F24AE3"/>
    <w:rsid w:val="00F24E84"/>
    <w:rsid w:val="00F25C48"/>
    <w:rsid w:val="00F25D6A"/>
    <w:rsid w:val="00F25F53"/>
    <w:rsid w:val="00F2634B"/>
    <w:rsid w:val="00F277B1"/>
    <w:rsid w:val="00F278C7"/>
    <w:rsid w:val="00F27C7B"/>
    <w:rsid w:val="00F3005B"/>
    <w:rsid w:val="00F30AD0"/>
    <w:rsid w:val="00F30D44"/>
    <w:rsid w:val="00F312C6"/>
    <w:rsid w:val="00F31F66"/>
    <w:rsid w:val="00F32F05"/>
    <w:rsid w:val="00F35CDE"/>
    <w:rsid w:val="00F36834"/>
    <w:rsid w:val="00F36C9C"/>
    <w:rsid w:val="00F4017C"/>
    <w:rsid w:val="00F404FB"/>
    <w:rsid w:val="00F41232"/>
    <w:rsid w:val="00F420BA"/>
    <w:rsid w:val="00F420EA"/>
    <w:rsid w:val="00F42B8B"/>
    <w:rsid w:val="00F42CD3"/>
    <w:rsid w:val="00F42CF1"/>
    <w:rsid w:val="00F43B82"/>
    <w:rsid w:val="00F44A1C"/>
    <w:rsid w:val="00F44D27"/>
    <w:rsid w:val="00F44E57"/>
    <w:rsid w:val="00F45716"/>
    <w:rsid w:val="00F45F04"/>
    <w:rsid w:val="00F460BA"/>
    <w:rsid w:val="00F475CC"/>
    <w:rsid w:val="00F47B9F"/>
    <w:rsid w:val="00F517DD"/>
    <w:rsid w:val="00F51C79"/>
    <w:rsid w:val="00F54BCD"/>
    <w:rsid w:val="00F55FDE"/>
    <w:rsid w:val="00F55FF8"/>
    <w:rsid w:val="00F56AF4"/>
    <w:rsid w:val="00F56E87"/>
    <w:rsid w:val="00F57DDE"/>
    <w:rsid w:val="00F60BE3"/>
    <w:rsid w:val="00F60C5F"/>
    <w:rsid w:val="00F610A6"/>
    <w:rsid w:val="00F61E70"/>
    <w:rsid w:val="00F626AF"/>
    <w:rsid w:val="00F630C1"/>
    <w:rsid w:val="00F637F4"/>
    <w:rsid w:val="00F63A39"/>
    <w:rsid w:val="00F63EDF"/>
    <w:rsid w:val="00F64D9E"/>
    <w:rsid w:val="00F64F7B"/>
    <w:rsid w:val="00F67DB7"/>
    <w:rsid w:val="00F704F4"/>
    <w:rsid w:val="00F70838"/>
    <w:rsid w:val="00F70D48"/>
    <w:rsid w:val="00F70E37"/>
    <w:rsid w:val="00F7103B"/>
    <w:rsid w:val="00F7253F"/>
    <w:rsid w:val="00F72BC2"/>
    <w:rsid w:val="00F73154"/>
    <w:rsid w:val="00F7326A"/>
    <w:rsid w:val="00F73FEE"/>
    <w:rsid w:val="00F74088"/>
    <w:rsid w:val="00F74719"/>
    <w:rsid w:val="00F747AF"/>
    <w:rsid w:val="00F75B1C"/>
    <w:rsid w:val="00F76370"/>
    <w:rsid w:val="00F772A5"/>
    <w:rsid w:val="00F80CD2"/>
    <w:rsid w:val="00F81166"/>
    <w:rsid w:val="00F8420C"/>
    <w:rsid w:val="00F8501C"/>
    <w:rsid w:val="00F85476"/>
    <w:rsid w:val="00F85822"/>
    <w:rsid w:val="00F85C79"/>
    <w:rsid w:val="00F87014"/>
    <w:rsid w:val="00F879DC"/>
    <w:rsid w:val="00F87F62"/>
    <w:rsid w:val="00F90695"/>
    <w:rsid w:val="00F91788"/>
    <w:rsid w:val="00F91885"/>
    <w:rsid w:val="00F927EF"/>
    <w:rsid w:val="00F93D82"/>
    <w:rsid w:val="00F946F5"/>
    <w:rsid w:val="00F94C46"/>
    <w:rsid w:val="00F95070"/>
    <w:rsid w:val="00F954AF"/>
    <w:rsid w:val="00F95823"/>
    <w:rsid w:val="00F95D14"/>
    <w:rsid w:val="00F96437"/>
    <w:rsid w:val="00F9799C"/>
    <w:rsid w:val="00F97F3C"/>
    <w:rsid w:val="00F97FC5"/>
    <w:rsid w:val="00FA028A"/>
    <w:rsid w:val="00FA02AA"/>
    <w:rsid w:val="00FA0B21"/>
    <w:rsid w:val="00FA118B"/>
    <w:rsid w:val="00FA12E3"/>
    <w:rsid w:val="00FA1A78"/>
    <w:rsid w:val="00FA2295"/>
    <w:rsid w:val="00FA3C15"/>
    <w:rsid w:val="00FA3D89"/>
    <w:rsid w:val="00FA3E7C"/>
    <w:rsid w:val="00FA4219"/>
    <w:rsid w:val="00FA4DFF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D03"/>
    <w:rsid w:val="00FB5F2B"/>
    <w:rsid w:val="00FB6D9A"/>
    <w:rsid w:val="00FB7BB5"/>
    <w:rsid w:val="00FB7F95"/>
    <w:rsid w:val="00FC0AC6"/>
    <w:rsid w:val="00FC1116"/>
    <w:rsid w:val="00FC1473"/>
    <w:rsid w:val="00FC2FEB"/>
    <w:rsid w:val="00FC32C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197"/>
    <w:rsid w:val="00FC7380"/>
    <w:rsid w:val="00FC773D"/>
    <w:rsid w:val="00FC7B6E"/>
    <w:rsid w:val="00FC7DF2"/>
    <w:rsid w:val="00FD00B2"/>
    <w:rsid w:val="00FD0F8C"/>
    <w:rsid w:val="00FD1C18"/>
    <w:rsid w:val="00FD2D21"/>
    <w:rsid w:val="00FD3880"/>
    <w:rsid w:val="00FD3C8F"/>
    <w:rsid w:val="00FD4222"/>
    <w:rsid w:val="00FD45CB"/>
    <w:rsid w:val="00FD46CB"/>
    <w:rsid w:val="00FD46F5"/>
    <w:rsid w:val="00FD4776"/>
    <w:rsid w:val="00FD54E8"/>
    <w:rsid w:val="00FD5710"/>
    <w:rsid w:val="00FD622C"/>
    <w:rsid w:val="00FD67F5"/>
    <w:rsid w:val="00FD6CA3"/>
    <w:rsid w:val="00FD736E"/>
    <w:rsid w:val="00FD78A0"/>
    <w:rsid w:val="00FD7D8D"/>
    <w:rsid w:val="00FE28E9"/>
    <w:rsid w:val="00FE2B60"/>
    <w:rsid w:val="00FE41DF"/>
    <w:rsid w:val="00FE4879"/>
    <w:rsid w:val="00FE50F8"/>
    <w:rsid w:val="00FE50FF"/>
    <w:rsid w:val="00FE5270"/>
    <w:rsid w:val="00FE5817"/>
    <w:rsid w:val="00FE5B3D"/>
    <w:rsid w:val="00FE5DBC"/>
    <w:rsid w:val="00FE649C"/>
    <w:rsid w:val="00FE7296"/>
    <w:rsid w:val="00FF122D"/>
    <w:rsid w:val="00FF1304"/>
    <w:rsid w:val="00FF2360"/>
    <w:rsid w:val="00FF2C37"/>
    <w:rsid w:val="00FF3423"/>
    <w:rsid w:val="00FF363A"/>
    <w:rsid w:val="00FF3722"/>
    <w:rsid w:val="00FF3976"/>
    <w:rsid w:val="00FF3BD3"/>
    <w:rsid w:val="00FF4C67"/>
    <w:rsid w:val="00FF4D89"/>
    <w:rsid w:val="00FF6C0E"/>
    <w:rsid w:val="00FF750B"/>
    <w:rsid w:val="00FF7CAC"/>
    <w:rsid w:val="010C7D6E"/>
    <w:rsid w:val="012687A1"/>
    <w:rsid w:val="013A8324"/>
    <w:rsid w:val="0151966E"/>
    <w:rsid w:val="015B4130"/>
    <w:rsid w:val="0164B98B"/>
    <w:rsid w:val="0166715C"/>
    <w:rsid w:val="01669506"/>
    <w:rsid w:val="016B9892"/>
    <w:rsid w:val="016F9379"/>
    <w:rsid w:val="01750A42"/>
    <w:rsid w:val="017B3CAB"/>
    <w:rsid w:val="018BDB80"/>
    <w:rsid w:val="018CF726"/>
    <w:rsid w:val="0196D89E"/>
    <w:rsid w:val="019C2ECE"/>
    <w:rsid w:val="01A3E50A"/>
    <w:rsid w:val="01AEBB71"/>
    <w:rsid w:val="01B1C3BB"/>
    <w:rsid w:val="01B29352"/>
    <w:rsid w:val="01C974FB"/>
    <w:rsid w:val="01DB3139"/>
    <w:rsid w:val="02014E3F"/>
    <w:rsid w:val="020AC4C7"/>
    <w:rsid w:val="0228914E"/>
    <w:rsid w:val="022DA56D"/>
    <w:rsid w:val="0232DBA3"/>
    <w:rsid w:val="0233FC76"/>
    <w:rsid w:val="02347906"/>
    <w:rsid w:val="02360D3F"/>
    <w:rsid w:val="023D73BE"/>
    <w:rsid w:val="023E532C"/>
    <w:rsid w:val="02709BDE"/>
    <w:rsid w:val="028DB43F"/>
    <w:rsid w:val="0298E752"/>
    <w:rsid w:val="02ABDA58"/>
    <w:rsid w:val="02B4735F"/>
    <w:rsid w:val="02C6F29B"/>
    <w:rsid w:val="02CAC10A"/>
    <w:rsid w:val="02D4D92A"/>
    <w:rsid w:val="02DC8DDC"/>
    <w:rsid w:val="03079DB4"/>
    <w:rsid w:val="03209A19"/>
    <w:rsid w:val="032E8C9A"/>
    <w:rsid w:val="03367324"/>
    <w:rsid w:val="0341C7D8"/>
    <w:rsid w:val="034BBC8F"/>
    <w:rsid w:val="03614FC2"/>
    <w:rsid w:val="036466D8"/>
    <w:rsid w:val="0373E9DE"/>
    <w:rsid w:val="0374A29F"/>
    <w:rsid w:val="038CD0DF"/>
    <w:rsid w:val="039343FC"/>
    <w:rsid w:val="03937277"/>
    <w:rsid w:val="03A006D6"/>
    <w:rsid w:val="03AC9E51"/>
    <w:rsid w:val="03B00942"/>
    <w:rsid w:val="03DF01F3"/>
    <w:rsid w:val="03F1F911"/>
    <w:rsid w:val="03FE2109"/>
    <w:rsid w:val="0409F77E"/>
    <w:rsid w:val="040A4E99"/>
    <w:rsid w:val="04188348"/>
    <w:rsid w:val="0422FB16"/>
    <w:rsid w:val="04305035"/>
    <w:rsid w:val="04428E1B"/>
    <w:rsid w:val="0444A6D0"/>
    <w:rsid w:val="044A6E60"/>
    <w:rsid w:val="047D9EC9"/>
    <w:rsid w:val="048016A8"/>
    <w:rsid w:val="049AB22A"/>
    <w:rsid w:val="04A695C5"/>
    <w:rsid w:val="04AE8A76"/>
    <w:rsid w:val="04AFCF35"/>
    <w:rsid w:val="04B3F632"/>
    <w:rsid w:val="04BBCC19"/>
    <w:rsid w:val="04BE9A36"/>
    <w:rsid w:val="04C20FFF"/>
    <w:rsid w:val="04C6D278"/>
    <w:rsid w:val="04CAD760"/>
    <w:rsid w:val="05084A75"/>
    <w:rsid w:val="05087708"/>
    <w:rsid w:val="0509315B"/>
    <w:rsid w:val="050B7ED6"/>
    <w:rsid w:val="05202E96"/>
    <w:rsid w:val="052684EA"/>
    <w:rsid w:val="052A9296"/>
    <w:rsid w:val="052CF72F"/>
    <w:rsid w:val="054A9B1D"/>
    <w:rsid w:val="054ED8F8"/>
    <w:rsid w:val="0552865B"/>
    <w:rsid w:val="05536F90"/>
    <w:rsid w:val="056149B0"/>
    <w:rsid w:val="0567CB90"/>
    <w:rsid w:val="05693721"/>
    <w:rsid w:val="05825C46"/>
    <w:rsid w:val="058EC1DA"/>
    <w:rsid w:val="0591A843"/>
    <w:rsid w:val="05ADDA9C"/>
    <w:rsid w:val="05BA0DC3"/>
    <w:rsid w:val="05BE2159"/>
    <w:rsid w:val="05C5359C"/>
    <w:rsid w:val="05CB9ABF"/>
    <w:rsid w:val="05DB9BF5"/>
    <w:rsid w:val="05DE8ED6"/>
    <w:rsid w:val="05F5B751"/>
    <w:rsid w:val="0605AEE6"/>
    <w:rsid w:val="0610CBCF"/>
    <w:rsid w:val="061D67DC"/>
    <w:rsid w:val="061D858E"/>
    <w:rsid w:val="0630FDD6"/>
    <w:rsid w:val="0633503A"/>
    <w:rsid w:val="063CEA6C"/>
    <w:rsid w:val="0646AA10"/>
    <w:rsid w:val="066CC95A"/>
    <w:rsid w:val="067ED401"/>
    <w:rsid w:val="0683365B"/>
    <w:rsid w:val="069CC766"/>
    <w:rsid w:val="069F87A5"/>
    <w:rsid w:val="069F98D6"/>
    <w:rsid w:val="06A176F9"/>
    <w:rsid w:val="06A44769"/>
    <w:rsid w:val="06AA6FC0"/>
    <w:rsid w:val="06C03405"/>
    <w:rsid w:val="06C50946"/>
    <w:rsid w:val="06DA1A5B"/>
    <w:rsid w:val="06DBF99E"/>
    <w:rsid w:val="06DD9B94"/>
    <w:rsid w:val="06F08FAA"/>
    <w:rsid w:val="06F12D17"/>
    <w:rsid w:val="06F42EC6"/>
    <w:rsid w:val="06F4D486"/>
    <w:rsid w:val="06FD8BE0"/>
    <w:rsid w:val="070D98EC"/>
    <w:rsid w:val="07191632"/>
    <w:rsid w:val="0727914D"/>
    <w:rsid w:val="074093B7"/>
    <w:rsid w:val="074B5EF9"/>
    <w:rsid w:val="074E09DA"/>
    <w:rsid w:val="074ECCD1"/>
    <w:rsid w:val="0768046E"/>
    <w:rsid w:val="078EDEEB"/>
    <w:rsid w:val="078F5F02"/>
    <w:rsid w:val="07A9B27C"/>
    <w:rsid w:val="07AE7FF6"/>
    <w:rsid w:val="07AF0D70"/>
    <w:rsid w:val="07AFDDAC"/>
    <w:rsid w:val="07B9E892"/>
    <w:rsid w:val="07C57D44"/>
    <w:rsid w:val="07CFC48C"/>
    <w:rsid w:val="07D6D0F9"/>
    <w:rsid w:val="07DB304B"/>
    <w:rsid w:val="07DD53E7"/>
    <w:rsid w:val="07DE062B"/>
    <w:rsid w:val="07F583FC"/>
    <w:rsid w:val="07F5FC39"/>
    <w:rsid w:val="07F75EE4"/>
    <w:rsid w:val="08088607"/>
    <w:rsid w:val="080A01AE"/>
    <w:rsid w:val="08110E6C"/>
    <w:rsid w:val="081EC8E4"/>
    <w:rsid w:val="08287B77"/>
    <w:rsid w:val="083FC241"/>
    <w:rsid w:val="0842CF4A"/>
    <w:rsid w:val="084EE98A"/>
    <w:rsid w:val="087BBED4"/>
    <w:rsid w:val="08861C47"/>
    <w:rsid w:val="089029B9"/>
    <w:rsid w:val="0890D743"/>
    <w:rsid w:val="08973F20"/>
    <w:rsid w:val="08A779A8"/>
    <w:rsid w:val="08B00749"/>
    <w:rsid w:val="08B1C074"/>
    <w:rsid w:val="08C42839"/>
    <w:rsid w:val="08C5011F"/>
    <w:rsid w:val="08C615DF"/>
    <w:rsid w:val="08E33E1A"/>
    <w:rsid w:val="091BB591"/>
    <w:rsid w:val="09268247"/>
    <w:rsid w:val="092EED21"/>
    <w:rsid w:val="093544F0"/>
    <w:rsid w:val="0940268B"/>
    <w:rsid w:val="0941D4A2"/>
    <w:rsid w:val="094B06F9"/>
    <w:rsid w:val="094E93E2"/>
    <w:rsid w:val="095DB14A"/>
    <w:rsid w:val="096168B6"/>
    <w:rsid w:val="0963AE8E"/>
    <w:rsid w:val="0968B91D"/>
    <w:rsid w:val="09958122"/>
    <w:rsid w:val="09993A98"/>
    <w:rsid w:val="099AAEE8"/>
    <w:rsid w:val="09B2D3E1"/>
    <w:rsid w:val="09D8BC41"/>
    <w:rsid w:val="09E313A8"/>
    <w:rsid w:val="09FAE743"/>
    <w:rsid w:val="0A0BAE68"/>
    <w:rsid w:val="0A103FC6"/>
    <w:rsid w:val="0A28306C"/>
    <w:rsid w:val="0A2F1389"/>
    <w:rsid w:val="0A447B11"/>
    <w:rsid w:val="0A4CD546"/>
    <w:rsid w:val="0A5A695C"/>
    <w:rsid w:val="0A5FF89A"/>
    <w:rsid w:val="0A6EE96A"/>
    <w:rsid w:val="0A7BCB06"/>
    <w:rsid w:val="0A883764"/>
    <w:rsid w:val="0A915404"/>
    <w:rsid w:val="0A9BAE09"/>
    <w:rsid w:val="0AB5CF33"/>
    <w:rsid w:val="0ABC3A37"/>
    <w:rsid w:val="0AC3C860"/>
    <w:rsid w:val="0AC9DF32"/>
    <w:rsid w:val="0ACAB8EB"/>
    <w:rsid w:val="0ACAE452"/>
    <w:rsid w:val="0AD1E7C9"/>
    <w:rsid w:val="0AD83501"/>
    <w:rsid w:val="0AEFBE5E"/>
    <w:rsid w:val="0B0C3B47"/>
    <w:rsid w:val="0B1FAB46"/>
    <w:rsid w:val="0B28E883"/>
    <w:rsid w:val="0B2C7A45"/>
    <w:rsid w:val="0B2ED825"/>
    <w:rsid w:val="0B36A8E7"/>
    <w:rsid w:val="0B372CE0"/>
    <w:rsid w:val="0B424A06"/>
    <w:rsid w:val="0B43ED56"/>
    <w:rsid w:val="0B62887D"/>
    <w:rsid w:val="0B656D5A"/>
    <w:rsid w:val="0B661EA7"/>
    <w:rsid w:val="0B806A72"/>
    <w:rsid w:val="0B85CDE3"/>
    <w:rsid w:val="0B8FE603"/>
    <w:rsid w:val="0BAE778C"/>
    <w:rsid w:val="0BBDBD09"/>
    <w:rsid w:val="0BD6AA72"/>
    <w:rsid w:val="0BD6FEC9"/>
    <w:rsid w:val="0BD70D14"/>
    <w:rsid w:val="0BD96A89"/>
    <w:rsid w:val="0BDA3F36"/>
    <w:rsid w:val="0BEC317C"/>
    <w:rsid w:val="0C05ADCD"/>
    <w:rsid w:val="0C098B44"/>
    <w:rsid w:val="0C1ACA0B"/>
    <w:rsid w:val="0C377E6A"/>
    <w:rsid w:val="0C399441"/>
    <w:rsid w:val="0C4403DD"/>
    <w:rsid w:val="0C465EE1"/>
    <w:rsid w:val="0C471062"/>
    <w:rsid w:val="0C480CC4"/>
    <w:rsid w:val="0C48755D"/>
    <w:rsid w:val="0C5373DD"/>
    <w:rsid w:val="0C56E963"/>
    <w:rsid w:val="0C713192"/>
    <w:rsid w:val="0C799E8D"/>
    <w:rsid w:val="0C7A8E4A"/>
    <w:rsid w:val="0C89DFEF"/>
    <w:rsid w:val="0C89FFF3"/>
    <w:rsid w:val="0CAAF995"/>
    <w:rsid w:val="0CAB4E46"/>
    <w:rsid w:val="0CB109B4"/>
    <w:rsid w:val="0CB20251"/>
    <w:rsid w:val="0CB4107E"/>
    <w:rsid w:val="0CC8FE97"/>
    <w:rsid w:val="0CCE501F"/>
    <w:rsid w:val="0D05BC00"/>
    <w:rsid w:val="0D0B57F9"/>
    <w:rsid w:val="0D2A39D5"/>
    <w:rsid w:val="0D2CA181"/>
    <w:rsid w:val="0D3208F3"/>
    <w:rsid w:val="0D37E04F"/>
    <w:rsid w:val="0D42DEDC"/>
    <w:rsid w:val="0D4368A9"/>
    <w:rsid w:val="0D659BBE"/>
    <w:rsid w:val="0D6AC841"/>
    <w:rsid w:val="0D6C8814"/>
    <w:rsid w:val="0D6DC8FD"/>
    <w:rsid w:val="0D92B241"/>
    <w:rsid w:val="0DB2E31A"/>
    <w:rsid w:val="0DE1AAF1"/>
    <w:rsid w:val="0DF3A944"/>
    <w:rsid w:val="0DFA42E1"/>
    <w:rsid w:val="0DFB0A70"/>
    <w:rsid w:val="0E23A147"/>
    <w:rsid w:val="0E26A145"/>
    <w:rsid w:val="0E3CE26B"/>
    <w:rsid w:val="0E471EA7"/>
    <w:rsid w:val="0E4C5741"/>
    <w:rsid w:val="0E764563"/>
    <w:rsid w:val="0E8CABD0"/>
    <w:rsid w:val="0E914527"/>
    <w:rsid w:val="0E9D95AE"/>
    <w:rsid w:val="0E9FD4E9"/>
    <w:rsid w:val="0EA25CF2"/>
    <w:rsid w:val="0EC63011"/>
    <w:rsid w:val="0ED572AA"/>
    <w:rsid w:val="0EDEA731"/>
    <w:rsid w:val="0EE50266"/>
    <w:rsid w:val="0EF0DCB4"/>
    <w:rsid w:val="0F09995E"/>
    <w:rsid w:val="0F0D6D63"/>
    <w:rsid w:val="0F2101F8"/>
    <w:rsid w:val="0F283F81"/>
    <w:rsid w:val="0F3406B8"/>
    <w:rsid w:val="0F359303"/>
    <w:rsid w:val="0F5275D5"/>
    <w:rsid w:val="0F5A490A"/>
    <w:rsid w:val="0F5D5CC2"/>
    <w:rsid w:val="0F67F59E"/>
    <w:rsid w:val="0F6CA829"/>
    <w:rsid w:val="0F83A53E"/>
    <w:rsid w:val="0F9922AE"/>
    <w:rsid w:val="0FA66B60"/>
    <w:rsid w:val="0FC76CEF"/>
    <w:rsid w:val="0FC7DB87"/>
    <w:rsid w:val="0FC7DD68"/>
    <w:rsid w:val="0FC9D85E"/>
    <w:rsid w:val="0FD13AA6"/>
    <w:rsid w:val="0FD65EEA"/>
    <w:rsid w:val="0FED9743"/>
    <w:rsid w:val="0FF56278"/>
    <w:rsid w:val="1000A702"/>
    <w:rsid w:val="10296287"/>
    <w:rsid w:val="103FA413"/>
    <w:rsid w:val="1054414B"/>
    <w:rsid w:val="10557081"/>
    <w:rsid w:val="105C2D9E"/>
    <w:rsid w:val="105F5EDB"/>
    <w:rsid w:val="1064369F"/>
    <w:rsid w:val="106A1A49"/>
    <w:rsid w:val="106F3FD6"/>
    <w:rsid w:val="108F1573"/>
    <w:rsid w:val="109C90B2"/>
    <w:rsid w:val="10E1C596"/>
    <w:rsid w:val="10E2CEAC"/>
    <w:rsid w:val="110D0564"/>
    <w:rsid w:val="1112DC31"/>
    <w:rsid w:val="1123A633"/>
    <w:rsid w:val="11331BDB"/>
    <w:rsid w:val="113AF76A"/>
    <w:rsid w:val="113E14D8"/>
    <w:rsid w:val="114026DD"/>
    <w:rsid w:val="114B3692"/>
    <w:rsid w:val="115C1AD5"/>
    <w:rsid w:val="115EBFF0"/>
    <w:rsid w:val="11647D0E"/>
    <w:rsid w:val="1165970C"/>
    <w:rsid w:val="117383A5"/>
    <w:rsid w:val="1190CB62"/>
    <w:rsid w:val="119D67FD"/>
    <w:rsid w:val="11A30560"/>
    <w:rsid w:val="11B8366C"/>
    <w:rsid w:val="11BA491F"/>
    <w:rsid w:val="11C791A4"/>
    <w:rsid w:val="11E7ADA5"/>
    <w:rsid w:val="11E88D7D"/>
    <w:rsid w:val="12036FED"/>
    <w:rsid w:val="1207835C"/>
    <w:rsid w:val="1224B15F"/>
    <w:rsid w:val="12255E02"/>
    <w:rsid w:val="1225B4AD"/>
    <w:rsid w:val="1227951F"/>
    <w:rsid w:val="123793A1"/>
    <w:rsid w:val="124D56C3"/>
    <w:rsid w:val="1250DB6B"/>
    <w:rsid w:val="125153B7"/>
    <w:rsid w:val="1257940F"/>
    <w:rsid w:val="1258A2BA"/>
    <w:rsid w:val="125999E0"/>
    <w:rsid w:val="127B77DD"/>
    <w:rsid w:val="12805951"/>
    <w:rsid w:val="1282DDE5"/>
    <w:rsid w:val="1293C91A"/>
    <w:rsid w:val="1296E71F"/>
    <w:rsid w:val="12BC8138"/>
    <w:rsid w:val="12CAB8B4"/>
    <w:rsid w:val="12CEDA45"/>
    <w:rsid w:val="12DDCC02"/>
    <w:rsid w:val="12E2E039"/>
    <w:rsid w:val="12EB7FFC"/>
    <w:rsid w:val="13243196"/>
    <w:rsid w:val="13257573"/>
    <w:rsid w:val="13260088"/>
    <w:rsid w:val="1329C915"/>
    <w:rsid w:val="133208F9"/>
    <w:rsid w:val="134F80BA"/>
    <w:rsid w:val="1353C97A"/>
    <w:rsid w:val="135DBDF8"/>
    <w:rsid w:val="13659102"/>
    <w:rsid w:val="1367EA56"/>
    <w:rsid w:val="1375FA61"/>
    <w:rsid w:val="137A5FB7"/>
    <w:rsid w:val="137D557B"/>
    <w:rsid w:val="137F9E87"/>
    <w:rsid w:val="1383983D"/>
    <w:rsid w:val="138416BA"/>
    <w:rsid w:val="13929B88"/>
    <w:rsid w:val="13B3BADB"/>
    <w:rsid w:val="13C2815E"/>
    <w:rsid w:val="13E7871E"/>
    <w:rsid w:val="13F7556F"/>
    <w:rsid w:val="1409B8BF"/>
    <w:rsid w:val="141257B9"/>
    <w:rsid w:val="1417501B"/>
    <w:rsid w:val="14232237"/>
    <w:rsid w:val="14282DE1"/>
    <w:rsid w:val="142BE0A8"/>
    <w:rsid w:val="142D5C91"/>
    <w:rsid w:val="14404510"/>
    <w:rsid w:val="14449CEB"/>
    <w:rsid w:val="144669CE"/>
    <w:rsid w:val="14556710"/>
    <w:rsid w:val="1459839E"/>
    <w:rsid w:val="145FF8E0"/>
    <w:rsid w:val="1462CA4F"/>
    <w:rsid w:val="1469A3EF"/>
    <w:rsid w:val="1469B903"/>
    <w:rsid w:val="147F3FD7"/>
    <w:rsid w:val="148E3638"/>
    <w:rsid w:val="148FC621"/>
    <w:rsid w:val="149AF6ED"/>
    <w:rsid w:val="14A794ED"/>
    <w:rsid w:val="14C29C00"/>
    <w:rsid w:val="14D44A02"/>
    <w:rsid w:val="14F20F51"/>
    <w:rsid w:val="150671AC"/>
    <w:rsid w:val="1516BE18"/>
    <w:rsid w:val="152279CE"/>
    <w:rsid w:val="152AAF06"/>
    <w:rsid w:val="15345E91"/>
    <w:rsid w:val="153EA9F5"/>
    <w:rsid w:val="154E63FA"/>
    <w:rsid w:val="154F4A64"/>
    <w:rsid w:val="155276F0"/>
    <w:rsid w:val="155778EE"/>
    <w:rsid w:val="15657C4A"/>
    <w:rsid w:val="15708BA2"/>
    <w:rsid w:val="15769298"/>
    <w:rsid w:val="157804F2"/>
    <w:rsid w:val="158B708A"/>
    <w:rsid w:val="158CF2FD"/>
    <w:rsid w:val="1599EBE6"/>
    <w:rsid w:val="15AEAFE2"/>
    <w:rsid w:val="15C12470"/>
    <w:rsid w:val="15C565D9"/>
    <w:rsid w:val="15E710B0"/>
    <w:rsid w:val="15EAD91F"/>
    <w:rsid w:val="15F2C6BE"/>
    <w:rsid w:val="1627751B"/>
    <w:rsid w:val="162EB32C"/>
    <w:rsid w:val="163FC3FA"/>
    <w:rsid w:val="1641CA67"/>
    <w:rsid w:val="16474D9E"/>
    <w:rsid w:val="165279DF"/>
    <w:rsid w:val="16531738"/>
    <w:rsid w:val="166F2B9B"/>
    <w:rsid w:val="1673F194"/>
    <w:rsid w:val="16744EA6"/>
    <w:rsid w:val="1677A62A"/>
    <w:rsid w:val="167F7301"/>
    <w:rsid w:val="168DE0D1"/>
    <w:rsid w:val="169CD72F"/>
    <w:rsid w:val="16A51FE0"/>
    <w:rsid w:val="16A7C012"/>
    <w:rsid w:val="16C1DFE2"/>
    <w:rsid w:val="16DDEDE9"/>
    <w:rsid w:val="16EBDE09"/>
    <w:rsid w:val="16ED8B17"/>
    <w:rsid w:val="17003293"/>
    <w:rsid w:val="17031502"/>
    <w:rsid w:val="1724695B"/>
    <w:rsid w:val="17255345"/>
    <w:rsid w:val="17256871"/>
    <w:rsid w:val="1730D6AE"/>
    <w:rsid w:val="17388766"/>
    <w:rsid w:val="17520625"/>
    <w:rsid w:val="176BC8A6"/>
    <w:rsid w:val="17850628"/>
    <w:rsid w:val="17886253"/>
    <w:rsid w:val="17AE576B"/>
    <w:rsid w:val="17B02922"/>
    <w:rsid w:val="17C7FE6F"/>
    <w:rsid w:val="17CBC7AD"/>
    <w:rsid w:val="17D4496C"/>
    <w:rsid w:val="17DC06FC"/>
    <w:rsid w:val="17DDF6A3"/>
    <w:rsid w:val="17E61367"/>
    <w:rsid w:val="17F5BB27"/>
    <w:rsid w:val="17F63770"/>
    <w:rsid w:val="17FEB98D"/>
    <w:rsid w:val="18032E5B"/>
    <w:rsid w:val="18090728"/>
    <w:rsid w:val="180AAB72"/>
    <w:rsid w:val="180CFC7B"/>
    <w:rsid w:val="181C848A"/>
    <w:rsid w:val="1823BDC3"/>
    <w:rsid w:val="182B6095"/>
    <w:rsid w:val="182D577A"/>
    <w:rsid w:val="183002E7"/>
    <w:rsid w:val="1851E7F0"/>
    <w:rsid w:val="1865EA77"/>
    <w:rsid w:val="186C3417"/>
    <w:rsid w:val="1887D35B"/>
    <w:rsid w:val="188AF641"/>
    <w:rsid w:val="1891E0AD"/>
    <w:rsid w:val="189428A6"/>
    <w:rsid w:val="189E1742"/>
    <w:rsid w:val="189FDFE4"/>
    <w:rsid w:val="18A24A30"/>
    <w:rsid w:val="18A7A19D"/>
    <w:rsid w:val="18AAC68D"/>
    <w:rsid w:val="18B5686E"/>
    <w:rsid w:val="18B5D7B0"/>
    <w:rsid w:val="18C8B548"/>
    <w:rsid w:val="18D6995A"/>
    <w:rsid w:val="18D85CC8"/>
    <w:rsid w:val="18E995F9"/>
    <w:rsid w:val="1902D7B7"/>
    <w:rsid w:val="1902DB92"/>
    <w:rsid w:val="19034CD6"/>
    <w:rsid w:val="19148692"/>
    <w:rsid w:val="192514C6"/>
    <w:rsid w:val="1925252A"/>
    <w:rsid w:val="1935F78E"/>
    <w:rsid w:val="19505E98"/>
    <w:rsid w:val="195277F2"/>
    <w:rsid w:val="19659593"/>
    <w:rsid w:val="1969E3B9"/>
    <w:rsid w:val="19749FBB"/>
    <w:rsid w:val="198691D3"/>
    <w:rsid w:val="199CCF92"/>
    <w:rsid w:val="19A3DE93"/>
    <w:rsid w:val="19A80DAF"/>
    <w:rsid w:val="19B32B10"/>
    <w:rsid w:val="19B75112"/>
    <w:rsid w:val="19BB5C67"/>
    <w:rsid w:val="19BE1F53"/>
    <w:rsid w:val="19C93832"/>
    <w:rsid w:val="19D1A025"/>
    <w:rsid w:val="19D53124"/>
    <w:rsid w:val="19E6807B"/>
    <w:rsid w:val="19FAD481"/>
    <w:rsid w:val="19FF977E"/>
    <w:rsid w:val="1A024150"/>
    <w:rsid w:val="1A1359A6"/>
    <w:rsid w:val="1A1F6F2D"/>
    <w:rsid w:val="1A218905"/>
    <w:rsid w:val="1A3A502E"/>
    <w:rsid w:val="1A550C53"/>
    <w:rsid w:val="1A5A2ADC"/>
    <w:rsid w:val="1A5A4EAC"/>
    <w:rsid w:val="1A6B4C8F"/>
    <w:rsid w:val="1A6BA535"/>
    <w:rsid w:val="1A705FA1"/>
    <w:rsid w:val="1A8999EE"/>
    <w:rsid w:val="1A9E2B55"/>
    <w:rsid w:val="1AA625D3"/>
    <w:rsid w:val="1AB01768"/>
    <w:rsid w:val="1AB128FB"/>
    <w:rsid w:val="1ABACF34"/>
    <w:rsid w:val="1ACBD614"/>
    <w:rsid w:val="1AD255E8"/>
    <w:rsid w:val="1AD4A283"/>
    <w:rsid w:val="1ADD80A1"/>
    <w:rsid w:val="1AF2D452"/>
    <w:rsid w:val="1AF55D2C"/>
    <w:rsid w:val="1AF886C0"/>
    <w:rsid w:val="1AFC268A"/>
    <w:rsid w:val="1B002E3E"/>
    <w:rsid w:val="1B037D60"/>
    <w:rsid w:val="1B057A4D"/>
    <w:rsid w:val="1B1E1A7C"/>
    <w:rsid w:val="1B23E5DF"/>
    <w:rsid w:val="1B2F04BD"/>
    <w:rsid w:val="1B33C118"/>
    <w:rsid w:val="1B52A4A0"/>
    <w:rsid w:val="1B5C0379"/>
    <w:rsid w:val="1B5DD73A"/>
    <w:rsid w:val="1B6A4D6E"/>
    <w:rsid w:val="1B6AA310"/>
    <w:rsid w:val="1B729923"/>
    <w:rsid w:val="1B75F976"/>
    <w:rsid w:val="1B7A5373"/>
    <w:rsid w:val="1B8630D9"/>
    <w:rsid w:val="1B90E499"/>
    <w:rsid w:val="1BA09815"/>
    <w:rsid w:val="1BA43E11"/>
    <w:rsid w:val="1BD347E2"/>
    <w:rsid w:val="1BE15338"/>
    <w:rsid w:val="1BE48212"/>
    <w:rsid w:val="1BF4DD2B"/>
    <w:rsid w:val="1C02673E"/>
    <w:rsid w:val="1C18B203"/>
    <w:rsid w:val="1C1B69C2"/>
    <w:rsid w:val="1C238104"/>
    <w:rsid w:val="1C262B36"/>
    <w:rsid w:val="1C2CD7FC"/>
    <w:rsid w:val="1C309FCF"/>
    <w:rsid w:val="1C3B1116"/>
    <w:rsid w:val="1C5153CF"/>
    <w:rsid w:val="1C52F0D5"/>
    <w:rsid w:val="1C73EBE4"/>
    <w:rsid w:val="1C7CF67F"/>
    <w:rsid w:val="1C7DD6BE"/>
    <w:rsid w:val="1C7E6C6A"/>
    <w:rsid w:val="1CAB538B"/>
    <w:rsid w:val="1CBE33B6"/>
    <w:rsid w:val="1CC69DFA"/>
    <w:rsid w:val="1CD90387"/>
    <w:rsid w:val="1CE9273D"/>
    <w:rsid w:val="1CE93744"/>
    <w:rsid w:val="1CF75921"/>
    <w:rsid w:val="1D2732FC"/>
    <w:rsid w:val="1D2A483B"/>
    <w:rsid w:val="1D2B234A"/>
    <w:rsid w:val="1D31F453"/>
    <w:rsid w:val="1D45A604"/>
    <w:rsid w:val="1D45B4F4"/>
    <w:rsid w:val="1D4E8D4B"/>
    <w:rsid w:val="1D50384F"/>
    <w:rsid w:val="1D6ACEE9"/>
    <w:rsid w:val="1D780235"/>
    <w:rsid w:val="1D7B11AD"/>
    <w:rsid w:val="1D7C858D"/>
    <w:rsid w:val="1D841AF1"/>
    <w:rsid w:val="1D95CBD0"/>
    <w:rsid w:val="1D9978CE"/>
    <w:rsid w:val="1D9E340E"/>
    <w:rsid w:val="1DA74A12"/>
    <w:rsid w:val="1DBC586D"/>
    <w:rsid w:val="1DC504EA"/>
    <w:rsid w:val="1DC885F2"/>
    <w:rsid w:val="1DFAD78C"/>
    <w:rsid w:val="1E0804A0"/>
    <w:rsid w:val="1E0AB07A"/>
    <w:rsid w:val="1E0B4F89"/>
    <w:rsid w:val="1E25C7B3"/>
    <w:rsid w:val="1E2FFB7C"/>
    <w:rsid w:val="1E336C1D"/>
    <w:rsid w:val="1E480F4C"/>
    <w:rsid w:val="1E49DD57"/>
    <w:rsid w:val="1E59DBA9"/>
    <w:rsid w:val="1E5D8BC4"/>
    <w:rsid w:val="1E6AAE04"/>
    <w:rsid w:val="1E7712FF"/>
    <w:rsid w:val="1E8507EE"/>
    <w:rsid w:val="1E89A394"/>
    <w:rsid w:val="1E925415"/>
    <w:rsid w:val="1E9DF500"/>
    <w:rsid w:val="1EB16E34"/>
    <w:rsid w:val="1EBBA633"/>
    <w:rsid w:val="1EC49334"/>
    <w:rsid w:val="1ED52BFB"/>
    <w:rsid w:val="1EE831BF"/>
    <w:rsid w:val="1EF3CC65"/>
    <w:rsid w:val="1EF89CFC"/>
    <w:rsid w:val="1EFA188E"/>
    <w:rsid w:val="1EFCA5C6"/>
    <w:rsid w:val="1F04299E"/>
    <w:rsid w:val="1F2F4BAC"/>
    <w:rsid w:val="1F44C7C5"/>
    <w:rsid w:val="1F489842"/>
    <w:rsid w:val="1F4C03A2"/>
    <w:rsid w:val="1F502C5D"/>
    <w:rsid w:val="1F5DB663"/>
    <w:rsid w:val="1F805362"/>
    <w:rsid w:val="1FB77831"/>
    <w:rsid w:val="1FBA4301"/>
    <w:rsid w:val="1FC596EE"/>
    <w:rsid w:val="1FD05716"/>
    <w:rsid w:val="1FF4C74C"/>
    <w:rsid w:val="1FFCFCFD"/>
    <w:rsid w:val="1FFF6C36"/>
    <w:rsid w:val="2006E004"/>
    <w:rsid w:val="201EFCF4"/>
    <w:rsid w:val="20210486"/>
    <w:rsid w:val="202335A0"/>
    <w:rsid w:val="2025402F"/>
    <w:rsid w:val="2028C021"/>
    <w:rsid w:val="2031EF58"/>
    <w:rsid w:val="204E386C"/>
    <w:rsid w:val="20512593"/>
    <w:rsid w:val="2055C1FF"/>
    <w:rsid w:val="207DEDDC"/>
    <w:rsid w:val="209BAF4D"/>
    <w:rsid w:val="20A6486A"/>
    <w:rsid w:val="20B03008"/>
    <w:rsid w:val="20C07A53"/>
    <w:rsid w:val="20C4C86B"/>
    <w:rsid w:val="20D8662B"/>
    <w:rsid w:val="20DC58A9"/>
    <w:rsid w:val="20E3C536"/>
    <w:rsid w:val="20E46AE5"/>
    <w:rsid w:val="20F8551E"/>
    <w:rsid w:val="20FD57DD"/>
    <w:rsid w:val="210B3FE5"/>
    <w:rsid w:val="2127718D"/>
    <w:rsid w:val="2137243B"/>
    <w:rsid w:val="2144617A"/>
    <w:rsid w:val="2152DF12"/>
    <w:rsid w:val="2156EDD3"/>
    <w:rsid w:val="21596E95"/>
    <w:rsid w:val="2169E831"/>
    <w:rsid w:val="216DAFAD"/>
    <w:rsid w:val="21734DAA"/>
    <w:rsid w:val="2176112B"/>
    <w:rsid w:val="217A7ABA"/>
    <w:rsid w:val="2189D553"/>
    <w:rsid w:val="2192947D"/>
    <w:rsid w:val="2197E2AE"/>
    <w:rsid w:val="219B3113"/>
    <w:rsid w:val="21A0419E"/>
    <w:rsid w:val="21CA7490"/>
    <w:rsid w:val="21CCBD5A"/>
    <w:rsid w:val="21DA3D1E"/>
    <w:rsid w:val="22080BE0"/>
    <w:rsid w:val="221D7558"/>
    <w:rsid w:val="222177B7"/>
    <w:rsid w:val="2238CD88"/>
    <w:rsid w:val="22434F8A"/>
    <w:rsid w:val="2244239A"/>
    <w:rsid w:val="2252245E"/>
    <w:rsid w:val="2256759B"/>
    <w:rsid w:val="225A0F76"/>
    <w:rsid w:val="22600F33"/>
    <w:rsid w:val="22A4EA4B"/>
    <w:rsid w:val="22C7C859"/>
    <w:rsid w:val="22CD4809"/>
    <w:rsid w:val="22D2A302"/>
    <w:rsid w:val="22D47FD6"/>
    <w:rsid w:val="22DE1881"/>
    <w:rsid w:val="22E11CB6"/>
    <w:rsid w:val="22FD37B0"/>
    <w:rsid w:val="2300AE54"/>
    <w:rsid w:val="2311B531"/>
    <w:rsid w:val="231C340D"/>
    <w:rsid w:val="2334D050"/>
    <w:rsid w:val="2343E180"/>
    <w:rsid w:val="234E2044"/>
    <w:rsid w:val="2367321D"/>
    <w:rsid w:val="236B6188"/>
    <w:rsid w:val="2372159A"/>
    <w:rsid w:val="23744053"/>
    <w:rsid w:val="237A6711"/>
    <w:rsid w:val="2398B12E"/>
    <w:rsid w:val="23AD25B1"/>
    <w:rsid w:val="23BAAC0A"/>
    <w:rsid w:val="23D33CC0"/>
    <w:rsid w:val="23D9E66D"/>
    <w:rsid w:val="23DA3E79"/>
    <w:rsid w:val="23DFB2D9"/>
    <w:rsid w:val="23E561D7"/>
    <w:rsid w:val="23E7A4E9"/>
    <w:rsid w:val="241AFEB3"/>
    <w:rsid w:val="2424185E"/>
    <w:rsid w:val="24286B18"/>
    <w:rsid w:val="2434DF41"/>
    <w:rsid w:val="243BF6E1"/>
    <w:rsid w:val="243C1D80"/>
    <w:rsid w:val="24466E7F"/>
    <w:rsid w:val="244D943D"/>
    <w:rsid w:val="245EE1B2"/>
    <w:rsid w:val="246C6A21"/>
    <w:rsid w:val="247B9AF7"/>
    <w:rsid w:val="247D2184"/>
    <w:rsid w:val="24898544"/>
    <w:rsid w:val="248EA945"/>
    <w:rsid w:val="248ED4B6"/>
    <w:rsid w:val="24A6BA2A"/>
    <w:rsid w:val="24A7AA0D"/>
    <w:rsid w:val="24C7A03B"/>
    <w:rsid w:val="24DB10C5"/>
    <w:rsid w:val="24F0609D"/>
    <w:rsid w:val="24F1EDBA"/>
    <w:rsid w:val="25021C48"/>
    <w:rsid w:val="250B575A"/>
    <w:rsid w:val="250FEBCE"/>
    <w:rsid w:val="251465EA"/>
    <w:rsid w:val="2517AA82"/>
    <w:rsid w:val="252AB93D"/>
    <w:rsid w:val="254AE7BC"/>
    <w:rsid w:val="254BFABA"/>
    <w:rsid w:val="25564CC8"/>
    <w:rsid w:val="25651143"/>
    <w:rsid w:val="25736B22"/>
    <w:rsid w:val="2583A12B"/>
    <w:rsid w:val="258AA12A"/>
    <w:rsid w:val="2590CD9F"/>
    <w:rsid w:val="25985816"/>
    <w:rsid w:val="25D05B0B"/>
    <w:rsid w:val="25D2525A"/>
    <w:rsid w:val="25E9D901"/>
    <w:rsid w:val="25ED2AC6"/>
    <w:rsid w:val="25F5593A"/>
    <w:rsid w:val="25F8175C"/>
    <w:rsid w:val="26084229"/>
    <w:rsid w:val="26110E92"/>
    <w:rsid w:val="2617799D"/>
    <w:rsid w:val="2618A186"/>
    <w:rsid w:val="2642C2DE"/>
    <w:rsid w:val="264D203E"/>
    <w:rsid w:val="267753D4"/>
    <w:rsid w:val="26842D83"/>
    <w:rsid w:val="2687DA21"/>
    <w:rsid w:val="2692AFC8"/>
    <w:rsid w:val="269369A1"/>
    <w:rsid w:val="26980CFF"/>
    <w:rsid w:val="269BC035"/>
    <w:rsid w:val="269DF5AB"/>
    <w:rsid w:val="26A8B843"/>
    <w:rsid w:val="26B67CBC"/>
    <w:rsid w:val="26C6899E"/>
    <w:rsid w:val="26CB9E16"/>
    <w:rsid w:val="26CD4AAE"/>
    <w:rsid w:val="26DE12D1"/>
    <w:rsid w:val="26FF26ED"/>
    <w:rsid w:val="26FF88F0"/>
    <w:rsid w:val="2723E5CC"/>
    <w:rsid w:val="27246794"/>
    <w:rsid w:val="2745AC77"/>
    <w:rsid w:val="275B02FC"/>
    <w:rsid w:val="2777A723"/>
    <w:rsid w:val="27798D29"/>
    <w:rsid w:val="277CEC01"/>
    <w:rsid w:val="277DD5D8"/>
    <w:rsid w:val="278789DE"/>
    <w:rsid w:val="278DD2E8"/>
    <w:rsid w:val="2797AD85"/>
    <w:rsid w:val="279FC8CD"/>
    <w:rsid w:val="27AAC625"/>
    <w:rsid w:val="27D80B27"/>
    <w:rsid w:val="27E1858A"/>
    <w:rsid w:val="27E982C8"/>
    <w:rsid w:val="27F2E9E0"/>
    <w:rsid w:val="280207FA"/>
    <w:rsid w:val="2803F371"/>
    <w:rsid w:val="2809F682"/>
    <w:rsid w:val="280C2470"/>
    <w:rsid w:val="28124420"/>
    <w:rsid w:val="281CCAE8"/>
    <w:rsid w:val="2822741C"/>
    <w:rsid w:val="283A0507"/>
    <w:rsid w:val="284B26B3"/>
    <w:rsid w:val="28698856"/>
    <w:rsid w:val="28725340"/>
    <w:rsid w:val="287B84AD"/>
    <w:rsid w:val="288847C7"/>
    <w:rsid w:val="28913FE8"/>
    <w:rsid w:val="2894752E"/>
    <w:rsid w:val="28A1CA69"/>
    <w:rsid w:val="28A70FBC"/>
    <w:rsid w:val="28A76CC8"/>
    <w:rsid w:val="28A93E38"/>
    <w:rsid w:val="28BC37A2"/>
    <w:rsid w:val="28BFD640"/>
    <w:rsid w:val="28C2B87F"/>
    <w:rsid w:val="28C3E094"/>
    <w:rsid w:val="28E19D35"/>
    <w:rsid w:val="29062E94"/>
    <w:rsid w:val="2907479D"/>
    <w:rsid w:val="290F6831"/>
    <w:rsid w:val="2940F921"/>
    <w:rsid w:val="29455038"/>
    <w:rsid w:val="29507A21"/>
    <w:rsid w:val="297304E5"/>
    <w:rsid w:val="29748ED3"/>
    <w:rsid w:val="29758765"/>
    <w:rsid w:val="297A64A8"/>
    <w:rsid w:val="298F8EF3"/>
    <w:rsid w:val="2995A491"/>
    <w:rsid w:val="29B95B6A"/>
    <w:rsid w:val="29BA7020"/>
    <w:rsid w:val="29D8D55B"/>
    <w:rsid w:val="29EF6E13"/>
    <w:rsid w:val="29EFE9D6"/>
    <w:rsid w:val="29F50BF2"/>
    <w:rsid w:val="2A14F114"/>
    <w:rsid w:val="2A226A38"/>
    <w:rsid w:val="2A281677"/>
    <w:rsid w:val="2A46B873"/>
    <w:rsid w:val="2A47468D"/>
    <w:rsid w:val="2A478205"/>
    <w:rsid w:val="2A558B78"/>
    <w:rsid w:val="2A583EAD"/>
    <w:rsid w:val="2A610BB7"/>
    <w:rsid w:val="2A66C372"/>
    <w:rsid w:val="2A803326"/>
    <w:rsid w:val="2A93A597"/>
    <w:rsid w:val="2AA9F3A6"/>
    <w:rsid w:val="2ACB7003"/>
    <w:rsid w:val="2ACF4E47"/>
    <w:rsid w:val="2AE138F2"/>
    <w:rsid w:val="2AED891F"/>
    <w:rsid w:val="2AEE0515"/>
    <w:rsid w:val="2B03194A"/>
    <w:rsid w:val="2B08C93C"/>
    <w:rsid w:val="2B0AE746"/>
    <w:rsid w:val="2B124619"/>
    <w:rsid w:val="2B15C0F9"/>
    <w:rsid w:val="2B1DA0CF"/>
    <w:rsid w:val="2B1DB081"/>
    <w:rsid w:val="2B25B489"/>
    <w:rsid w:val="2B2F6F71"/>
    <w:rsid w:val="2B3602A6"/>
    <w:rsid w:val="2B37DD9B"/>
    <w:rsid w:val="2B3B9B39"/>
    <w:rsid w:val="2B41F72F"/>
    <w:rsid w:val="2B4663CF"/>
    <w:rsid w:val="2B4AD541"/>
    <w:rsid w:val="2B59ABBB"/>
    <w:rsid w:val="2B7CE50F"/>
    <w:rsid w:val="2B85AE2F"/>
    <w:rsid w:val="2B85DBD4"/>
    <w:rsid w:val="2B8C02F2"/>
    <w:rsid w:val="2B97F694"/>
    <w:rsid w:val="2B9A1658"/>
    <w:rsid w:val="2BB27DA4"/>
    <w:rsid w:val="2BBA2940"/>
    <w:rsid w:val="2BC55271"/>
    <w:rsid w:val="2BE35266"/>
    <w:rsid w:val="2BE4D129"/>
    <w:rsid w:val="2BF86199"/>
    <w:rsid w:val="2BF87E8E"/>
    <w:rsid w:val="2C03B2B9"/>
    <w:rsid w:val="2C07E135"/>
    <w:rsid w:val="2C15D7D2"/>
    <w:rsid w:val="2C160CCC"/>
    <w:rsid w:val="2C1E96F0"/>
    <w:rsid w:val="2C296B47"/>
    <w:rsid w:val="2C367ECD"/>
    <w:rsid w:val="2C3BF459"/>
    <w:rsid w:val="2C4E1807"/>
    <w:rsid w:val="2C4E5402"/>
    <w:rsid w:val="2C5B2193"/>
    <w:rsid w:val="2C5DA1E9"/>
    <w:rsid w:val="2C60A2B1"/>
    <w:rsid w:val="2C82E345"/>
    <w:rsid w:val="2C861DCF"/>
    <w:rsid w:val="2CA0BD78"/>
    <w:rsid w:val="2CAB7C4A"/>
    <w:rsid w:val="2CACB9EF"/>
    <w:rsid w:val="2CB20E2E"/>
    <w:rsid w:val="2CBCD254"/>
    <w:rsid w:val="2CCF7418"/>
    <w:rsid w:val="2CD7CBF5"/>
    <w:rsid w:val="2CD9CBBF"/>
    <w:rsid w:val="2CE622AA"/>
    <w:rsid w:val="2CE92328"/>
    <w:rsid w:val="2CEF87D1"/>
    <w:rsid w:val="2CF45CBF"/>
    <w:rsid w:val="2D0E6E0C"/>
    <w:rsid w:val="2D1DC61A"/>
    <w:rsid w:val="2D2E323C"/>
    <w:rsid w:val="2D376D56"/>
    <w:rsid w:val="2D37D113"/>
    <w:rsid w:val="2D7ADDEB"/>
    <w:rsid w:val="2D886284"/>
    <w:rsid w:val="2D92C93D"/>
    <w:rsid w:val="2D95DC26"/>
    <w:rsid w:val="2DBD5C27"/>
    <w:rsid w:val="2DC0D057"/>
    <w:rsid w:val="2DC31D22"/>
    <w:rsid w:val="2DC75DF1"/>
    <w:rsid w:val="2DC9B0F7"/>
    <w:rsid w:val="2DD08560"/>
    <w:rsid w:val="2DD111A7"/>
    <w:rsid w:val="2DD25A2F"/>
    <w:rsid w:val="2DD8C442"/>
    <w:rsid w:val="2DDB3520"/>
    <w:rsid w:val="2DED80AD"/>
    <w:rsid w:val="2DEE5B88"/>
    <w:rsid w:val="2E08EC1E"/>
    <w:rsid w:val="2E09F1CD"/>
    <w:rsid w:val="2E244D9B"/>
    <w:rsid w:val="2E31B1E7"/>
    <w:rsid w:val="2E4AA1BD"/>
    <w:rsid w:val="2E57CB27"/>
    <w:rsid w:val="2E582849"/>
    <w:rsid w:val="2E58E2CD"/>
    <w:rsid w:val="2E7F27C4"/>
    <w:rsid w:val="2E84F86A"/>
    <w:rsid w:val="2E955BB3"/>
    <w:rsid w:val="2EC6ED70"/>
    <w:rsid w:val="2EC7B11B"/>
    <w:rsid w:val="2ECE4412"/>
    <w:rsid w:val="2ED17E11"/>
    <w:rsid w:val="2ED1B71A"/>
    <w:rsid w:val="2ED29868"/>
    <w:rsid w:val="2EE33607"/>
    <w:rsid w:val="2EE5FD88"/>
    <w:rsid w:val="2EF11075"/>
    <w:rsid w:val="2EF765AA"/>
    <w:rsid w:val="2F0302B5"/>
    <w:rsid w:val="2F061626"/>
    <w:rsid w:val="2F0A5D1A"/>
    <w:rsid w:val="2F16AE4C"/>
    <w:rsid w:val="2F253D63"/>
    <w:rsid w:val="2F2E4D92"/>
    <w:rsid w:val="2F33AD4A"/>
    <w:rsid w:val="2F352831"/>
    <w:rsid w:val="2F44A4C6"/>
    <w:rsid w:val="2F59B837"/>
    <w:rsid w:val="2F777F8D"/>
    <w:rsid w:val="2F84804C"/>
    <w:rsid w:val="2F862D08"/>
    <w:rsid w:val="2F875905"/>
    <w:rsid w:val="2FACA90B"/>
    <w:rsid w:val="2FB7EE22"/>
    <w:rsid w:val="2FB91BBA"/>
    <w:rsid w:val="2FBFAB8E"/>
    <w:rsid w:val="2FDC9814"/>
    <w:rsid w:val="2FDE4656"/>
    <w:rsid w:val="2FE070DD"/>
    <w:rsid w:val="2FF01CBA"/>
    <w:rsid w:val="2FFC3FF5"/>
    <w:rsid w:val="2FFE75E2"/>
    <w:rsid w:val="3000EA3D"/>
    <w:rsid w:val="30086CD2"/>
    <w:rsid w:val="301027BA"/>
    <w:rsid w:val="3017BC8B"/>
    <w:rsid w:val="30248F97"/>
    <w:rsid w:val="302BF9EE"/>
    <w:rsid w:val="303F6BBF"/>
    <w:rsid w:val="3049E308"/>
    <w:rsid w:val="304A7A82"/>
    <w:rsid w:val="304EFD36"/>
    <w:rsid w:val="30500421"/>
    <w:rsid w:val="305B481A"/>
    <w:rsid w:val="305D570C"/>
    <w:rsid w:val="3070AF93"/>
    <w:rsid w:val="3095468A"/>
    <w:rsid w:val="30A03C7D"/>
    <w:rsid w:val="30AF902C"/>
    <w:rsid w:val="30C4956D"/>
    <w:rsid w:val="30C71C5A"/>
    <w:rsid w:val="30E37491"/>
    <w:rsid w:val="30F002E8"/>
    <w:rsid w:val="30F513CC"/>
    <w:rsid w:val="3110E363"/>
    <w:rsid w:val="3117107E"/>
    <w:rsid w:val="312F7390"/>
    <w:rsid w:val="313A18B2"/>
    <w:rsid w:val="315033C8"/>
    <w:rsid w:val="315A776C"/>
    <w:rsid w:val="31625168"/>
    <w:rsid w:val="3171C9FE"/>
    <w:rsid w:val="3180929D"/>
    <w:rsid w:val="31849A93"/>
    <w:rsid w:val="3189DC43"/>
    <w:rsid w:val="319490E7"/>
    <w:rsid w:val="319BE2D0"/>
    <w:rsid w:val="31AB08C1"/>
    <w:rsid w:val="31AB38B7"/>
    <w:rsid w:val="31B772FF"/>
    <w:rsid w:val="31C6E3B9"/>
    <w:rsid w:val="31DD9425"/>
    <w:rsid w:val="31E64AE3"/>
    <w:rsid w:val="31F07127"/>
    <w:rsid w:val="31F54171"/>
    <w:rsid w:val="32082072"/>
    <w:rsid w:val="320AB670"/>
    <w:rsid w:val="320E50BD"/>
    <w:rsid w:val="321124A1"/>
    <w:rsid w:val="322002F9"/>
    <w:rsid w:val="32249803"/>
    <w:rsid w:val="3231BD76"/>
    <w:rsid w:val="32414692"/>
    <w:rsid w:val="324ABBDD"/>
    <w:rsid w:val="325BD800"/>
    <w:rsid w:val="3269C78E"/>
    <w:rsid w:val="32708BAD"/>
    <w:rsid w:val="3275FE1A"/>
    <w:rsid w:val="3285D2B9"/>
    <w:rsid w:val="3285EAE6"/>
    <w:rsid w:val="328B7DF9"/>
    <w:rsid w:val="32993D68"/>
    <w:rsid w:val="329E403B"/>
    <w:rsid w:val="32A1650A"/>
    <w:rsid w:val="32A91F39"/>
    <w:rsid w:val="32B89EED"/>
    <w:rsid w:val="32B9AD60"/>
    <w:rsid w:val="32CCF7B4"/>
    <w:rsid w:val="32D74153"/>
    <w:rsid w:val="32D7B1B1"/>
    <w:rsid w:val="32E801C8"/>
    <w:rsid w:val="32EC45C8"/>
    <w:rsid w:val="32EC73CB"/>
    <w:rsid w:val="32F904DF"/>
    <w:rsid w:val="32F918DF"/>
    <w:rsid w:val="32FAD143"/>
    <w:rsid w:val="330018A5"/>
    <w:rsid w:val="331246BE"/>
    <w:rsid w:val="33138CA9"/>
    <w:rsid w:val="3313B665"/>
    <w:rsid w:val="3322725D"/>
    <w:rsid w:val="3337E206"/>
    <w:rsid w:val="333A1041"/>
    <w:rsid w:val="334F3CBD"/>
    <w:rsid w:val="33626722"/>
    <w:rsid w:val="3363887D"/>
    <w:rsid w:val="336B9A64"/>
    <w:rsid w:val="33863720"/>
    <w:rsid w:val="3388046D"/>
    <w:rsid w:val="3399AF25"/>
    <w:rsid w:val="33A71B99"/>
    <w:rsid w:val="33A88D2A"/>
    <w:rsid w:val="33C86595"/>
    <w:rsid w:val="33C9B2A5"/>
    <w:rsid w:val="33CEFDC2"/>
    <w:rsid w:val="33CFAE49"/>
    <w:rsid w:val="33DB5874"/>
    <w:rsid w:val="340F9E3F"/>
    <w:rsid w:val="340FCB80"/>
    <w:rsid w:val="3421A31A"/>
    <w:rsid w:val="34228D78"/>
    <w:rsid w:val="342E1147"/>
    <w:rsid w:val="34358E6A"/>
    <w:rsid w:val="343C9614"/>
    <w:rsid w:val="34435C89"/>
    <w:rsid w:val="34466E68"/>
    <w:rsid w:val="345F4C00"/>
    <w:rsid w:val="348268E2"/>
    <w:rsid w:val="348795D0"/>
    <w:rsid w:val="34950770"/>
    <w:rsid w:val="34BEE585"/>
    <w:rsid w:val="34C26884"/>
    <w:rsid w:val="34CFB118"/>
    <w:rsid w:val="34D48E38"/>
    <w:rsid w:val="34D93011"/>
    <w:rsid w:val="34EA6CC9"/>
    <w:rsid w:val="34FC0A36"/>
    <w:rsid w:val="34FEAF5D"/>
    <w:rsid w:val="3501F87A"/>
    <w:rsid w:val="35069AFF"/>
    <w:rsid w:val="350729BE"/>
    <w:rsid w:val="350F1BA0"/>
    <w:rsid w:val="35137917"/>
    <w:rsid w:val="351FDD22"/>
    <w:rsid w:val="35202AEF"/>
    <w:rsid w:val="3522AE49"/>
    <w:rsid w:val="35281779"/>
    <w:rsid w:val="352924AD"/>
    <w:rsid w:val="3529A368"/>
    <w:rsid w:val="352D1B1F"/>
    <w:rsid w:val="35304A1C"/>
    <w:rsid w:val="354BFB47"/>
    <w:rsid w:val="35677473"/>
    <w:rsid w:val="35682CDC"/>
    <w:rsid w:val="35765F90"/>
    <w:rsid w:val="3592DF21"/>
    <w:rsid w:val="3593F5E8"/>
    <w:rsid w:val="35967C7E"/>
    <w:rsid w:val="359E26D3"/>
    <w:rsid w:val="35A2B158"/>
    <w:rsid w:val="35D14281"/>
    <w:rsid w:val="35E857A0"/>
    <w:rsid w:val="35EA4546"/>
    <w:rsid w:val="3606A590"/>
    <w:rsid w:val="3606B04B"/>
    <w:rsid w:val="3623EAB6"/>
    <w:rsid w:val="362695D0"/>
    <w:rsid w:val="363BE9EF"/>
    <w:rsid w:val="363FBB4E"/>
    <w:rsid w:val="3646003D"/>
    <w:rsid w:val="3657DD82"/>
    <w:rsid w:val="365FB8BA"/>
    <w:rsid w:val="36671615"/>
    <w:rsid w:val="366D1E02"/>
    <w:rsid w:val="36713413"/>
    <w:rsid w:val="36832D5B"/>
    <w:rsid w:val="36891676"/>
    <w:rsid w:val="369A07E4"/>
    <w:rsid w:val="369F27F7"/>
    <w:rsid w:val="36A6AF83"/>
    <w:rsid w:val="36B1F09A"/>
    <w:rsid w:val="36B75EAC"/>
    <w:rsid w:val="36BAD5C2"/>
    <w:rsid w:val="36CA86B9"/>
    <w:rsid w:val="36D5E594"/>
    <w:rsid w:val="36F05B70"/>
    <w:rsid w:val="36F2FF23"/>
    <w:rsid w:val="36FBDCEE"/>
    <w:rsid w:val="3704846E"/>
    <w:rsid w:val="3713F555"/>
    <w:rsid w:val="3727A7BB"/>
    <w:rsid w:val="373ADF16"/>
    <w:rsid w:val="373DBAA7"/>
    <w:rsid w:val="374AD728"/>
    <w:rsid w:val="374D0522"/>
    <w:rsid w:val="375382CD"/>
    <w:rsid w:val="3766BB30"/>
    <w:rsid w:val="3767CB6C"/>
    <w:rsid w:val="37728B30"/>
    <w:rsid w:val="377AFD4B"/>
    <w:rsid w:val="377C3343"/>
    <w:rsid w:val="3785A520"/>
    <w:rsid w:val="378D6C61"/>
    <w:rsid w:val="3791BCD4"/>
    <w:rsid w:val="37C7FD4E"/>
    <w:rsid w:val="37DAE122"/>
    <w:rsid w:val="37DFC3EB"/>
    <w:rsid w:val="37E47FA2"/>
    <w:rsid w:val="37F0B094"/>
    <w:rsid w:val="37F13622"/>
    <w:rsid w:val="37FD6CB2"/>
    <w:rsid w:val="3805E9A8"/>
    <w:rsid w:val="38244A89"/>
    <w:rsid w:val="38281BDD"/>
    <w:rsid w:val="3830C639"/>
    <w:rsid w:val="38332DDD"/>
    <w:rsid w:val="383E4F55"/>
    <w:rsid w:val="3840F78C"/>
    <w:rsid w:val="384B20BB"/>
    <w:rsid w:val="3853BA2D"/>
    <w:rsid w:val="3853CFC4"/>
    <w:rsid w:val="3859B5FC"/>
    <w:rsid w:val="385FCBAE"/>
    <w:rsid w:val="386BDEF8"/>
    <w:rsid w:val="387147F6"/>
    <w:rsid w:val="387531DD"/>
    <w:rsid w:val="387797ED"/>
    <w:rsid w:val="3879A05A"/>
    <w:rsid w:val="38877171"/>
    <w:rsid w:val="388F1575"/>
    <w:rsid w:val="389F3E0B"/>
    <w:rsid w:val="38A95B3A"/>
    <w:rsid w:val="38AF7315"/>
    <w:rsid w:val="38BB1FF4"/>
    <w:rsid w:val="38CEE099"/>
    <w:rsid w:val="38D9533D"/>
    <w:rsid w:val="38DB671E"/>
    <w:rsid w:val="38F5F0EB"/>
    <w:rsid w:val="391F965F"/>
    <w:rsid w:val="3944ED7C"/>
    <w:rsid w:val="39530A2F"/>
    <w:rsid w:val="39559C6E"/>
    <w:rsid w:val="395A95AB"/>
    <w:rsid w:val="395BFD06"/>
    <w:rsid w:val="397F9467"/>
    <w:rsid w:val="3982A4CB"/>
    <w:rsid w:val="39903DA2"/>
    <w:rsid w:val="3994F5B3"/>
    <w:rsid w:val="39A26658"/>
    <w:rsid w:val="39A7BDFB"/>
    <w:rsid w:val="39AC132A"/>
    <w:rsid w:val="39C3EC3E"/>
    <w:rsid w:val="39D09B74"/>
    <w:rsid w:val="39D0B034"/>
    <w:rsid w:val="39DA91E1"/>
    <w:rsid w:val="39E028D4"/>
    <w:rsid w:val="39E2B2FA"/>
    <w:rsid w:val="39E97ABC"/>
    <w:rsid w:val="3A2D9F00"/>
    <w:rsid w:val="3A3DC930"/>
    <w:rsid w:val="3A3FA5DA"/>
    <w:rsid w:val="3A3FD8BF"/>
    <w:rsid w:val="3A5382FE"/>
    <w:rsid w:val="3A5E9F0E"/>
    <w:rsid w:val="3A5FF188"/>
    <w:rsid w:val="3A608F94"/>
    <w:rsid w:val="3A6D2ADE"/>
    <w:rsid w:val="3A8D7463"/>
    <w:rsid w:val="3ABF13B3"/>
    <w:rsid w:val="3ACCE227"/>
    <w:rsid w:val="3ACE6B38"/>
    <w:rsid w:val="3AD2FF5D"/>
    <w:rsid w:val="3AE297B6"/>
    <w:rsid w:val="3AE38F20"/>
    <w:rsid w:val="3AF56735"/>
    <w:rsid w:val="3AFB56DB"/>
    <w:rsid w:val="3AFCEC00"/>
    <w:rsid w:val="3B037520"/>
    <w:rsid w:val="3B0A7576"/>
    <w:rsid w:val="3B1E06B9"/>
    <w:rsid w:val="3B2489C1"/>
    <w:rsid w:val="3B2973B5"/>
    <w:rsid w:val="3B2E958E"/>
    <w:rsid w:val="3B46E022"/>
    <w:rsid w:val="3B486C23"/>
    <w:rsid w:val="3B4BF3EB"/>
    <w:rsid w:val="3B4BFD75"/>
    <w:rsid w:val="3B5E9B82"/>
    <w:rsid w:val="3B78803C"/>
    <w:rsid w:val="3B8F3015"/>
    <w:rsid w:val="3B9D5D99"/>
    <w:rsid w:val="3BAF4C0E"/>
    <w:rsid w:val="3BC25A24"/>
    <w:rsid w:val="3BC9BEFF"/>
    <w:rsid w:val="3BCBD494"/>
    <w:rsid w:val="3BD4AD9D"/>
    <w:rsid w:val="3BD83A90"/>
    <w:rsid w:val="3BDBE357"/>
    <w:rsid w:val="3BE8BBDA"/>
    <w:rsid w:val="3BEF5112"/>
    <w:rsid w:val="3BF57753"/>
    <w:rsid w:val="3C0A255E"/>
    <w:rsid w:val="3C1D7411"/>
    <w:rsid w:val="3C351248"/>
    <w:rsid w:val="3C408405"/>
    <w:rsid w:val="3C46F122"/>
    <w:rsid w:val="3C4DF2D0"/>
    <w:rsid w:val="3C7505DC"/>
    <w:rsid w:val="3C77AA66"/>
    <w:rsid w:val="3C849137"/>
    <w:rsid w:val="3C977FB6"/>
    <w:rsid w:val="3CA29FD9"/>
    <w:rsid w:val="3CAC604D"/>
    <w:rsid w:val="3CB2B9BF"/>
    <w:rsid w:val="3CB78535"/>
    <w:rsid w:val="3CD4589A"/>
    <w:rsid w:val="3CE9EA42"/>
    <w:rsid w:val="3CF3EB5A"/>
    <w:rsid w:val="3D057394"/>
    <w:rsid w:val="3D080A2D"/>
    <w:rsid w:val="3D114268"/>
    <w:rsid w:val="3D14D4AB"/>
    <w:rsid w:val="3D2B8966"/>
    <w:rsid w:val="3D422F83"/>
    <w:rsid w:val="3D47C964"/>
    <w:rsid w:val="3D47E418"/>
    <w:rsid w:val="3D4F10E8"/>
    <w:rsid w:val="3D4F3C2B"/>
    <w:rsid w:val="3D546857"/>
    <w:rsid w:val="3D62C63A"/>
    <w:rsid w:val="3D774F00"/>
    <w:rsid w:val="3D8CFFA1"/>
    <w:rsid w:val="3D9101B5"/>
    <w:rsid w:val="3D99279C"/>
    <w:rsid w:val="3DA31CAD"/>
    <w:rsid w:val="3DACAC53"/>
    <w:rsid w:val="3DC71E37"/>
    <w:rsid w:val="3DDA5EC9"/>
    <w:rsid w:val="3DFB9E80"/>
    <w:rsid w:val="3E0482E9"/>
    <w:rsid w:val="3E203E34"/>
    <w:rsid w:val="3E250059"/>
    <w:rsid w:val="3E3C157A"/>
    <w:rsid w:val="3E468B8D"/>
    <w:rsid w:val="3E54B37D"/>
    <w:rsid w:val="3E5E5C50"/>
    <w:rsid w:val="3E63032C"/>
    <w:rsid w:val="3E67E909"/>
    <w:rsid w:val="3E6FEEA3"/>
    <w:rsid w:val="3E7395A1"/>
    <w:rsid w:val="3E76935E"/>
    <w:rsid w:val="3E7E80E4"/>
    <w:rsid w:val="3E83E5B0"/>
    <w:rsid w:val="3E93C47D"/>
    <w:rsid w:val="3E9BE5A5"/>
    <w:rsid w:val="3E9C15E1"/>
    <w:rsid w:val="3E9C5A14"/>
    <w:rsid w:val="3EA1B505"/>
    <w:rsid w:val="3EA2E812"/>
    <w:rsid w:val="3EA7A5B9"/>
    <w:rsid w:val="3EBE0431"/>
    <w:rsid w:val="3EC14904"/>
    <w:rsid w:val="3EC5F15E"/>
    <w:rsid w:val="3EC8493D"/>
    <w:rsid w:val="3ECB5779"/>
    <w:rsid w:val="3F0E8A37"/>
    <w:rsid w:val="3F308FDB"/>
    <w:rsid w:val="3F377B95"/>
    <w:rsid w:val="3F4EAD95"/>
    <w:rsid w:val="3F4F39D6"/>
    <w:rsid w:val="3F563CEC"/>
    <w:rsid w:val="3F5CA70C"/>
    <w:rsid w:val="3F64454E"/>
    <w:rsid w:val="3F6992ED"/>
    <w:rsid w:val="3F8392A8"/>
    <w:rsid w:val="3F8A870C"/>
    <w:rsid w:val="3F8E73FD"/>
    <w:rsid w:val="3FAD06D5"/>
    <w:rsid w:val="3FC28D16"/>
    <w:rsid w:val="3FC29FDE"/>
    <w:rsid w:val="3FC2E5C8"/>
    <w:rsid w:val="3FCC9441"/>
    <w:rsid w:val="3FCEBDD5"/>
    <w:rsid w:val="3FE57056"/>
    <w:rsid w:val="3FEF185E"/>
    <w:rsid w:val="3FF9B716"/>
    <w:rsid w:val="3FFF7F26"/>
    <w:rsid w:val="40129B1A"/>
    <w:rsid w:val="4027D092"/>
    <w:rsid w:val="40412280"/>
    <w:rsid w:val="40595CC4"/>
    <w:rsid w:val="405A5E1B"/>
    <w:rsid w:val="405B3372"/>
    <w:rsid w:val="405D5B10"/>
    <w:rsid w:val="40623EC1"/>
    <w:rsid w:val="4063DA10"/>
    <w:rsid w:val="40655561"/>
    <w:rsid w:val="407E7ECD"/>
    <w:rsid w:val="40800DA5"/>
    <w:rsid w:val="40829832"/>
    <w:rsid w:val="4092E2E7"/>
    <w:rsid w:val="4093C12A"/>
    <w:rsid w:val="40A243E8"/>
    <w:rsid w:val="40A82277"/>
    <w:rsid w:val="40AF983C"/>
    <w:rsid w:val="40B6D4B6"/>
    <w:rsid w:val="40E613DE"/>
    <w:rsid w:val="40EC69A3"/>
    <w:rsid w:val="40ED07F5"/>
    <w:rsid w:val="40F0D37B"/>
    <w:rsid w:val="40FBFEB8"/>
    <w:rsid w:val="41196609"/>
    <w:rsid w:val="4123BBAF"/>
    <w:rsid w:val="412D9B2A"/>
    <w:rsid w:val="41392F97"/>
    <w:rsid w:val="414F785D"/>
    <w:rsid w:val="415B8274"/>
    <w:rsid w:val="417224AC"/>
    <w:rsid w:val="41787ADD"/>
    <w:rsid w:val="41865DE9"/>
    <w:rsid w:val="419D8B98"/>
    <w:rsid w:val="41A19E3C"/>
    <w:rsid w:val="41A6DC29"/>
    <w:rsid w:val="41A96682"/>
    <w:rsid w:val="41B621A6"/>
    <w:rsid w:val="41DAAA7C"/>
    <w:rsid w:val="41DAE58F"/>
    <w:rsid w:val="41DDDB76"/>
    <w:rsid w:val="41E4B1A2"/>
    <w:rsid w:val="41F31B53"/>
    <w:rsid w:val="41FA1153"/>
    <w:rsid w:val="42074B40"/>
    <w:rsid w:val="422BB455"/>
    <w:rsid w:val="422C5A9D"/>
    <w:rsid w:val="4234A4B4"/>
    <w:rsid w:val="424E00FB"/>
    <w:rsid w:val="4259311E"/>
    <w:rsid w:val="42618A3F"/>
    <w:rsid w:val="4267FD86"/>
    <w:rsid w:val="4268A584"/>
    <w:rsid w:val="4276F8F3"/>
    <w:rsid w:val="4280398A"/>
    <w:rsid w:val="4285B46D"/>
    <w:rsid w:val="428A8858"/>
    <w:rsid w:val="428DD760"/>
    <w:rsid w:val="42934CBE"/>
    <w:rsid w:val="42A174A1"/>
    <w:rsid w:val="42A44F55"/>
    <w:rsid w:val="42A54FDC"/>
    <w:rsid w:val="42A8315F"/>
    <w:rsid w:val="42AB7E25"/>
    <w:rsid w:val="42AF17A4"/>
    <w:rsid w:val="42AF4B39"/>
    <w:rsid w:val="42B00F78"/>
    <w:rsid w:val="42B82307"/>
    <w:rsid w:val="42B94A43"/>
    <w:rsid w:val="42CD7906"/>
    <w:rsid w:val="42DCE4F3"/>
    <w:rsid w:val="42DD64FA"/>
    <w:rsid w:val="42DE13CA"/>
    <w:rsid w:val="42E4D3A6"/>
    <w:rsid w:val="42F3EDEC"/>
    <w:rsid w:val="42FA1A37"/>
    <w:rsid w:val="4301B1FB"/>
    <w:rsid w:val="430AF82C"/>
    <w:rsid w:val="4316C2BF"/>
    <w:rsid w:val="43215D1D"/>
    <w:rsid w:val="4323848A"/>
    <w:rsid w:val="4324C170"/>
    <w:rsid w:val="4324D6B3"/>
    <w:rsid w:val="4334AE04"/>
    <w:rsid w:val="4337E4C8"/>
    <w:rsid w:val="433E8E7F"/>
    <w:rsid w:val="43443B1F"/>
    <w:rsid w:val="434E585E"/>
    <w:rsid w:val="435E1893"/>
    <w:rsid w:val="43646DD7"/>
    <w:rsid w:val="436C80A5"/>
    <w:rsid w:val="438E04C0"/>
    <w:rsid w:val="439B238E"/>
    <w:rsid w:val="43AAE74F"/>
    <w:rsid w:val="43BE3801"/>
    <w:rsid w:val="43C040CE"/>
    <w:rsid w:val="43C91FE4"/>
    <w:rsid w:val="43CA2418"/>
    <w:rsid w:val="43D9E4AA"/>
    <w:rsid w:val="43F16417"/>
    <w:rsid w:val="4404B152"/>
    <w:rsid w:val="4404B3F6"/>
    <w:rsid w:val="440606C9"/>
    <w:rsid w:val="4408871C"/>
    <w:rsid w:val="440A0EC3"/>
    <w:rsid w:val="44427DEC"/>
    <w:rsid w:val="44495CC0"/>
    <w:rsid w:val="44511857"/>
    <w:rsid w:val="44535DFC"/>
    <w:rsid w:val="445703CB"/>
    <w:rsid w:val="4457F78B"/>
    <w:rsid w:val="445FCA27"/>
    <w:rsid w:val="4462525F"/>
    <w:rsid w:val="44630A41"/>
    <w:rsid w:val="446BD695"/>
    <w:rsid w:val="447ED9D1"/>
    <w:rsid w:val="449442B1"/>
    <w:rsid w:val="449B8372"/>
    <w:rsid w:val="449E6078"/>
    <w:rsid w:val="44AD78C9"/>
    <w:rsid w:val="44B246F6"/>
    <w:rsid w:val="44B9FC49"/>
    <w:rsid w:val="44BBA22F"/>
    <w:rsid w:val="44C73DB2"/>
    <w:rsid w:val="44D710AE"/>
    <w:rsid w:val="44D72A8D"/>
    <w:rsid w:val="44FB6B46"/>
    <w:rsid w:val="4500F57D"/>
    <w:rsid w:val="4504EB58"/>
    <w:rsid w:val="450F551A"/>
    <w:rsid w:val="4520536D"/>
    <w:rsid w:val="4523A248"/>
    <w:rsid w:val="453AE4C7"/>
    <w:rsid w:val="454E1D8C"/>
    <w:rsid w:val="4555DE35"/>
    <w:rsid w:val="45596671"/>
    <w:rsid w:val="4569F696"/>
    <w:rsid w:val="45711AAC"/>
    <w:rsid w:val="457A9070"/>
    <w:rsid w:val="457AA140"/>
    <w:rsid w:val="4586A10A"/>
    <w:rsid w:val="45888052"/>
    <w:rsid w:val="458C901C"/>
    <w:rsid w:val="45C3D518"/>
    <w:rsid w:val="45C54AA4"/>
    <w:rsid w:val="45DE0475"/>
    <w:rsid w:val="45F04FEF"/>
    <w:rsid w:val="45F2D42C"/>
    <w:rsid w:val="45F72CD2"/>
    <w:rsid w:val="45FB777E"/>
    <w:rsid w:val="46317DF5"/>
    <w:rsid w:val="4631A0AC"/>
    <w:rsid w:val="463EF515"/>
    <w:rsid w:val="46402237"/>
    <w:rsid w:val="4641CEE8"/>
    <w:rsid w:val="4652AB60"/>
    <w:rsid w:val="467B53E6"/>
    <w:rsid w:val="4680C3E1"/>
    <w:rsid w:val="469FF58C"/>
    <w:rsid w:val="46ADE16E"/>
    <w:rsid w:val="46BE8A6D"/>
    <w:rsid w:val="46C4C89F"/>
    <w:rsid w:val="46CA3A26"/>
    <w:rsid w:val="46CF5186"/>
    <w:rsid w:val="46E0017C"/>
    <w:rsid w:val="46E3023F"/>
    <w:rsid w:val="46E57D4B"/>
    <w:rsid w:val="46E86BE0"/>
    <w:rsid w:val="46ED2032"/>
    <w:rsid w:val="46F50B5F"/>
    <w:rsid w:val="47040CCE"/>
    <w:rsid w:val="47050085"/>
    <w:rsid w:val="470A699D"/>
    <w:rsid w:val="470FFD36"/>
    <w:rsid w:val="47147349"/>
    <w:rsid w:val="47170737"/>
    <w:rsid w:val="471C5162"/>
    <w:rsid w:val="471CABC0"/>
    <w:rsid w:val="4720B210"/>
    <w:rsid w:val="47315446"/>
    <w:rsid w:val="473FFD33"/>
    <w:rsid w:val="47439B2F"/>
    <w:rsid w:val="474C5E36"/>
    <w:rsid w:val="474EEBE1"/>
    <w:rsid w:val="4751C907"/>
    <w:rsid w:val="4779D4D6"/>
    <w:rsid w:val="47848F7B"/>
    <w:rsid w:val="478F4289"/>
    <w:rsid w:val="47AFEC89"/>
    <w:rsid w:val="47B0B9AE"/>
    <w:rsid w:val="47CE56BB"/>
    <w:rsid w:val="47D6CC80"/>
    <w:rsid w:val="47F07A9C"/>
    <w:rsid w:val="47F99FFC"/>
    <w:rsid w:val="47FFDCC6"/>
    <w:rsid w:val="4817BDE6"/>
    <w:rsid w:val="482065B7"/>
    <w:rsid w:val="482C5BE5"/>
    <w:rsid w:val="48337B8F"/>
    <w:rsid w:val="4839AC7C"/>
    <w:rsid w:val="484811F8"/>
    <w:rsid w:val="484C49AE"/>
    <w:rsid w:val="4854E110"/>
    <w:rsid w:val="4855F2FA"/>
    <w:rsid w:val="485EAB55"/>
    <w:rsid w:val="486D59DA"/>
    <w:rsid w:val="4870270D"/>
    <w:rsid w:val="4870385C"/>
    <w:rsid w:val="48704616"/>
    <w:rsid w:val="48708B67"/>
    <w:rsid w:val="487C9155"/>
    <w:rsid w:val="48905AFF"/>
    <w:rsid w:val="4895ED38"/>
    <w:rsid w:val="4898D9C3"/>
    <w:rsid w:val="489DF4CC"/>
    <w:rsid w:val="48A79F14"/>
    <w:rsid w:val="48AD55CD"/>
    <w:rsid w:val="48BDB83D"/>
    <w:rsid w:val="48C6C48F"/>
    <w:rsid w:val="48D6BBF4"/>
    <w:rsid w:val="48EA2A08"/>
    <w:rsid w:val="48EFB5CC"/>
    <w:rsid w:val="48F0C245"/>
    <w:rsid w:val="48F326F9"/>
    <w:rsid w:val="48F59228"/>
    <w:rsid w:val="49087715"/>
    <w:rsid w:val="49114C91"/>
    <w:rsid w:val="491FC720"/>
    <w:rsid w:val="4925471A"/>
    <w:rsid w:val="492ECD94"/>
    <w:rsid w:val="49324AAF"/>
    <w:rsid w:val="493916EE"/>
    <w:rsid w:val="493C3314"/>
    <w:rsid w:val="4953A8AE"/>
    <w:rsid w:val="4989B7B9"/>
    <w:rsid w:val="498DB14F"/>
    <w:rsid w:val="498DC00C"/>
    <w:rsid w:val="4995E41A"/>
    <w:rsid w:val="49A03E03"/>
    <w:rsid w:val="49C6E8F7"/>
    <w:rsid w:val="49CA2624"/>
    <w:rsid w:val="49D3AF5B"/>
    <w:rsid w:val="49D6226B"/>
    <w:rsid w:val="49EA0523"/>
    <w:rsid w:val="4A0148CE"/>
    <w:rsid w:val="4A041E3E"/>
    <w:rsid w:val="4A09A5B9"/>
    <w:rsid w:val="4A0D7663"/>
    <w:rsid w:val="4A106079"/>
    <w:rsid w:val="4A14CA08"/>
    <w:rsid w:val="4A171BE7"/>
    <w:rsid w:val="4A1FD2ED"/>
    <w:rsid w:val="4A336D5C"/>
    <w:rsid w:val="4A40EA6F"/>
    <w:rsid w:val="4A531645"/>
    <w:rsid w:val="4A6F5B0B"/>
    <w:rsid w:val="4A723D33"/>
    <w:rsid w:val="4A869807"/>
    <w:rsid w:val="4ABC25C6"/>
    <w:rsid w:val="4ABDF2FF"/>
    <w:rsid w:val="4AC7B538"/>
    <w:rsid w:val="4ADA1DF7"/>
    <w:rsid w:val="4AE1A341"/>
    <w:rsid w:val="4AEE1B55"/>
    <w:rsid w:val="4AEE58D0"/>
    <w:rsid w:val="4B0B73F5"/>
    <w:rsid w:val="4B0B8CA0"/>
    <w:rsid w:val="4B322509"/>
    <w:rsid w:val="4B3E49E7"/>
    <w:rsid w:val="4B49BF7C"/>
    <w:rsid w:val="4B8D6308"/>
    <w:rsid w:val="4B9EB6F1"/>
    <w:rsid w:val="4BAA22EB"/>
    <w:rsid w:val="4BB03D2A"/>
    <w:rsid w:val="4BE2A397"/>
    <w:rsid w:val="4BFCA1E0"/>
    <w:rsid w:val="4C171E47"/>
    <w:rsid w:val="4C1E565F"/>
    <w:rsid w:val="4C21BF68"/>
    <w:rsid w:val="4C2361A3"/>
    <w:rsid w:val="4C2955F0"/>
    <w:rsid w:val="4C4487EA"/>
    <w:rsid w:val="4C479B4C"/>
    <w:rsid w:val="4C48E1E8"/>
    <w:rsid w:val="4C4A3593"/>
    <w:rsid w:val="4C77981A"/>
    <w:rsid w:val="4C820447"/>
    <w:rsid w:val="4C8AD148"/>
    <w:rsid w:val="4C907C5C"/>
    <w:rsid w:val="4C9E47AD"/>
    <w:rsid w:val="4CAFA581"/>
    <w:rsid w:val="4CB184ED"/>
    <w:rsid w:val="4CD0BFF7"/>
    <w:rsid w:val="4CE24757"/>
    <w:rsid w:val="4CF78B42"/>
    <w:rsid w:val="4CFDDB06"/>
    <w:rsid w:val="4CFF0E99"/>
    <w:rsid w:val="4D05E059"/>
    <w:rsid w:val="4D108A2A"/>
    <w:rsid w:val="4D14AFD0"/>
    <w:rsid w:val="4D1A751A"/>
    <w:rsid w:val="4D26E3D5"/>
    <w:rsid w:val="4D33209A"/>
    <w:rsid w:val="4D3BF8C2"/>
    <w:rsid w:val="4D55F116"/>
    <w:rsid w:val="4D8449EF"/>
    <w:rsid w:val="4D86CBC6"/>
    <w:rsid w:val="4D89978F"/>
    <w:rsid w:val="4D93087E"/>
    <w:rsid w:val="4DA9A5EB"/>
    <w:rsid w:val="4DB29167"/>
    <w:rsid w:val="4DB948EE"/>
    <w:rsid w:val="4DDF4152"/>
    <w:rsid w:val="4DE8E484"/>
    <w:rsid w:val="4DFCA43E"/>
    <w:rsid w:val="4DFF7225"/>
    <w:rsid w:val="4E01D283"/>
    <w:rsid w:val="4E0C7C1B"/>
    <w:rsid w:val="4E0C932A"/>
    <w:rsid w:val="4E1948BF"/>
    <w:rsid w:val="4E19C764"/>
    <w:rsid w:val="4E2EAC05"/>
    <w:rsid w:val="4E3D2046"/>
    <w:rsid w:val="4E429D8A"/>
    <w:rsid w:val="4E484974"/>
    <w:rsid w:val="4E4CE0CD"/>
    <w:rsid w:val="4E509943"/>
    <w:rsid w:val="4E618BF8"/>
    <w:rsid w:val="4E62E643"/>
    <w:rsid w:val="4E63CA5B"/>
    <w:rsid w:val="4E665B96"/>
    <w:rsid w:val="4E6E2719"/>
    <w:rsid w:val="4E72F91A"/>
    <w:rsid w:val="4E818670"/>
    <w:rsid w:val="4E8DE6AD"/>
    <w:rsid w:val="4E9B29DF"/>
    <w:rsid w:val="4EAA02D2"/>
    <w:rsid w:val="4EB239AB"/>
    <w:rsid w:val="4EC4A889"/>
    <w:rsid w:val="4EC86752"/>
    <w:rsid w:val="4ED76E45"/>
    <w:rsid w:val="4EE375CE"/>
    <w:rsid w:val="4EF1CF76"/>
    <w:rsid w:val="4F033A8F"/>
    <w:rsid w:val="4F135A8D"/>
    <w:rsid w:val="4F1F5C78"/>
    <w:rsid w:val="4F33C877"/>
    <w:rsid w:val="4F350678"/>
    <w:rsid w:val="4F41748F"/>
    <w:rsid w:val="4F48942D"/>
    <w:rsid w:val="4F50C06C"/>
    <w:rsid w:val="4F583CB8"/>
    <w:rsid w:val="4F596D93"/>
    <w:rsid w:val="4F59FDC6"/>
    <w:rsid w:val="4F5BC7EF"/>
    <w:rsid w:val="4F6C5972"/>
    <w:rsid w:val="4F71CFC6"/>
    <w:rsid w:val="4F820D6F"/>
    <w:rsid w:val="4F88091C"/>
    <w:rsid w:val="4F8A8647"/>
    <w:rsid w:val="4FA07C4F"/>
    <w:rsid w:val="4FAF1843"/>
    <w:rsid w:val="4FB50BEF"/>
    <w:rsid w:val="4FC1879F"/>
    <w:rsid w:val="4FE6079D"/>
    <w:rsid w:val="4FEBCA8B"/>
    <w:rsid w:val="4FF3A983"/>
    <w:rsid w:val="5008B4DD"/>
    <w:rsid w:val="50111AFC"/>
    <w:rsid w:val="502DA673"/>
    <w:rsid w:val="5031BD47"/>
    <w:rsid w:val="50395321"/>
    <w:rsid w:val="504647E3"/>
    <w:rsid w:val="504A70A2"/>
    <w:rsid w:val="504EC558"/>
    <w:rsid w:val="5058D9C5"/>
    <w:rsid w:val="506191EE"/>
    <w:rsid w:val="5064085F"/>
    <w:rsid w:val="5066543A"/>
    <w:rsid w:val="506E4323"/>
    <w:rsid w:val="50706DB9"/>
    <w:rsid w:val="5070EF1E"/>
    <w:rsid w:val="507EF18F"/>
    <w:rsid w:val="508A1B5A"/>
    <w:rsid w:val="5091D70E"/>
    <w:rsid w:val="509B83AE"/>
    <w:rsid w:val="509C724C"/>
    <w:rsid w:val="50A7CE4C"/>
    <w:rsid w:val="50A9387E"/>
    <w:rsid w:val="50B5B08C"/>
    <w:rsid w:val="50BFEF90"/>
    <w:rsid w:val="50C3DDE6"/>
    <w:rsid w:val="50CBEC99"/>
    <w:rsid w:val="50CD8493"/>
    <w:rsid w:val="50D3A7F9"/>
    <w:rsid w:val="50E26128"/>
    <w:rsid w:val="50F23044"/>
    <w:rsid w:val="50F7706F"/>
    <w:rsid w:val="50FC7940"/>
    <w:rsid w:val="5102C599"/>
    <w:rsid w:val="510C4D48"/>
    <w:rsid w:val="5115324C"/>
    <w:rsid w:val="5115CAA1"/>
    <w:rsid w:val="511C4A7C"/>
    <w:rsid w:val="51376674"/>
    <w:rsid w:val="513B7A71"/>
    <w:rsid w:val="514FDC2F"/>
    <w:rsid w:val="51500F8B"/>
    <w:rsid w:val="515B4148"/>
    <w:rsid w:val="515ECA52"/>
    <w:rsid w:val="516693A8"/>
    <w:rsid w:val="51B6752A"/>
    <w:rsid w:val="51B960D7"/>
    <w:rsid w:val="51DC5EC0"/>
    <w:rsid w:val="51F32E68"/>
    <w:rsid w:val="51F8200E"/>
    <w:rsid w:val="51FA6C83"/>
    <w:rsid w:val="520C25E0"/>
    <w:rsid w:val="5214C05C"/>
    <w:rsid w:val="521647BB"/>
    <w:rsid w:val="522B462A"/>
    <w:rsid w:val="5233E4AF"/>
    <w:rsid w:val="523A5A5D"/>
    <w:rsid w:val="52BE6923"/>
    <w:rsid w:val="52BFA9DE"/>
    <w:rsid w:val="52E32F8E"/>
    <w:rsid w:val="52E7FE0C"/>
    <w:rsid w:val="52F2B6A5"/>
    <w:rsid w:val="5300D09F"/>
    <w:rsid w:val="530A18F6"/>
    <w:rsid w:val="531DA00D"/>
    <w:rsid w:val="531FD828"/>
    <w:rsid w:val="5327C17A"/>
    <w:rsid w:val="5329894F"/>
    <w:rsid w:val="534143AE"/>
    <w:rsid w:val="53419DF0"/>
    <w:rsid w:val="53553138"/>
    <w:rsid w:val="53727F9D"/>
    <w:rsid w:val="538DF0E2"/>
    <w:rsid w:val="539D1C84"/>
    <w:rsid w:val="53A083E9"/>
    <w:rsid w:val="53A2DEFB"/>
    <w:rsid w:val="53A5E1FC"/>
    <w:rsid w:val="53A5E3E5"/>
    <w:rsid w:val="53BB502B"/>
    <w:rsid w:val="53CA6A78"/>
    <w:rsid w:val="53D20808"/>
    <w:rsid w:val="53DECDCC"/>
    <w:rsid w:val="53F98000"/>
    <w:rsid w:val="540B9B1C"/>
    <w:rsid w:val="540EDF98"/>
    <w:rsid w:val="54146378"/>
    <w:rsid w:val="5416770A"/>
    <w:rsid w:val="54218BC4"/>
    <w:rsid w:val="542AADB6"/>
    <w:rsid w:val="542EF5ED"/>
    <w:rsid w:val="54312702"/>
    <w:rsid w:val="54336AEA"/>
    <w:rsid w:val="5434912B"/>
    <w:rsid w:val="544117C3"/>
    <w:rsid w:val="545BF227"/>
    <w:rsid w:val="545D91A2"/>
    <w:rsid w:val="546CBC2D"/>
    <w:rsid w:val="54A8FB23"/>
    <w:rsid w:val="54AF0A3E"/>
    <w:rsid w:val="54BAE278"/>
    <w:rsid w:val="54BAECCA"/>
    <w:rsid w:val="54BBFBEA"/>
    <w:rsid w:val="54BC17D8"/>
    <w:rsid w:val="54C6D492"/>
    <w:rsid w:val="54CB3D9C"/>
    <w:rsid w:val="54EB7763"/>
    <w:rsid w:val="54ED619E"/>
    <w:rsid w:val="54F769FB"/>
    <w:rsid w:val="550AC631"/>
    <w:rsid w:val="551B9E00"/>
    <w:rsid w:val="55527AD9"/>
    <w:rsid w:val="5554342B"/>
    <w:rsid w:val="5560E278"/>
    <w:rsid w:val="556110FA"/>
    <w:rsid w:val="557C860D"/>
    <w:rsid w:val="5585034B"/>
    <w:rsid w:val="558C1032"/>
    <w:rsid w:val="558D02E4"/>
    <w:rsid w:val="55B7C339"/>
    <w:rsid w:val="55CB9C2F"/>
    <w:rsid w:val="55E9D9F6"/>
    <w:rsid w:val="55ED1354"/>
    <w:rsid w:val="562216C2"/>
    <w:rsid w:val="56316BE4"/>
    <w:rsid w:val="5632211A"/>
    <w:rsid w:val="5646DB6F"/>
    <w:rsid w:val="564B7BF7"/>
    <w:rsid w:val="565036CF"/>
    <w:rsid w:val="56677A7E"/>
    <w:rsid w:val="56757355"/>
    <w:rsid w:val="568977F9"/>
    <w:rsid w:val="568B69BE"/>
    <w:rsid w:val="5696DC36"/>
    <w:rsid w:val="569E7D0B"/>
    <w:rsid w:val="56A262AD"/>
    <w:rsid w:val="56AE8AC9"/>
    <w:rsid w:val="56B851AA"/>
    <w:rsid w:val="56B8C823"/>
    <w:rsid w:val="56BA51B2"/>
    <w:rsid w:val="56BE06DC"/>
    <w:rsid w:val="56CA0362"/>
    <w:rsid w:val="56CB03D8"/>
    <w:rsid w:val="56DEBD74"/>
    <w:rsid w:val="56DF0F9B"/>
    <w:rsid w:val="56F8B346"/>
    <w:rsid w:val="57039526"/>
    <w:rsid w:val="570F168F"/>
    <w:rsid w:val="571DDF70"/>
    <w:rsid w:val="574AA319"/>
    <w:rsid w:val="5765E932"/>
    <w:rsid w:val="576B48EB"/>
    <w:rsid w:val="5782665D"/>
    <w:rsid w:val="57898E9A"/>
    <w:rsid w:val="57A6E614"/>
    <w:rsid w:val="57B37600"/>
    <w:rsid w:val="57B4E826"/>
    <w:rsid w:val="57B85D1B"/>
    <w:rsid w:val="57D0F1FE"/>
    <w:rsid w:val="57D5800D"/>
    <w:rsid w:val="57D9D207"/>
    <w:rsid w:val="57EF33C9"/>
    <w:rsid w:val="57F24FB6"/>
    <w:rsid w:val="57FB3D27"/>
    <w:rsid w:val="5803A492"/>
    <w:rsid w:val="58050DC4"/>
    <w:rsid w:val="580C33B1"/>
    <w:rsid w:val="580EC8EA"/>
    <w:rsid w:val="5814871E"/>
    <w:rsid w:val="581742E8"/>
    <w:rsid w:val="5817C0F1"/>
    <w:rsid w:val="5829B66F"/>
    <w:rsid w:val="5831C6D7"/>
    <w:rsid w:val="584245CF"/>
    <w:rsid w:val="586E62F1"/>
    <w:rsid w:val="5888549C"/>
    <w:rsid w:val="58A11476"/>
    <w:rsid w:val="58A71D2F"/>
    <w:rsid w:val="58BF151B"/>
    <w:rsid w:val="58D73513"/>
    <w:rsid w:val="58D8FF7B"/>
    <w:rsid w:val="58DAE247"/>
    <w:rsid w:val="58FA7CF4"/>
    <w:rsid w:val="58FAABBD"/>
    <w:rsid w:val="59023C6A"/>
    <w:rsid w:val="59037B98"/>
    <w:rsid w:val="59094C29"/>
    <w:rsid w:val="5949ECF9"/>
    <w:rsid w:val="594BFE03"/>
    <w:rsid w:val="594F4661"/>
    <w:rsid w:val="59542D7C"/>
    <w:rsid w:val="595C412D"/>
    <w:rsid w:val="59617F55"/>
    <w:rsid w:val="596B41C7"/>
    <w:rsid w:val="5987ADBA"/>
    <w:rsid w:val="599FA2F6"/>
    <w:rsid w:val="59A715FF"/>
    <w:rsid w:val="59AAEC15"/>
    <w:rsid w:val="59C4ED8E"/>
    <w:rsid w:val="59D00147"/>
    <w:rsid w:val="59DC1510"/>
    <w:rsid w:val="59EACA43"/>
    <w:rsid w:val="59FD616E"/>
    <w:rsid w:val="59FF7967"/>
    <w:rsid w:val="5A07BA59"/>
    <w:rsid w:val="5A08C12B"/>
    <w:rsid w:val="5A138B44"/>
    <w:rsid w:val="5A196E4E"/>
    <w:rsid w:val="5A1B4B12"/>
    <w:rsid w:val="5A3424E7"/>
    <w:rsid w:val="5A3A688F"/>
    <w:rsid w:val="5A457760"/>
    <w:rsid w:val="5A5A3A87"/>
    <w:rsid w:val="5A61C7BE"/>
    <w:rsid w:val="5A718515"/>
    <w:rsid w:val="5AC75B73"/>
    <w:rsid w:val="5AE382B8"/>
    <w:rsid w:val="5AE3A91E"/>
    <w:rsid w:val="5B0298D9"/>
    <w:rsid w:val="5B14E709"/>
    <w:rsid w:val="5B21316A"/>
    <w:rsid w:val="5B27402C"/>
    <w:rsid w:val="5B284510"/>
    <w:rsid w:val="5B35C20A"/>
    <w:rsid w:val="5B4292CC"/>
    <w:rsid w:val="5B454F3C"/>
    <w:rsid w:val="5B56D2E2"/>
    <w:rsid w:val="5B7F7650"/>
    <w:rsid w:val="5B8CD57D"/>
    <w:rsid w:val="5B8D34B8"/>
    <w:rsid w:val="5B9EA773"/>
    <w:rsid w:val="5BA01DCD"/>
    <w:rsid w:val="5BA84560"/>
    <w:rsid w:val="5BCC239E"/>
    <w:rsid w:val="5BCEFE52"/>
    <w:rsid w:val="5BD51B2D"/>
    <w:rsid w:val="5BDED9B5"/>
    <w:rsid w:val="5BE2BC2F"/>
    <w:rsid w:val="5BE90169"/>
    <w:rsid w:val="5BED5DB4"/>
    <w:rsid w:val="5BFF86F9"/>
    <w:rsid w:val="5C02CCE8"/>
    <w:rsid w:val="5C02F314"/>
    <w:rsid w:val="5C0ED5D5"/>
    <w:rsid w:val="5C0F0218"/>
    <w:rsid w:val="5C10DD0E"/>
    <w:rsid w:val="5C10E590"/>
    <w:rsid w:val="5C404B99"/>
    <w:rsid w:val="5C4CB4F5"/>
    <w:rsid w:val="5C511C1C"/>
    <w:rsid w:val="5C6369C3"/>
    <w:rsid w:val="5C691119"/>
    <w:rsid w:val="5C6C22DF"/>
    <w:rsid w:val="5C6CB8DC"/>
    <w:rsid w:val="5C6FA85A"/>
    <w:rsid w:val="5C797599"/>
    <w:rsid w:val="5C8112E7"/>
    <w:rsid w:val="5C83A21A"/>
    <w:rsid w:val="5C8BA1E8"/>
    <w:rsid w:val="5C941ACD"/>
    <w:rsid w:val="5C9BFCD9"/>
    <w:rsid w:val="5CA33118"/>
    <w:rsid w:val="5CA870E9"/>
    <w:rsid w:val="5CAA3036"/>
    <w:rsid w:val="5CB68C09"/>
    <w:rsid w:val="5CBFC00A"/>
    <w:rsid w:val="5CCABF20"/>
    <w:rsid w:val="5CCBAD22"/>
    <w:rsid w:val="5CCC4685"/>
    <w:rsid w:val="5CE2D6E7"/>
    <w:rsid w:val="5CEE835A"/>
    <w:rsid w:val="5CF60908"/>
    <w:rsid w:val="5CFE5E7E"/>
    <w:rsid w:val="5D00B9E4"/>
    <w:rsid w:val="5D0ED2B1"/>
    <w:rsid w:val="5D272D7C"/>
    <w:rsid w:val="5D28A5DE"/>
    <w:rsid w:val="5D2C2C04"/>
    <w:rsid w:val="5D313E4C"/>
    <w:rsid w:val="5D390B64"/>
    <w:rsid w:val="5D4E67F6"/>
    <w:rsid w:val="5D56E363"/>
    <w:rsid w:val="5D578DF7"/>
    <w:rsid w:val="5D749312"/>
    <w:rsid w:val="5D854D3E"/>
    <w:rsid w:val="5DA18424"/>
    <w:rsid w:val="5DACB5F1"/>
    <w:rsid w:val="5DE4A5E3"/>
    <w:rsid w:val="5DFF3A24"/>
    <w:rsid w:val="5E0727AA"/>
    <w:rsid w:val="5E0E5056"/>
    <w:rsid w:val="5E2644D3"/>
    <w:rsid w:val="5E59F94A"/>
    <w:rsid w:val="5E69D253"/>
    <w:rsid w:val="5E6F2544"/>
    <w:rsid w:val="5E72836F"/>
    <w:rsid w:val="5E7FC488"/>
    <w:rsid w:val="5EA63E92"/>
    <w:rsid w:val="5EAFF064"/>
    <w:rsid w:val="5EB3A68A"/>
    <w:rsid w:val="5EBBC723"/>
    <w:rsid w:val="5ED76D3D"/>
    <w:rsid w:val="5EE56AD4"/>
    <w:rsid w:val="5EE87DD9"/>
    <w:rsid w:val="5EF5529C"/>
    <w:rsid w:val="5EFE9C15"/>
    <w:rsid w:val="5F0A7A4A"/>
    <w:rsid w:val="5F0ABD13"/>
    <w:rsid w:val="5F1B9D50"/>
    <w:rsid w:val="5F1E5ECE"/>
    <w:rsid w:val="5F23CA6A"/>
    <w:rsid w:val="5F42522B"/>
    <w:rsid w:val="5F55E1A7"/>
    <w:rsid w:val="5F5F9119"/>
    <w:rsid w:val="5F692068"/>
    <w:rsid w:val="5F6A11FC"/>
    <w:rsid w:val="5FA01531"/>
    <w:rsid w:val="5FA2F80B"/>
    <w:rsid w:val="5FA63449"/>
    <w:rsid w:val="5FB91943"/>
    <w:rsid w:val="5FCCBE51"/>
    <w:rsid w:val="5FD5DD7B"/>
    <w:rsid w:val="5FD97CEC"/>
    <w:rsid w:val="5FE84883"/>
    <w:rsid w:val="5FF00171"/>
    <w:rsid w:val="6009CA13"/>
    <w:rsid w:val="600CA7E4"/>
    <w:rsid w:val="601F4F99"/>
    <w:rsid w:val="6029907E"/>
    <w:rsid w:val="604B4C6B"/>
    <w:rsid w:val="605592C3"/>
    <w:rsid w:val="605D17D2"/>
    <w:rsid w:val="60691729"/>
    <w:rsid w:val="606A9CF5"/>
    <w:rsid w:val="606C99BA"/>
    <w:rsid w:val="6071B42F"/>
    <w:rsid w:val="607974D6"/>
    <w:rsid w:val="6090C3B4"/>
    <w:rsid w:val="60942A4D"/>
    <w:rsid w:val="609A8990"/>
    <w:rsid w:val="609CA758"/>
    <w:rsid w:val="60A2378A"/>
    <w:rsid w:val="60A3BECD"/>
    <w:rsid w:val="60AF30F4"/>
    <w:rsid w:val="60B690D7"/>
    <w:rsid w:val="60C5C241"/>
    <w:rsid w:val="60E4BA45"/>
    <w:rsid w:val="60E6E396"/>
    <w:rsid w:val="60E839E2"/>
    <w:rsid w:val="61080B12"/>
    <w:rsid w:val="61177994"/>
    <w:rsid w:val="6121336F"/>
    <w:rsid w:val="61238BB1"/>
    <w:rsid w:val="61405C47"/>
    <w:rsid w:val="614804AA"/>
    <w:rsid w:val="614BEB71"/>
    <w:rsid w:val="614DBD7D"/>
    <w:rsid w:val="61678BF0"/>
    <w:rsid w:val="617403D5"/>
    <w:rsid w:val="619BE89C"/>
    <w:rsid w:val="619DBF2A"/>
    <w:rsid w:val="61B62496"/>
    <w:rsid w:val="61C22692"/>
    <w:rsid w:val="61C2DA93"/>
    <w:rsid w:val="61CDDA7A"/>
    <w:rsid w:val="61E3549D"/>
    <w:rsid w:val="61E7FA94"/>
    <w:rsid w:val="61E8BBE1"/>
    <w:rsid w:val="61F903B1"/>
    <w:rsid w:val="61F9A705"/>
    <w:rsid w:val="61FE5E87"/>
    <w:rsid w:val="620549B6"/>
    <w:rsid w:val="620F0DFF"/>
    <w:rsid w:val="62235843"/>
    <w:rsid w:val="622E8567"/>
    <w:rsid w:val="62328B5F"/>
    <w:rsid w:val="6239818A"/>
    <w:rsid w:val="62666544"/>
    <w:rsid w:val="626AD89C"/>
    <w:rsid w:val="62796E73"/>
    <w:rsid w:val="62A0461C"/>
    <w:rsid w:val="62A784E9"/>
    <w:rsid w:val="62AA1F37"/>
    <w:rsid w:val="62BDBA0D"/>
    <w:rsid w:val="62C9D829"/>
    <w:rsid w:val="62CAD80E"/>
    <w:rsid w:val="62D815B1"/>
    <w:rsid w:val="62DA98CD"/>
    <w:rsid w:val="62DE1EF0"/>
    <w:rsid w:val="62E11810"/>
    <w:rsid w:val="62F21600"/>
    <w:rsid w:val="62F57ABC"/>
    <w:rsid w:val="630A1FF0"/>
    <w:rsid w:val="631A1BDA"/>
    <w:rsid w:val="631D371E"/>
    <w:rsid w:val="631E8FA5"/>
    <w:rsid w:val="632C5442"/>
    <w:rsid w:val="632F0AD3"/>
    <w:rsid w:val="634EDA3F"/>
    <w:rsid w:val="6352B45A"/>
    <w:rsid w:val="6355EDB5"/>
    <w:rsid w:val="635E1A26"/>
    <w:rsid w:val="636789AC"/>
    <w:rsid w:val="636BADF2"/>
    <w:rsid w:val="636FE650"/>
    <w:rsid w:val="63708916"/>
    <w:rsid w:val="637218A9"/>
    <w:rsid w:val="63769861"/>
    <w:rsid w:val="63789026"/>
    <w:rsid w:val="638964EC"/>
    <w:rsid w:val="63A05567"/>
    <w:rsid w:val="63A18146"/>
    <w:rsid w:val="63B6878F"/>
    <w:rsid w:val="63C0DE0E"/>
    <w:rsid w:val="63CFB1F6"/>
    <w:rsid w:val="63ED8157"/>
    <w:rsid w:val="63F0AC93"/>
    <w:rsid w:val="63F4B670"/>
    <w:rsid w:val="64008BFF"/>
    <w:rsid w:val="64097241"/>
    <w:rsid w:val="6415CA23"/>
    <w:rsid w:val="64347778"/>
    <w:rsid w:val="64406DBA"/>
    <w:rsid w:val="645CCE3F"/>
    <w:rsid w:val="645EC663"/>
    <w:rsid w:val="6466EC96"/>
    <w:rsid w:val="646DEE9D"/>
    <w:rsid w:val="6472212D"/>
    <w:rsid w:val="647AA2A6"/>
    <w:rsid w:val="649182AC"/>
    <w:rsid w:val="64AB64C6"/>
    <w:rsid w:val="64ACA68C"/>
    <w:rsid w:val="64B56DFC"/>
    <w:rsid w:val="64D11033"/>
    <w:rsid w:val="64D3ED6A"/>
    <w:rsid w:val="64DEEAD2"/>
    <w:rsid w:val="64E033E0"/>
    <w:rsid w:val="64E59F29"/>
    <w:rsid w:val="64F52BA7"/>
    <w:rsid w:val="64FCCDA9"/>
    <w:rsid w:val="650805D6"/>
    <w:rsid w:val="65084239"/>
    <w:rsid w:val="650F7297"/>
    <w:rsid w:val="652EF458"/>
    <w:rsid w:val="652FA060"/>
    <w:rsid w:val="653FC676"/>
    <w:rsid w:val="65464994"/>
    <w:rsid w:val="6548E468"/>
    <w:rsid w:val="654BCA6B"/>
    <w:rsid w:val="65540E66"/>
    <w:rsid w:val="65610C01"/>
    <w:rsid w:val="656891BF"/>
    <w:rsid w:val="658BD69E"/>
    <w:rsid w:val="65960C79"/>
    <w:rsid w:val="6598E16A"/>
    <w:rsid w:val="65C1495D"/>
    <w:rsid w:val="65C6F391"/>
    <w:rsid w:val="65E7550E"/>
    <w:rsid w:val="65F4A492"/>
    <w:rsid w:val="6603E3A4"/>
    <w:rsid w:val="66101166"/>
    <w:rsid w:val="66162B55"/>
    <w:rsid w:val="661B790D"/>
    <w:rsid w:val="661EA813"/>
    <w:rsid w:val="662210A7"/>
    <w:rsid w:val="6635C063"/>
    <w:rsid w:val="6647961B"/>
    <w:rsid w:val="66553D96"/>
    <w:rsid w:val="66598296"/>
    <w:rsid w:val="6659AA22"/>
    <w:rsid w:val="666516D8"/>
    <w:rsid w:val="6679ED2A"/>
    <w:rsid w:val="667DD186"/>
    <w:rsid w:val="669578F1"/>
    <w:rsid w:val="66A59012"/>
    <w:rsid w:val="66B7921D"/>
    <w:rsid w:val="66BE56F8"/>
    <w:rsid w:val="66C3B933"/>
    <w:rsid w:val="66C6DDC0"/>
    <w:rsid w:val="66D2A367"/>
    <w:rsid w:val="66D3B5C1"/>
    <w:rsid w:val="66DB479B"/>
    <w:rsid w:val="66E2F26D"/>
    <w:rsid w:val="66E9FE54"/>
    <w:rsid w:val="66F635FB"/>
    <w:rsid w:val="66F690FD"/>
    <w:rsid w:val="66FFC013"/>
    <w:rsid w:val="67010429"/>
    <w:rsid w:val="6715B5D5"/>
    <w:rsid w:val="6721E7C9"/>
    <w:rsid w:val="67231BDC"/>
    <w:rsid w:val="672B2D41"/>
    <w:rsid w:val="673A0E9F"/>
    <w:rsid w:val="673D7E55"/>
    <w:rsid w:val="674EDACF"/>
    <w:rsid w:val="675A1F59"/>
    <w:rsid w:val="675E25E9"/>
    <w:rsid w:val="6760EC5E"/>
    <w:rsid w:val="6765545B"/>
    <w:rsid w:val="67695B02"/>
    <w:rsid w:val="677F3136"/>
    <w:rsid w:val="6784AB6A"/>
    <w:rsid w:val="67993E13"/>
    <w:rsid w:val="67A6AE65"/>
    <w:rsid w:val="67AE4759"/>
    <w:rsid w:val="67B75AA7"/>
    <w:rsid w:val="67BAD7D7"/>
    <w:rsid w:val="67C5AF98"/>
    <w:rsid w:val="67CB2023"/>
    <w:rsid w:val="67CE0A5A"/>
    <w:rsid w:val="67E4359B"/>
    <w:rsid w:val="67E5C6E6"/>
    <w:rsid w:val="67EF072D"/>
    <w:rsid w:val="67FCDF2D"/>
    <w:rsid w:val="67FEC68A"/>
    <w:rsid w:val="680E2134"/>
    <w:rsid w:val="6861A141"/>
    <w:rsid w:val="686C57A9"/>
    <w:rsid w:val="686CE3CF"/>
    <w:rsid w:val="6880852A"/>
    <w:rsid w:val="688405CE"/>
    <w:rsid w:val="688A4205"/>
    <w:rsid w:val="688EA979"/>
    <w:rsid w:val="68A35B2F"/>
    <w:rsid w:val="68A4D76B"/>
    <w:rsid w:val="68BD5CBD"/>
    <w:rsid w:val="68BFE5F8"/>
    <w:rsid w:val="68D6138E"/>
    <w:rsid w:val="68E963A2"/>
    <w:rsid w:val="69158A2E"/>
    <w:rsid w:val="691915E1"/>
    <w:rsid w:val="6927588A"/>
    <w:rsid w:val="69354185"/>
    <w:rsid w:val="6937A5CD"/>
    <w:rsid w:val="69408EA6"/>
    <w:rsid w:val="694170C7"/>
    <w:rsid w:val="6948B0E3"/>
    <w:rsid w:val="6959166F"/>
    <w:rsid w:val="695FD707"/>
    <w:rsid w:val="6978F5E5"/>
    <w:rsid w:val="698EA781"/>
    <w:rsid w:val="69B27612"/>
    <w:rsid w:val="69B97664"/>
    <w:rsid w:val="69BC68AC"/>
    <w:rsid w:val="69BEB64E"/>
    <w:rsid w:val="69C1DE63"/>
    <w:rsid w:val="69C8FBD8"/>
    <w:rsid w:val="69D0E9E1"/>
    <w:rsid w:val="69D6D7E0"/>
    <w:rsid w:val="69E6AE60"/>
    <w:rsid w:val="69EC5AB6"/>
    <w:rsid w:val="69EDB1AA"/>
    <w:rsid w:val="6A1FA586"/>
    <w:rsid w:val="6A2EA621"/>
    <w:rsid w:val="6A2FF7A1"/>
    <w:rsid w:val="6A35D9AC"/>
    <w:rsid w:val="6A3C4716"/>
    <w:rsid w:val="6A4451AD"/>
    <w:rsid w:val="6A4456EC"/>
    <w:rsid w:val="6A508C59"/>
    <w:rsid w:val="6A5694D2"/>
    <w:rsid w:val="6A5704B0"/>
    <w:rsid w:val="6A5D5D61"/>
    <w:rsid w:val="6A6336E0"/>
    <w:rsid w:val="6A642B21"/>
    <w:rsid w:val="6A65CEF3"/>
    <w:rsid w:val="6A6DA4B7"/>
    <w:rsid w:val="6A7B4AF1"/>
    <w:rsid w:val="6A8F8EDA"/>
    <w:rsid w:val="6AB296CE"/>
    <w:rsid w:val="6ACB189A"/>
    <w:rsid w:val="6ACEC1D6"/>
    <w:rsid w:val="6ADEEA1A"/>
    <w:rsid w:val="6AE2275D"/>
    <w:rsid w:val="6AECB39E"/>
    <w:rsid w:val="6AF2BA2D"/>
    <w:rsid w:val="6B2D3FB4"/>
    <w:rsid w:val="6B3475DD"/>
    <w:rsid w:val="6B36FA75"/>
    <w:rsid w:val="6B48354C"/>
    <w:rsid w:val="6B4C4733"/>
    <w:rsid w:val="6B4C6EA8"/>
    <w:rsid w:val="6B521ABE"/>
    <w:rsid w:val="6B697F47"/>
    <w:rsid w:val="6B6E904C"/>
    <w:rsid w:val="6B830600"/>
    <w:rsid w:val="6B938692"/>
    <w:rsid w:val="6BA10689"/>
    <w:rsid w:val="6BAF749A"/>
    <w:rsid w:val="6BC77DFF"/>
    <w:rsid w:val="6BC87B55"/>
    <w:rsid w:val="6BCF3E4B"/>
    <w:rsid w:val="6BD31C79"/>
    <w:rsid w:val="6BDB1993"/>
    <w:rsid w:val="6BE8C549"/>
    <w:rsid w:val="6BECBC0E"/>
    <w:rsid w:val="6C015540"/>
    <w:rsid w:val="6C1D4430"/>
    <w:rsid w:val="6C1E080E"/>
    <w:rsid w:val="6C3E8445"/>
    <w:rsid w:val="6C44797E"/>
    <w:rsid w:val="6C4A23AB"/>
    <w:rsid w:val="6C4D7B9D"/>
    <w:rsid w:val="6C5891F7"/>
    <w:rsid w:val="6C7DE1A9"/>
    <w:rsid w:val="6C7E59E3"/>
    <w:rsid w:val="6C9ACBF6"/>
    <w:rsid w:val="6C9C34BA"/>
    <w:rsid w:val="6CBBF767"/>
    <w:rsid w:val="6CBF721D"/>
    <w:rsid w:val="6CDA81E4"/>
    <w:rsid w:val="6CF50E50"/>
    <w:rsid w:val="6CFBDEA9"/>
    <w:rsid w:val="6D0B3C40"/>
    <w:rsid w:val="6D0D4773"/>
    <w:rsid w:val="6D1C4D4A"/>
    <w:rsid w:val="6D1CE131"/>
    <w:rsid w:val="6D23912B"/>
    <w:rsid w:val="6D243062"/>
    <w:rsid w:val="6D3E4A17"/>
    <w:rsid w:val="6D3F4557"/>
    <w:rsid w:val="6D5A54AC"/>
    <w:rsid w:val="6D5B5D01"/>
    <w:rsid w:val="6D6109B9"/>
    <w:rsid w:val="6D6AC248"/>
    <w:rsid w:val="6D826A7D"/>
    <w:rsid w:val="6D8CAD65"/>
    <w:rsid w:val="6DBBAE6D"/>
    <w:rsid w:val="6DBC6D44"/>
    <w:rsid w:val="6DC659A6"/>
    <w:rsid w:val="6DCD41DC"/>
    <w:rsid w:val="6DD8A970"/>
    <w:rsid w:val="6DD9C759"/>
    <w:rsid w:val="6DEBDA85"/>
    <w:rsid w:val="6DEC18D9"/>
    <w:rsid w:val="6DECBDA4"/>
    <w:rsid w:val="6E0D44C9"/>
    <w:rsid w:val="6E1A1FCD"/>
    <w:rsid w:val="6E21D654"/>
    <w:rsid w:val="6E585BB9"/>
    <w:rsid w:val="6E5F13AC"/>
    <w:rsid w:val="6E6B3846"/>
    <w:rsid w:val="6E7435FB"/>
    <w:rsid w:val="6E768527"/>
    <w:rsid w:val="6E7CF23E"/>
    <w:rsid w:val="6E7D552D"/>
    <w:rsid w:val="6E7FD60E"/>
    <w:rsid w:val="6E826B46"/>
    <w:rsid w:val="6E8C2EC6"/>
    <w:rsid w:val="6EA0578F"/>
    <w:rsid w:val="6EA08AD6"/>
    <w:rsid w:val="6EA7AF8F"/>
    <w:rsid w:val="6EC1F675"/>
    <w:rsid w:val="6ED58AA0"/>
    <w:rsid w:val="6EDAC468"/>
    <w:rsid w:val="6EE26641"/>
    <w:rsid w:val="6EF7E60A"/>
    <w:rsid w:val="6EFAF092"/>
    <w:rsid w:val="6F021B81"/>
    <w:rsid w:val="6F1A5000"/>
    <w:rsid w:val="6F2DFD65"/>
    <w:rsid w:val="6F32D08C"/>
    <w:rsid w:val="6F386E41"/>
    <w:rsid w:val="6F3A0AB5"/>
    <w:rsid w:val="6F4B015E"/>
    <w:rsid w:val="6F4FE81B"/>
    <w:rsid w:val="6F52F1F8"/>
    <w:rsid w:val="6F54126E"/>
    <w:rsid w:val="6F5D76B5"/>
    <w:rsid w:val="6F64C9EB"/>
    <w:rsid w:val="6F7B0684"/>
    <w:rsid w:val="6F841A4B"/>
    <w:rsid w:val="6F888011"/>
    <w:rsid w:val="6F8D35B0"/>
    <w:rsid w:val="6F9E0E63"/>
    <w:rsid w:val="6FA9E3D4"/>
    <w:rsid w:val="6FB501A1"/>
    <w:rsid w:val="6FBB5198"/>
    <w:rsid w:val="6FC5D61E"/>
    <w:rsid w:val="6FC84105"/>
    <w:rsid w:val="6FC963A9"/>
    <w:rsid w:val="6FD12FA7"/>
    <w:rsid w:val="6FD68612"/>
    <w:rsid w:val="6FDE4074"/>
    <w:rsid w:val="6FFCFD46"/>
    <w:rsid w:val="6FFD9640"/>
    <w:rsid w:val="7012AE92"/>
    <w:rsid w:val="701BA66F"/>
    <w:rsid w:val="701EC34E"/>
    <w:rsid w:val="702AA0A3"/>
    <w:rsid w:val="70314589"/>
    <w:rsid w:val="7032308B"/>
    <w:rsid w:val="70363656"/>
    <w:rsid w:val="703783D4"/>
    <w:rsid w:val="7037AED7"/>
    <w:rsid w:val="70403D1E"/>
    <w:rsid w:val="704144EC"/>
    <w:rsid w:val="704F92FB"/>
    <w:rsid w:val="7051B012"/>
    <w:rsid w:val="7052F11A"/>
    <w:rsid w:val="7063869D"/>
    <w:rsid w:val="7084FEFC"/>
    <w:rsid w:val="70926891"/>
    <w:rsid w:val="70975EFF"/>
    <w:rsid w:val="7097A4E5"/>
    <w:rsid w:val="709AE62D"/>
    <w:rsid w:val="709D6B53"/>
    <w:rsid w:val="709E02F3"/>
    <w:rsid w:val="70AA7B33"/>
    <w:rsid w:val="70AE71DF"/>
    <w:rsid w:val="70BFAA39"/>
    <w:rsid w:val="70C23AFA"/>
    <w:rsid w:val="70CFCDCE"/>
    <w:rsid w:val="70D33978"/>
    <w:rsid w:val="710CA47D"/>
    <w:rsid w:val="71186F20"/>
    <w:rsid w:val="7154ECD8"/>
    <w:rsid w:val="7166FE8F"/>
    <w:rsid w:val="719D48F9"/>
    <w:rsid w:val="71ABEC3C"/>
    <w:rsid w:val="71AC0C78"/>
    <w:rsid w:val="71B5888B"/>
    <w:rsid w:val="71B989CC"/>
    <w:rsid w:val="71D0D35E"/>
    <w:rsid w:val="71DA02A9"/>
    <w:rsid w:val="71DEF6E9"/>
    <w:rsid w:val="71E98118"/>
    <w:rsid w:val="71FA2BFF"/>
    <w:rsid w:val="7205A276"/>
    <w:rsid w:val="7211F1CF"/>
    <w:rsid w:val="7222882A"/>
    <w:rsid w:val="72337546"/>
    <w:rsid w:val="72338C4E"/>
    <w:rsid w:val="7236A38E"/>
    <w:rsid w:val="7236D564"/>
    <w:rsid w:val="723CD340"/>
    <w:rsid w:val="72426EE8"/>
    <w:rsid w:val="7246F1D5"/>
    <w:rsid w:val="725C2E66"/>
    <w:rsid w:val="728589C5"/>
    <w:rsid w:val="728B20FA"/>
    <w:rsid w:val="7292E2A2"/>
    <w:rsid w:val="72931E75"/>
    <w:rsid w:val="729F0826"/>
    <w:rsid w:val="72B3FCDD"/>
    <w:rsid w:val="72D410D1"/>
    <w:rsid w:val="73001BE6"/>
    <w:rsid w:val="7302CEF0"/>
    <w:rsid w:val="73082E4D"/>
    <w:rsid w:val="730E2663"/>
    <w:rsid w:val="73275F68"/>
    <w:rsid w:val="73315908"/>
    <w:rsid w:val="7339EE37"/>
    <w:rsid w:val="73545FA3"/>
    <w:rsid w:val="7357808D"/>
    <w:rsid w:val="73778AA4"/>
    <w:rsid w:val="7378FDDB"/>
    <w:rsid w:val="7387FE16"/>
    <w:rsid w:val="73895CDA"/>
    <w:rsid w:val="738DA7DC"/>
    <w:rsid w:val="739D8BE4"/>
    <w:rsid w:val="739E21C1"/>
    <w:rsid w:val="73C118B6"/>
    <w:rsid w:val="73C95719"/>
    <w:rsid w:val="73E67D7D"/>
    <w:rsid w:val="73F70ACF"/>
    <w:rsid w:val="74043A96"/>
    <w:rsid w:val="74125B9F"/>
    <w:rsid w:val="741E3B80"/>
    <w:rsid w:val="742600B3"/>
    <w:rsid w:val="7435B4D3"/>
    <w:rsid w:val="7438B21F"/>
    <w:rsid w:val="74408CA8"/>
    <w:rsid w:val="74427F58"/>
    <w:rsid w:val="745362DC"/>
    <w:rsid w:val="746845C4"/>
    <w:rsid w:val="747F409B"/>
    <w:rsid w:val="74822B10"/>
    <w:rsid w:val="74849E90"/>
    <w:rsid w:val="7488DA14"/>
    <w:rsid w:val="749B3B64"/>
    <w:rsid w:val="749B4FA9"/>
    <w:rsid w:val="74A455EA"/>
    <w:rsid w:val="74B95830"/>
    <w:rsid w:val="74D37F4C"/>
    <w:rsid w:val="74E4A07F"/>
    <w:rsid w:val="74F5C1CE"/>
    <w:rsid w:val="74F7745D"/>
    <w:rsid w:val="750C21A8"/>
    <w:rsid w:val="75129DDC"/>
    <w:rsid w:val="75191BA7"/>
    <w:rsid w:val="753AE0F4"/>
    <w:rsid w:val="7543AA2E"/>
    <w:rsid w:val="7544A5C7"/>
    <w:rsid w:val="754DD183"/>
    <w:rsid w:val="755490C6"/>
    <w:rsid w:val="755BB62D"/>
    <w:rsid w:val="756AE453"/>
    <w:rsid w:val="756F26BF"/>
    <w:rsid w:val="75770440"/>
    <w:rsid w:val="7578CB03"/>
    <w:rsid w:val="757F6507"/>
    <w:rsid w:val="75954519"/>
    <w:rsid w:val="7597B931"/>
    <w:rsid w:val="75984374"/>
    <w:rsid w:val="75A7DD4A"/>
    <w:rsid w:val="75B05D1E"/>
    <w:rsid w:val="75B67E7F"/>
    <w:rsid w:val="75BD16B4"/>
    <w:rsid w:val="75C8F81C"/>
    <w:rsid w:val="75CEB637"/>
    <w:rsid w:val="75DEBFDF"/>
    <w:rsid w:val="75E6D306"/>
    <w:rsid w:val="75EFE349"/>
    <w:rsid w:val="75F40006"/>
    <w:rsid w:val="75F6E977"/>
    <w:rsid w:val="76091A31"/>
    <w:rsid w:val="760B9B92"/>
    <w:rsid w:val="76188D30"/>
    <w:rsid w:val="761C1676"/>
    <w:rsid w:val="76216FEC"/>
    <w:rsid w:val="76379977"/>
    <w:rsid w:val="76429D99"/>
    <w:rsid w:val="76431650"/>
    <w:rsid w:val="7657D411"/>
    <w:rsid w:val="765B8403"/>
    <w:rsid w:val="766D4F35"/>
    <w:rsid w:val="766FCDEC"/>
    <w:rsid w:val="76758DC8"/>
    <w:rsid w:val="7693D2FB"/>
    <w:rsid w:val="76AF0D58"/>
    <w:rsid w:val="76D35810"/>
    <w:rsid w:val="76E65AA1"/>
    <w:rsid w:val="7704E6F9"/>
    <w:rsid w:val="770F822C"/>
    <w:rsid w:val="7716C01E"/>
    <w:rsid w:val="7727C7B7"/>
    <w:rsid w:val="772E8F9C"/>
    <w:rsid w:val="773E5177"/>
    <w:rsid w:val="77427AFC"/>
    <w:rsid w:val="7750CE3A"/>
    <w:rsid w:val="77524F74"/>
    <w:rsid w:val="77564767"/>
    <w:rsid w:val="775F2453"/>
    <w:rsid w:val="777603D3"/>
    <w:rsid w:val="777E06D7"/>
    <w:rsid w:val="77858DBD"/>
    <w:rsid w:val="77876218"/>
    <w:rsid w:val="778DA8A0"/>
    <w:rsid w:val="778EBEEB"/>
    <w:rsid w:val="779B6805"/>
    <w:rsid w:val="77A0A601"/>
    <w:rsid w:val="77A33410"/>
    <w:rsid w:val="77A4D612"/>
    <w:rsid w:val="77BA6D70"/>
    <w:rsid w:val="77C020B3"/>
    <w:rsid w:val="77C360EC"/>
    <w:rsid w:val="77CEC40C"/>
    <w:rsid w:val="77D92612"/>
    <w:rsid w:val="77DB9F70"/>
    <w:rsid w:val="77DBB667"/>
    <w:rsid w:val="77E24D97"/>
    <w:rsid w:val="77F59583"/>
    <w:rsid w:val="781E59D0"/>
    <w:rsid w:val="782ECB83"/>
    <w:rsid w:val="783C5EAA"/>
    <w:rsid w:val="784C0FE1"/>
    <w:rsid w:val="78500ACE"/>
    <w:rsid w:val="78584015"/>
    <w:rsid w:val="78698325"/>
    <w:rsid w:val="78786EAF"/>
    <w:rsid w:val="78894887"/>
    <w:rsid w:val="788A128D"/>
    <w:rsid w:val="78ACD67B"/>
    <w:rsid w:val="78C59595"/>
    <w:rsid w:val="78C6282A"/>
    <w:rsid w:val="78C78BD4"/>
    <w:rsid w:val="78CD1086"/>
    <w:rsid w:val="78D5DEA1"/>
    <w:rsid w:val="78EE7777"/>
    <w:rsid w:val="78F020ED"/>
    <w:rsid w:val="78F621B1"/>
    <w:rsid w:val="790DD249"/>
    <w:rsid w:val="79241367"/>
    <w:rsid w:val="79277AF4"/>
    <w:rsid w:val="7927AD67"/>
    <w:rsid w:val="792AE0B7"/>
    <w:rsid w:val="79469300"/>
    <w:rsid w:val="79494A18"/>
    <w:rsid w:val="795C7203"/>
    <w:rsid w:val="79684270"/>
    <w:rsid w:val="796BAA91"/>
    <w:rsid w:val="79733C67"/>
    <w:rsid w:val="797BF011"/>
    <w:rsid w:val="798A9742"/>
    <w:rsid w:val="79A09A73"/>
    <w:rsid w:val="79A3882B"/>
    <w:rsid w:val="79A5265A"/>
    <w:rsid w:val="79A7816C"/>
    <w:rsid w:val="79A98603"/>
    <w:rsid w:val="79C34021"/>
    <w:rsid w:val="79E0766F"/>
    <w:rsid w:val="79E0AA79"/>
    <w:rsid w:val="79E42780"/>
    <w:rsid w:val="79E8DA36"/>
    <w:rsid w:val="79ECEF24"/>
    <w:rsid w:val="79FB4224"/>
    <w:rsid w:val="7A0F04B1"/>
    <w:rsid w:val="7A2CE9AF"/>
    <w:rsid w:val="7A3A1126"/>
    <w:rsid w:val="7A4F2F61"/>
    <w:rsid w:val="7A5E1611"/>
    <w:rsid w:val="7A718426"/>
    <w:rsid w:val="7A72A7EA"/>
    <w:rsid w:val="7A7AA81C"/>
    <w:rsid w:val="7A7F2680"/>
    <w:rsid w:val="7A820944"/>
    <w:rsid w:val="7A8851C0"/>
    <w:rsid w:val="7A8E4B3E"/>
    <w:rsid w:val="7A9EEF5B"/>
    <w:rsid w:val="7AA83538"/>
    <w:rsid w:val="7AAC05C4"/>
    <w:rsid w:val="7ABBCB3B"/>
    <w:rsid w:val="7ABDBC0F"/>
    <w:rsid w:val="7ABE5EEB"/>
    <w:rsid w:val="7AC2BEAA"/>
    <w:rsid w:val="7AC4B94C"/>
    <w:rsid w:val="7AC78990"/>
    <w:rsid w:val="7AE7C792"/>
    <w:rsid w:val="7AEA6DA0"/>
    <w:rsid w:val="7AF909AA"/>
    <w:rsid w:val="7AFC9C70"/>
    <w:rsid w:val="7AFDBBC5"/>
    <w:rsid w:val="7AFFBFD3"/>
    <w:rsid w:val="7B0DE0D5"/>
    <w:rsid w:val="7B20D08C"/>
    <w:rsid w:val="7B2E359F"/>
    <w:rsid w:val="7B2FD8B6"/>
    <w:rsid w:val="7B301BB8"/>
    <w:rsid w:val="7B321D42"/>
    <w:rsid w:val="7B37D693"/>
    <w:rsid w:val="7B4224DF"/>
    <w:rsid w:val="7B6194C1"/>
    <w:rsid w:val="7B633672"/>
    <w:rsid w:val="7B6D09B9"/>
    <w:rsid w:val="7B6F14FD"/>
    <w:rsid w:val="7B72B80C"/>
    <w:rsid w:val="7B764182"/>
    <w:rsid w:val="7B795C0A"/>
    <w:rsid w:val="7B8BFD2A"/>
    <w:rsid w:val="7B8ED7D5"/>
    <w:rsid w:val="7BA97BA1"/>
    <w:rsid w:val="7BB9B9DC"/>
    <w:rsid w:val="7BBB1E2E"/>
    <w:rsid w:val="7BC0C1C8"/>
    <w:rsid w:val="7BD61FBF"/>
    <w:rsid w:val="7BDAA28A"/>
    <w:rsid w:val="7BDFA550"/>
    <w:rsid w:val="7BE4D28F"/>
    <w:rsid w:val="7BEC1032"/>
    <w:rsid w:val="7BEF82B9"/>
    <w:rsid w:val="7BFCB8BA"/>
    <w:rsid w:val="7BFD646E"/>
    <w:rsid w:val="7C04B148"/>
    <w:rsid w:val="7C094871"/>
    <w:rsid w:val="7C0C764B"/>
    <w:rsid w:val="7C1F8E76"/>
    <w:rsid w:val="7C2EEB61"/>
    <w:rsid w:val="7C32990D"/>
    <w:rsid w:val="7C33230A"/>
    <w:rsid w:val="7C36BBA0"/>
    <w:rsid w:val="7C3789F4"/>
    <w:rsid w:val="7C4834DA"/>
    <w:rsid w:val="7C4A880C"/>
    <w:rsid w:val="7C522037"/>
    <w:rsid w:val="7C59E119"/>
    <w:rsid w:val="7C629D53"/>
    <w:rsid w:val="7C64154B"/>
    <w:rsid w:val="7C6FE11D"/>
    <w:rsid w:val="7C7C5E2B"/>
    <w:rsid w:val="7C8669AD"/>
    <w:rsid w:val="7C87A6C4"/>
    <w:rsid w:val="7CA0D569"/>
    <w:rsid w:val="7CBEB871"/>
    <w:rsid w:val="7CCC8C5D"/>
    <w:rsid w:val="7CDB66DC"/>
    <w:rsid w:val="7CE91D22"/>
    <w:rsid w:val="7CF39FF7"/>
    <w:rsid w:val="7CF3E32B"/>
    <w:rsid w:val="7D039F01"/>
    <w:rsid w:val="7D075E8F"/>
    <w:rsid w:val="7D189F96"/>
    <w:rsid w:val="7D1C1590"/>
    <w:rsid w:val="7D2FF6F5"/>
    <w:rsid w:val="7D4D85D0"/>
    <w:rsid w:val="7D741D4A"/>
    <w:rsid w:val="7D7E37D2"/>
    <w:rsid w:val="7D832AF7"/>
    <w:rsid w:val="7D89B6A6"/>
    <w:rsid w:val="7D8A7AE1"/>
    <w:rsid w:val="7D9D9B5F"/>
    <w:rsid w:val="7DA3534B"/>
    <w:rsid w:val="7DBCDB89"/>
    <w:rsid w:val="7DC82B64"/>
    <w:rsid w:val="7DD89274"/>
    <w:rsid w:val="7DE4DA4A"/>
    <w:rsid w:val="7DE60A57"/>
    <w:rsid w:val="7DF379BB"/>
    <w:rsid w:val="7DF60A65"/>
    <w:rsid w:val="7E0AA989"/>
    <w:rsid w:val="7E0BBA59"/>
    <w:rsid w:val="7E0DB642"/>
    <w:rsid w:val="7E1C3335"/>
    <w:rsid w:val="7E231A31"/>
    <w:rsid w:val="7E287C48"/>
    <w:rsid w:val="7E3D5A72"/>
    <w:rsid w:val="7E4C961A"/>
    <w:rsid w:val="7E4FA128"/>
    <w:rsid w:val="7E621AA1"/>
    <w:rsid w:val="7E6898DF"/>
    <w:rsid w:val="7E6906EE"/>
    <w:rsid w:val="7E69B4E9"/>
    <w:rsid w:val="7E6B69F7"/>
    <w:rsid w:val="7E78888C"/>
    <w:rsid w:val="7E7AF28F"/>
    <w:rsid w:val="7E93DA7C"/>
    <w:rsid w:val="7E9D950E"/>
    <w:rsid w:val="7EA62DB3"/>
    <w:rsid w:val="7EAA3A93"/>
    <w:rsid w:val="7EADE7C4"/>
    <w:rsid w:val="7EB4F967"/>
    <w:rsid w:val="7EBBE0B3"/>
    <w:rsid w:val="7EC0E2B1"/>
    <w:rsid w:val="7EC30CA4"/>
    <w:rsid w:val="7EC47E37"/>
    <w:rsid w:val="7EC5705F"/>
    <w:rsid w:val="7EC8EF7E"/>
    <w:rsid w:val="7EEA5EE3"/>
    <w:rsid w:val="7EEB880D"/>
    <w:rsid w:val="7EEBF42A"/>
    <w:rsid w:val="7EEC7101"/>
    <w:rsid w:val="7EED4477"/>
    <w:rsid w:val="7EFCE718"/>
    <w:rsid w:val="7EFD7E16"/>
    <w:rsid w:val="7F09EAC9"/>
    <w:rsid w:val="7F0B4A4B"/>
    <w:rsid w:val="7F14256E"/>
    <w:rsid w:val="7F1C93AD"/>
    <w:rsid w:val="7F286C62"/>
    <w:rsid w:val="7F2A595F"/>
    <w:rsid w:val="7F39F160"/>
    <w:rsid w:val="7F3CD68F"/>
    <w:rsid w:val="7F507BA5"/>
    <w:rsid w:val="7F5E0C0E"/>
    <w:rsid w:val="7F696641"/>
    <w:rsid w:val="7F77A286"/>
    <w:rsid w:val="7F79F839"/>
    <w:rsid w:val="7F8013D8"/>
    <w:rsid w:val="7F80BCD1"/>
    <w:rsid w:val="7F8115B8"/>
    <w:rsid w:val="7FA20576"/>
    <w:rsid w:val="7FAE003A"/>
    <w:rsid w:val="7FAF6643"/>
    <w:rsid w:val="7FC8299B"/>
    <w:rsid w:val="7FDAC6FF"/>
    <w:rsid w:val="7FE3A52E"/>
    <w:rsid w:val="7FF9E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6F1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84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8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8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8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,List Paragraph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List Paragraph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BB447E"/>
  </w:style>
  <w:style w:type="paragraph" w:customStyle="1" w:styleId="paragraph">
    <w:name w:val="paragraph"/>
    <w:basedOn w:val="Normalny"/>
    <w:rsid w:val="0024293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F70838"/>
  </w:style>
  <w:style w:type="character" w:customStyle="1" w:styleId="mi">
    <w:name w:val="mi"/>
    <w:basedOn w:val="Domylnaczcionkaakapitu"/>
    <w:rsid w:val="00EE481A"/>
  </w:style>
  <w:style w:type="character" w:customStyle="1" w:styleId="mo">
    <w:name w:val="mo"/>
    <w:basedOn w:val="Domylnaczcionkaakapitu"/>
    <w:rsid w:val="00EE481A"/>
  </w:style>
  <w:style w:type="character" w:customStyle="1" w:styleId="mn">
    <w:name w:val="mn"/>
    <w:basedOn w:val="Domylnaczcionkaakapitu"/>
    <w:rsid w:val="00EE481A"/>
  </w:style>
  <w:style w:type="character" w:customStyle="1" w:styleId="mjxassistivemathml">
    <w:name w:val="mjx_assistive_mathml"/>
    <w:basedOn w:val="Domylnaczcionkaakapitu"/>
    <w:rsid w:val="00EE481A"/>
  </w:style>
  <w:style w:type="paragraph" w:customStyle="1" w:styleId="Normalny1">
    <w:name w:val="Normalny1"/>
    <w:rsid w:val="0096195D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character" w:customStyle="1" w:styleId="Domylnaczcionkaakapitu1">
    <w:name w:val="Domyślna czcionka akapitu1"/>
    <w:rsid w:val="0096195D"/>
  </w:style>
  <w:style w:type="paragraph" w:customStyle="1" w:styleId="Stopka1">
    <w:name w:val="Stopka1"/>
    <w:basedOn w:val="Normalny1"/>
    <w:rsid w:val="0096195D"/>
    <w:pPr>
      <w:tabs>
        <w:tab w:val="center" w:pos="4513"/>
        <w:tab w:val="right" w:pos="9026"/>
      </w:tabs>
    </w:pPr>
  </w:style>
  <w:style w:type="character" w:customStyle="1" w:styleId="TekstdymkaZnak1">
    <w:name w:val="Tekst dymka Znak1"/>
    <w:basedOn w:val="Domylnaczcionkaakapitu"/>
    <w:rsid w:val="0096195D"/>
    <w:rPr>
      <w:rFonts w:ascii="Segoe UI" w:hAnsi="Segoe UI" w:cs="Segoe UI"/>
      <w:sz w:val="18"/>
      <w:szCs w:val="18"/>
      <w:lang w:val="pl-PL"/>
    </w:rPr>
  </w:style>
  <w:style w:type="character" w:customStyle="1" w:styleId="BalloonTextChar">
    <w:name w:val="Balloon Text Char"/>
    <w:basedOn w:val="Domylnaczcionkaakapitu"/>
    <w:rsid w:val="0096195D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1"/>
    <w:next w:val="Normalny1"/>
    <w:rsid w:val="00726C65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726C65"/>
    <w:pPr>
      <w:numPr>
        <w:ilvl w:val="1"/>
      </w:numPr>
      <w:autoSpaceDN w:val="0"/>
      <w:spacing w:after="160"/>
      <w:textAlignment w:val="baseline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26C65"/>
    <w:rPr>
      <w:rFonts w:eastAsiaTheme="minorEastAsia"/>
      <w:color w:val="5A5A5A" w:themeColor="text1" w:themeTint="A5"/>
      <w:spacing w:val="15"/>
      <w:sz w:val="22"/>
      <w:szCs w:val="22"/>
      <w:lang w:val="pl-PL"/>
    </w:rPr>
  </w:style>
  <w:style w:type="character" w:customStyle="1" w:styleId="TekstkomentarzaZnak1">
    <w:name w:val="Tekst komentarza Znak1"/>
    <w:basedOn w:val="Domylnaczcionkaakapitu"/>
    <w:uiPriority w:val="99"/>
    <w:rsid w:val="004164AC"/>
    <w:rPr>
      <w:sz w:val="20"/>
      <w:szCs w:val="20"/>
      <w:lang w:val="pl-PL"/>
    </w:rPr>
  </w:style>
  <w:style w:type="numbering" w:customStyle="1" w:styleId="WWOutlineListStyle4">
    <w:name w:val="WW_OutlineListStyle_4"/>
    <w:basedOn w:val="Bezlisty"/>
    <w:rsid w:val="00C460B5"/>
    <w:pPr>
      <w:numPr>
        <w:numId w:val="21"/>
      </w:numPr>
    </w:pPr>
  </w:style>
  <w:style w:type="numbering" w:customStyle="1" w:styleId="WWOutlineListStyle3">
    <w:name w:val="WW_OutlineListStyle_3"/>
    <w:basedOn w:val="Bezlisty"/>
    <w:rsid w:val="00C460B5"/>
    <w:pPr>
      <w:numPr>
        <w:numId w:val="22"/>
      </w:numPr>
    </w:pPr>
  </w:style>
  <w:style w:type="numbering" w:customStyle="1" w:styleId="WWOutlineListStyle5">
    <w:name w:val="WW_OutlineListStyle_5"/>
    <w:basedOn w:val="Bezlisty"/>
    <w:rsid w:val="009B2222"/>
    <w:pPr>
      <w:numPr>
        <w:numId w:val="23"/>
      </w:numPr>
    </w:pPr>
  </w:style>
  <w:style w:type="paragraph" w:customStyle="1" w:styleId="Nagwek21">
    <w:name w:val="Nagłówek 21"/>
    <w:basedOn w:val="Normalny1"/>
    <w:rsid w:val="009B2222"/>
    <w:pPr>
      <w:numPr>
        <w:ilvl w:val="1"/>
        <w:numId w:val="23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9B2222"/>
    <w:pPr>
      <w:numPr>
        <w:ilvl w:val="2"/>
        <w:numId w:val="23"/>
      </w:numPr>
      <w:spacing w:before="40"/>
      <w:ind w:left="2880" w:hanging="180"/>
      <w:outlineLvl w:val="2"/>
    </w:pPr>
  </w:style>
  <w:style w:type="paragraph" w:customStyle="1" w:styleId="Nagwek41">
    <w:name w:val="Nagłówek 41"/>
    <w:basedOn w:val="Normalny1"/>
    <w:next w:val="Normalny1"/>
    <w:rsid w:val="009B2222"/>
    <w:pPr>
      <w:keepNext/>
      <w:keepLines/>
      <w:numPr>
        <w:ilvl w:val="3"/>
        <w:numId w:val="23"/>
      </w:numPr>
      <w:spacing w:before="40"/>
      <w:ind w:left="360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9B2222"/>
    <w:pPr>
      <w:keepNext/>
      <w:keepLines/>
      <w:numPr>
        <w:ilvl w:val="4"/>
        <w:numId w:val="23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9B2222"/>
    <w:pPr>
      <w:keepNext/>
      <w:keepLines/>
      <w:numPr>
        <w:ilvl w:val="5"/>
        <w:numId w:val="23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9B2222"/>
    <w:pPr>
      <w:keepNext/>
      <w:keepLines/>
      <w:numPr>
        <w:ilvl w:val="6"/>
        <w:numId w:val="23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9B2222"/>
    <w:pPr>
      <w:keepNext/>
      <w:keepLines/>
      <w:numPr>
        <w:ilvl w:val="7"/>
        <w:numId w:val="23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9B2222"/>
    <w:pPr>
      <w:keepNext/>
      <w:keepLines/>
      <w:numPr>
        <w:ilvl w:val="8"/>
        <w:numId w:val="23"/>
      </w:numPr>
      <w:spacing w:before="40"/>
      <w:ind w:hanging="180"/>
      <w:outlineLvl w:val="8"/>
    </w:pPr>
    <w:rPr>
      <w:i/>
      <w:iCs/>
      <w:color w:val="272727"/>
      <w:sz w:val="21"/>
      <w:szCs w:val="21"/>
    </w:rPr>
  </w:style>
  <w:style w:type="numbering" w:customStyle="1" w:styleId="WWOutlineListStyle1">
    <w:name w:val="WW_OutlineListStyle_1"/>
    <w:basedOn w:val="Bezlisty"/>
    <w:rsid w:val="009B2222"/>
    <w:pPr>
      <w:numPr>
        <w:numId w:val="24"/>
      </w:numPr>
    </w:pPr>
  </w:style>
  <w:style w:type="character" w:customStyle="1" w:styleId="tabchar">
    <w:name w:val="tabchar"/>
    <w:basedOn w:val="Domylnaczcionkaakapitu"/>
    <w:rsid w:val="00A17EE7"/>
  </w:style>
  <w:style w:type="character" w:customStyle="1" w:styleId="scxw87444277">
    <w:name w:val="scxw87444277"/>
    <w:basedOn w:val="Domylnaczcionkaakapitu"/>
    <w:rsid w:val="00F45716"/>
  </w:style>
  <w:style w:type="character" w:customStyle="1" w:styleId="findhit">
    <w:name w:val="findhit"/>
    <w:basedOn w:val="Domylnaczcionkaakapitu"/>
    <w:rsid w:val="00081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156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94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6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0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2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1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62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23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1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3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26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4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78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7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6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47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7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5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85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96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22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05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5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62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5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3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9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6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7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5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2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4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9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6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0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3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7FD71-2081-419D-9831-6C2681B23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21113</Words>
  <Characters>126678</Characters>
  <Application>Microsoft Office Word</Application>
  <DocSecurity>0</DocSecurity>
  <Lines>1055</Lines>
  <Paragraphs>294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2021-07-06T12:40:00Z</dcterms:created>
  <dcterms:modified xsi:type="dcterms:W3CDTF">2021-07-06T12:40:00Z</dcterms:modified>
</cp:coreProperties>
</file>